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C67D8" w14:textId="77777777" w:rsidR="00677B48" w:rsidRPr="00677B48" w:rsidRDefault="00677B48" w:rsidP="00677B48">
      <w:pPr>
        <w:jc w:val="center"/>
        <w:rPr>
          <w:sz w:val="28"/>
          <w:szCs w:val="28"/>
        </w:rPr>
      </w:pPr>
      <w:r w:rsidRPr="00677B48">
        <w:rPr>
          <w:sz w:val="28"/>
          <w:szCs w:val="28"/>
        </w:rPr>
        <w:t xml:space="preserve">Федеральное государственное образовательное бюджетное </w:t>
      </w:r>
    </w:p>
    <w:p w14:paraId="5A58C9BF" w14:textId="77777777" w:rsidR="00677B48" w:rsidRPr="00677B48" w:rsidRDefault="00677B48" w:rsidP="00677B48">
      <w:pPr>
        <w:jc w:val="center"/>
        <w:rPr>
          <w:sz w:val="28"/>
          <w:szCs w:val="28"/>
        </w:rPr>
      </w:pPr>
      <w:r w:rsidRPr="00677B48">
        <w:rPr>
          <w:sz w:val="28"/>
          <w:szCs w:val="28"/>
        </w:rPr>
        <w:t>учреждение высшего образования</w:t>
      </w:r>
    </w:p>
    <w:p w14:paraId="1B407D08" w14:textId="77777777"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14:paraId="14094AD0" w14:textId="77777777" w:rsidR="00677B48" w:rsidRPr="00677B48" w:rsidRDefault="00677B48" w:rsidP="00677B48">
      <w:pPr>
        <w:jc w:val="center"/>
        <w:rPr>
          <w:b/>
          <w:bCs/>
          <w:caps/>
          <w:sz w:val="28"/>
          <w:szCs w:val="28"/>
        </w:rPr>
      </w:pPr>
      <w:r w:rsidRPr="00677B48">
        <w:rPr>
          <w:b/>
          <w:bCs/>
          <w:caps/>
          <w:sz w:val="28"/>
          <w:szCs w:val="28"/>
        </w:rPr>
        <w:t>Российской Федерации»</w:t>
      </w:r>
    </w:p>
    <w:p w14:paraId="4387DC2A" w14:textId="7668E217" w:rsidR="00677B48" w:rsidRDefault="00677B48" w:rsidP="00677B48">
      <w:pPr>
        <w:jc w:val="center"/>
        <w:rPr>
          <w:b/>
          <w:bCs/>
          <w:sz w:val="28"/>
          <w:szCs w:val="28"/>
        </w:rPr>
      </w:pPr>
      <w:r w:rsidRPr="00677B48">
        <w:rPr>
          <w:b/>
          <w:bCs/>
          <w:sz w:val="28"/>
          <w:szCs w:val="28"/>
        </w:rPr>
        <w:t>(Финансовый университет)</w:t>
      </w:r>
    </w:p>
    <w:p w14:paraId="30B672EF" w14:textId="77777777" w:rsidR="00E159CC" w:rsidRPr="005C148E" w:rsidRDefault="00E159CC" w:rsidP="00677B48">
      <w:pPr>
        <w:jc w:val="center"/>
        <w:rPr>
          <w:b/>
          <w:bCs/>
          <w:sz w:val="28"/>
          <w:szCs w:val="28"/>
        </w:rPr>
      </w:pPr>
    </w:p>
    <w:p w14:paraId="4E15FF7D" w14:textId="1CAC2E7F" w:rsidR="00677B48" w:rsidRPr="005C148E" w:rsidRDefault="005C148E" w:rsidP="00677B48">
      <w:pPr>
        <w:jc w:val="center"/>
        <w:rPr>
          <w:b/>
          <w:sz w:val="28"/>
          <w:szCs w:val="28"/>
        </w:rPr>
      </w:pPr>
      <w:r w:rsidRPr="00745DB0">
        <w:rPr>
          <w:b/>
          <w:sz w:val="28"/>
          <w:szCs w:val="28"/>
          <w:rPrChange w:id="0" w:author="Косинская Галина Владимировна" w:date="2023-03-17T11:14:00Z">
            <w:rPr>
              <w:b/>
              <w:sz w:val="28"/>
              <w:szCs w:val="28"/>
              <w:highlight w:val="yellow"/>
            </w:rPr>
          </w:rPrChange>
        </w:rPr>
        <w:t>Департамент правового регулирования экономической деятельности Юридического факультета</w:t>
      </w:r>
    </w:p>
    <w:p w14:paraId="50374F11" w14:textId="77777777" w:rsidR="00170278" w:rsidRPr="005C148E" w:rsidRDefault="00BB3D04" w:rsidP="00677B48">
      <w:pPr>
        <w:jc w:val="center"/>
        <w:rPr>
          <w:b/>
          <w:i/>
          <w:sz w:val="28"/>
          <w:szCs w:val="28"/>
        </w:rPr>
      </w:pPr>
      <w:r w:rsidRPr="00026170">
        <w:rPr>
          <w:b/>
          <w:sz w:val="28"/>
          <w:szCs w:val="28"/>
        </w:rPr>
        <w:t>Базовая</w:t>
      </w:r>
      <w:r w:rsidRPr="005C148E">
        <w:rPr>
          <w:b/>
          <w:sz w:val="28"/>
          <w:szCs w:val="28"/>
        </w:rPr>
        <w:t xml:space="preserve"> кафедра «Федеральная антимонопольная служба»</w:t>
      </w:r>
      <w:r w:rsidR="00170278" w:rsidRPr="005C148E">
        <w:rPr>
          <w:b/>
          <w:i/>
          <w:sz w:val="28"/>
          <w:szCs w:val="28"/>
        </w:rPr>
        <w:t xml:space="preserve"> </w:t>
      </w:r>
    </w:p>
    <w:p w14:paraId="3CF73C25" w14:textId="74E1218E" w:rsidR="00677B48" w:rsidRPr="005C148E" w:rsidRDefault="00170278" w:rsidP="00677B48">
      <w:pPr>
        <w:jc w:val="center"/>
        <w:rPr>
          <w:b/>
          <w:sz w:val="28"/>
          <w:szCs w:val="28"/>
        </w:rPr>
      </w:pPr>
      <w:r w:rsidRPr="005C148E">
        <w:rPr>
          <w:b/>
          <w:sz w:val="28"/>
          <w:szCs w:val="28"/>
        </w:rPr>
        <w:t>Юридического факультета</w:t>
      </w:r>
    </w:p>
    <w:p w14:paraId="56847970" w14:textId="77777777" w:rsidR="00677B48" w:rsidRPr="00677B48" w:rsidRDefault="00677B48" w:rsidP="00677B48">
      <w:pPr>
        <w:jc w:val="center"/>
        <w:rPr>
          <w:b/>
          <w:sz w:val="28"/>
          <w:szCs w:val="28"/>
        </w:rPr>
      </w:pPr>
    </w:p>
    <w:tbl>
      <w:tblPr>
        <w:tblW w:w="9719" w:type="dxa"/>
        <w:tblInd w:w="-5" w:type="dxa"/>
        <w:tblLook w:val="04A0" w:firstRow="1" w:lastRow="0" w:firstColumn="1" w:lastColumn="0" w:noHBand="0" w:noVBand="1"/>
      </w:tblPr>
      <w:tblGrid>
        <w:gridCol w:w="9719"/>
      </w:tblGrid>
      <w:tr w:rsidR="00677B48" w:rsidRPr="00677B48" w14:paraId="7123A9DF" w14:textId="77777777" w:rsidTr="007767A6">
        <w:trPr>
          <w:trHeight w:val="2766"/>
        </w:trPr>
        <w:tc>
          <w:tcPr>
            <w:tcW w:w="9719" w:type="dxa"/>
            <w:shd w:val="clear" w:color="auto" w:fill="auto"/>
            <w:hideMark/>
          </w:tcPr>
          <w:tbl>
            <w:tblPr>
              <w:tblW w:w="950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982"/>
              <w:gridCol w:w="6521"/>
            </w:tblGrid>
            <w:tr w:rsidR="00677B48" w:rsidRPr="00677B48" w14:paraId="76847EBB" w14:textId="77777777" w:rsidTr="000A4225">
              <w:trPr>
                <w:trHeight w:val="2209"/>
                <w:tblCellSpacing w:w="0" w:type="dxa"/>
              </w:trPr>
              <w:tc>
                <w:tcPr>
                  <w:tcW w:w="1569" w:type="pct"/>
                  <w:tcBorders>
                    <w:top w:val="nil"/>
                    <w:left w:val="nil"/>
                    <w:bottom w:val="nil"/>
                    <w:right w:val="nil"/>
                  </w:tcBorders>
                  <w:shd w:val="clear" w:color="auto" w:fill="FFFFFF"/>
                  <w:tcMar>
                    <w:top w:w="0" w:type="dxa"/>
                    <w:left w:w="0" w:type="dxa"/>
                    <w:bottom w:w="0" w:type="dxa"/>
                    <w:right w:w="0" w:type="dxa"/>
                  </w:tcMar>
                  <w:hideMark/>
                </w:tcPr>
                <w:p w14:paraId="33339F78" w14:textId="77777777" w:rsidR="00677B48" w:rsidRPr="00677B48" w:rsidRDefault="00677B48" w:rsidP="00677B48">
                  <w:pPr>
                    <w:rPr>
                      <w:sz w:val="28"/>
                      <w:szCs w:val="28"/>
                      <w:highlight w:val="yellow"/>
                    </w:rPr>
                  </w:pPr>
                </w:p>
                <w:p w14:paraId="5E799A01" w14:textId="77777777" w:rsidR="00677B48" w:rsidRPr="00677B48" w:rsidRDefault="00677B48" w:rsidP="00677B48">
                  <w:pPr>
                    <w:jc w:val="center"/>
                    <w:rPr>
                      <w:sz w:val="28"/>
                      <w:szCs w:val="28"/>
                      <w:highlight w:val="yellow"/>
                    </w:rPr>
                  </w:pPr>
                </w:p>
              </w:tc>
              <w:tc>
                <w:tcPr>
                  <w:tcW w:w="3431" w:type="pct"/>
                  <w:tcBorders>
                    <w:top w:val="nil"/>
                    <w:left w:val="nil"/>
                    <w:bottom w:val="nil"/>
                    <w:right w:val="nil"/>
                  </w:tcBorders>
                  <w:shd w:val="clear" w:color="auto" w:fill="FFFFFF"/>
                  <w:tcMar>
                    <w:top w:w="0" w:type="dxa"/>
                    <w:left w:w="0" w:type="dxa"/>
                    <w:bottom w:w="0" w:type="dxa"/>
                    <w:right w:w="0" w:type="dxa"/>
                  </w:tcMar>
                  <w:hideMark/>
                </w:tcPr>
                <w:p w14:paraId="7A160947" w14:textId="77777777" w:rsidR="00BB3D04" w:rsidRPr="00DA6475" w:rsidRDefault="00BB3D04" w:rsidP="00BB3D04">
                  <w:pPr>
                    <w:spacing w:before="100" w:beforeAutospacing="1"/>
                    <w:ind w:left="2552"/>
                    <w:rPr>
                      <w:color w:val="000000"/>
                      <w:sz w:val="28"/>
                      <w:szCs w:val="28"/>
                    </w:rPr>
                  </w:pPr>
                  <w:r w:rsidRPr="00DA6475">
                    <w:rPr>
                      <w:color w:val="000000"/>
                      <w:sz w:val="28"/>
                      <w:szCs w:val="28"/>
                    </w:rPr>
                    <w:t>УТВЕРЖДАЮ</w:t>
                  </w:r>
                </w:p>
                <w:p w14:paraId="3A6EDEBB" w14:textId="0B979DEB" w:rsidR="00BB3D04" w:rsidRPr="00DA6475" w:rsidRDefault="00DF2B48" w:rsidP="00BB3D04">
                  <w:pPr>
                    <w:spacing w:before="100" w:beforeAutospacing="1"/>
                    <w:ind w:left="2552"/>
                    <w:rPr>
                      <w:color w:val="000000"/>
                      <w:sz w:val="28"/>
                      <w:szCs w:val="28"/>
                    </w:rPr>
                  </w:pPr>
                  <w:r>
                    <w:rPr>
                      <w:color w:val="000000"/>
                      <w:sz w:val="28"/>
                      <w:szCs w:val="28"/>
                    </w:rPr>
                    <w:t>Проректор по учебной и методической работе</w:t>
                  </w:r>
                </w:p>
                <w:p w14:paraId="4A63822D" w14:textId="30573D75" w:rsidR="00BB3D04" w:rsidRPr="00DA6475" w:rsidRDefault="00BB3D04" w:rsidP="00BB3D04">
                  <w:pPr>
                    <w:spacing w:before="100" w:beforeAutospacing="1"/>
                    <w:ind w:left="2552"/>
                    <w:rPr>
                      <w:color w:val="000000"/>
                      <w:sz w:val="28"/>
                      <w:szCs w:val="28"/>
                    </w:rPr>
                  </w:pPr>
                  <w:r w:rsidRPr="00DA6475">
                    <w:rPr>
                      <w:color w:val="000000"/>
                      <w:sz w:val="28"/>
                      <w:szCs w:val="28"/>
                    </w:rPr>
                    <w:t xml:space="preserve">____________ </w:t>
                  </w:r>
                  <w:r w:rsidR="00DF2B48">
                    <w:rPr>
                      <w:color w:val="000000"/>
                      <w:sz w:val="28"/>
                      <w:szCs w:val="28"/>
                    </w:rPr>
                    <w:t>Е.А. Каменева</w:t>
                  </w:r>
                </w:p>
                <w:p w14:paraId="6685D4CF" w14:textId="5F94CD1B" w:rsidR="00BB3D04" w:rsidRPr="00DA6475" w:rsidRDefault="00BB3D04" w:rsidP="00BB3D04">
                  <w:pPr>
                    <w:spacing w:before="100" w:beforeAutospacing="1"/>
                    <w:ind w:left="2552"/>
                    <w:rPr>
                      <w:color w:val="000000"/>
                      <w:sz w:val="28"/>
                      <w:szCs w:val="28"/>
                    </w:rPr>
                  </w:pPr>
                  <w:del w:id="1" w:author="Молчанова Алла Владиславовна" w:date="2023-05-04T10:42:00Z">
                    <w:r w:rsidDel="001378E4">
                      <w:rPr>
                        <w:color w:val="000000"/>
                        <w:sz w:val="28"/>
                        <w:szCs w:val="28"/>
                      </w:rPr>
                      <w:delText>«</w:delText>
                    </w:r>
                    <w:r w:rsidR="00B64074" w:rsidDel="001378E4">
                      <w:rPr>
                        <w:color w:val="000000"/>
                        <w:sz w:val="28"/>
                        <w:szCs w:val="28"/>
                      </w:rPr>
                      <w:delText>_</w:delText>
                    </w:r>
                    <w:r w:rsidR="00DF2B48" w:rsidDel="001378E4">
                      <w:rPr>
                        <w:color w:val="000000"/>
                        <w:sz w:val="28"/>
                        <w:szCs w:val="28"/>
                      </w:rPr>
                      <w:delText>_</w:delText>
                    </w:r>
                    <w:r w:rsidR="00B64074" w:rsidDel="001378E4">
                      <w:rPr>
                        <w:color w:val="000000"/>
                        <w:sz w:val="28"/>
                        <w:szCs w:val="28"/>
                      </w:rPr>
                      <w:delText>_</w:delText>
                    </w:r>
                    <w:r w:rsidDel="001378E4">
                      <w:rPr>
                        <w:color w:val="000000"/>
                        <w:sz w:val="28"/>
                        <w:szCs w:val="28"/>
                      </w:rPr>
                      <w:delText xml:space="preserve">» </w:delText>
                    </w:r>
                  </w:del>
                  <w:ins w:id="2" w:author="Молчанова Алла Владиславовна" w:date="2023-05-04T10:42:00Z">
                    <w:r w:rsidR="001378E4">
                      <w:rPr>
                        <w:color w:val="000000"/>
                        <w:sz w:val="28"/>
                        <w:szCs w:val="28"/>
                      </w:rPr>
                      <w:t>«_</w:t>
                    </w:r>
                  </w:ins>
                  <w:ins w:id="3" w:author="Молчанова Алла Владиславовна" w:date="2023-06-30T14:56:00Z">
                    <w:r w:rsidR="00147911">
                      <w:rPr>
                        <w:color w:val="000000"/>
                        <w:sz w:val="28"/>
                        <w:szCs w:val="28"/>
                      </w:rPr>
                      <w:t>27</w:t>
                    </w:r>
                  </w:ins>
                  <w:ins w:id="4" w:author="Молчанова Алла Владиславовна" w:date="2023-05-04T10:42:00Z">
                    <w:r w:rsidR="001378E4">
                      <w:rPr>
                        <w:color w:val="000000"/>
                        <w:sz w:val="28"/>
                        <w:szCs w:val="28"/>
                      </w:rPr>
                      <w:t xml:space="preserve">_» </w:t>
                    </w:r>
                  </w:ins>
                  <w:del w:id="5" w:author="Молчанова Алла Владиславовна" w:date="2023-06-30T14:56:00Z">
                    <w:r w:rsidR="00DF2B48" w:rsidDel="00147911">
                      <w:rPr>
                        <w:color w:val="000000"/>
                        <w:sz w:val="28"/>
                        <w:szCs w:val="28"/>
                      </w:rPr>
                      <w:delText>______________</w:delText>
                    </w:r>
                    <w:r w:rsidR="000A4225" w:rsidDel="00147911">
                      <w:rPr>
                        <w:color w:val="000000"/>
                        <w:sz w:val="28"/>
                        <w:szCs w:val="28"/>
                      </w:rPr>
                      <w:delText xml:space="preserve"> </w:delText>
                    </w:r>
                  </w:del>
                  <w:ins w:id="6" w:author="Молчанова Алла Владиславовна" w:date="2023-06-30T14:56:00Z">
                    <w:r w:rsidR="00147911">
                      <w:rPr>
                        <w:color w:val="000000"/>
                        <w:sz w:val="28"/>
                        <w:szCs w:val="28"/>
                      </w:rPr>
                      <w:t>_____</w:t>
                    </w:r>
                    <w:r w:rsidR="00147911">
                      <w:rPr>
                        <w:color w:val="000000"/>
                        <w:sz w:val="28"/>
                        <w:szCs w:val="28"/>
                      </w:rPr>
                      <w:t>июля</w:t>
                    </w:r>
                    <w:bookmarkStart w:id="7" w:name="_GoBack"/>
                    <w:bookmarkEnd w:id="7"/>
                    <w:r w:rsidR="00147911">
                      <w:rPr>
                        <w:color w:val="000000"/>
                        <w:sz w:val="28"/>
                        <w:szCs w:val="28"/>
                      </w:rPr>
                      <w:t xml:space="preserve">___ </w:t>
                    </w:r>
                  </w:ins>
                  <w:r>
                    <w:rPr>
                      <w:color w:val="000000"/>
                      <w:sz w:val="28"/>
                      <w:szCs w:val="28"/>
                    </w:rPr>
                    <w:t>202</w:t>
                  </w:r>
                  <w:r w:rsidR="002D621E">
                    <w:rPr>
                      <w:color w:val="000000"/>
                      <w:sz w:val="28"/>
                      <w:szCs w:val="28"/>
                    </w:rPr>
                    <w:t>3</w:t>
                  </w:r>
                  <w:r w:rsidRPr="00DA6475">
                    <w:rPr>
                      <w:color w:val="000000"/>
                      <w:sz w:val="28"/>
                      <w:szCs w:val="28"/>
                    </w:rPr>
                    <w:t xml:space="preserve"> г.</w:t>
                  </w:r>
                </w:p>
                <w:p w14:paraId="3741E895" w14:textId="77777777" w:rsidR="00677B48" w:rsidRPr="00292148" w:rsidRDefault="00677B48" w:rsidP="00292148">
                  <w:pPr>
                    <w:jc w:val="center"/>
                    <w:rPr>
                      <w:sz w:val="28"/>
                      <w:szCs w:val="28"/>
                      <w:highlight w:val="yellow"/>
                      <w:u w:val="single"/>
                    </w:rPr>
                  </w:pPr>
                </w:p>
              </w:tc>
            </w:tr>
          </w:tbl>
          <w:p w14:paraId="53FECDA2" w14:textId="77777777" w:rsidR="00677B48" w:rsidRPr="00677B48" w:rsidRDefault="00677B48" w:rsidP="00677B48">
            <w:pPr>
              <w:rPr>
                <w:highlight w:val="yellow"/>
              </w:rPr>
            </w:pPr>
          </w:p>
        </w:tc>
      </w:tr>
    </w:tbl>
    <w:p w14:paraId="53664C55" w14:textId="77777777" w:rsidR="006F4E64" w:rsidRDefault="006F4E64" w:rsidP="00DF2B48">
      <w:pPr>
        <w:spacing w:line="360" w:lineRule="auto"/>
        <w:jc w:val="center"/>
        <w:rPr>
          <w:sz w:val="28"/>
          <w:szCs w:val="28"/>
          <w:lang w:val="en-US"/>
        </w:rPr>
      </w:pPr>
    </w:p>
    <w:p w14:paraId="1EB83E62" w14:textId="6D5B7732" w:rsidR="004C2592" w:rsidRDefault="002D621E" w:rsidP="00DF2B48">
      <w:pPr>
        <w:spacing w:line="360" w:lineRule="auto"/>
        <w:jc w:val="center"/>
        <w:rPr>
          <w:sz w:val="28"/>
          <w:szCs w:val="28"/>
        </w:rPr>
      </w:pPr>
      <w:r>
        <w:rPr>
          <w:sz w:val="28"/>
          <w:szCs w:val="28"/>
        </w:rPr>
        <w:t>Акимова И</w:t>
      </w:r>
      <w:ins w:id="8" w:author="Косинская Галина Владимировна" w:date="2023-06-21T10:53:00Z">
        <w:r w:rsidR="00310578">
          <w:rPr>
            <w:sz w:val="28"/>
            <w:szCs w:val="28"/>
          </w:rPr>
          <w:t>.</w:t>
        </w:r>
      </w:ins>
      <w:del w:id="9" w:author="Косинская Галина Владимировна" w:date="2023-06-21T10:53:00Z">
        <w:r w:rsidDel="00310578">
          <w:rPr>
            <w:sz w:val="28"/>
            <w:szCs w:val="28"/>
          </w:rPr>
          <w:delText xml:space="preserve">рина </w:delText>
        </w:r>
      </w:del>
      <w:r>
        <w:rPr>
          <w:sz w:val="28"/>
          <w:szCs w:val="28"/>
        </w:rPr>
        <w:t>В</w:t>
      </w:r>
      <w:ins w:id="10" w:author="Косинская Галина Владимировна" w:date="2023-06-21T10:53:00Z">
        <w:r w:rsidR="00310578">
          <w:rPr>
            <w:sz w:val="28"/>
            <w:szCs w:val="28"/>
          </w:rPr>
          <w:t>.</w:t>
        </w:r>
      </w:ins>
      <w:del w:id="11" w:author="Косинская Галина Владимировна" w:date="2023-06-21T10:53:00Z">
        <w:r w:rsidDel="00310578">
          <w:rPr>
            <w:sz w:val="28"/>
            <w:szCs w:val="28"/>
          </w:rPr>
          <w:delText>ладимировна</w:delText>
        </w:r>
      </w:del>
    </w:p>
    <w:p w14:paraId="79C9BF46" w14:textId="47240A00" w:rsidR="00E159CC" w:rsidRPr="005C148E" w:rsidRDefault="005C148E" w:rsidP="00DF2B48">
      <w:pPr>
        <w:spacing w:line="360" w:lineRule="auto"/>
        <w:jc w:val="center"/>
        <w:rPr>
          <w:sz w:val="28"/>
          <w:szCs w:val="28"/>
        </w:rPr>
      </w:pPr>
      <w:r w:rsidRPr="00745DB0">
        <w:rPr>
          <w:sz w:val="28"/>
          <w:szCs w:val="28"/>
          <w:rPrChange w:id="12" w:author="Косинская Галина Владимировна" w:date="2023-03-17T11:14:00Z">
            <w:rPr>
              <w:sz w:val="28"/>
              <w:szCs w:val="28"/>
              <w:highlight w:val="yellow"/>
            </w:rPr>
          </w:rPrChange>
        </w:rPr>
        <w:t>Ларина Т</w:t>
      </w:r>
      <w:ins w:id="13" w:author="Косинская Галина Владимировна" w:date="2023-06-21T10:53:00Z">
        <w:r w:rsidR="00310578">
          <w:rPr>
            <w:sz w:val="28"/>
            <w:szCs w:val="28"/>
          </w:rPr>
          <w:t>.</w:t>
        </w:r>
      </w:ins>
      <w:del w:id="14" w:author="Косинская Галина Владимировна" w:date="2023-06-21T10:53:00Z">
        <w:r w:rsidRPr="00745DB0" w:rsidDel="00310578">
          <w:rPr>
            <w:sz w:val="28"/>
            <w:szCs w:val="28"/>
            <w:rPrChange w:id="15" w:author="Косинская Галина Владимировна" w:date="2023-03-17T11:14:00Z">
              <w:rPr>
                <w:sz w:val="28"/>
                <w:szCs w:val="28"/>
                <w:highlight w:val="yellow"/>
              </w:rPr>
            </w:rPrChange>
          </w:rPr>
          <w:delText xml:space="preserve">атьяна </w:delText>
        </w:r>
      </w:del>
      <w:r w:rsidRPr="00745DB0">
        <w:rPr>
          <w:sz w:val="28"/>
          <w:szCs w:val="28"/>
          <w:rPrChange w:id="16" w:author="Косинская Галина Владимировна" w:date="2023-03-17T11:14:00Z">
            <w:rPr>
              <w:sz w:val="28"/>
              <w:szCs w:val="28"/>
              <w:highlight w:val="yellow"/>
            </w:rPr>
          </w:rPrChange>
        </w:rPr>
        <w:t>В</w:t>
      </w:r>
      <w:ins w:id="17" w:author="Косинская Галина Владимировна" w:date="2023-06-21T10:53:00Z">
        <w:r w:rsidR="00310578">
          <w:rPr>
            <w:sz w:val="28"/>
            <w:szCs w:val="28"/>
          </w:rPr>
          <w:t>.</w:t>
        </w:r>
      </w:ins>
      <w:del w:id="18" w:author="Косинская Галина Владимировна" w:date="2023-06-21T10:53:00Z">
        <w:r w:rsidRPr="00745DB0" w:rsidDel="00310578">
          <w:rPr>
            <w:sz w:val="28"/>
            <w:szCs w:val="28"/>
            <w:rPrChange w:id="19" w:author="Косинская Галина Владимировна" w:date="2023-03-17T11:14:00Z">
              <w:rPr>
                <w:sz w:val="28"/>
                <w:szCs w:val="28"/>
                <w:highlight w:val="yellow"/>
              </w:rPr>
            </w:rPrChange>
          </w:rPr>
          <w:delText>икторовна</w:delText>
        </w:r>
      </w:del>
    </w:p>
    <w:p w14:paraId="6C1D9912" w14:textId="4567D696" w:rsidR="00D77895" w:rsidRPr="00B22299" w:rsidRDefault="002D621E" w:rsidP="00DF2B48">
      <w:pPr>
        <w:jc w:val="center"/>
        <w:rPr>
          <w:b/>
          <w:color w:val="212121"/>
          <w:sz w:val="28"/>
          <w:szCs w:val="28"/>
        </w:rPr>
      </w:pPr>
      <w:r>
        <w:rPr>
          <w:b/>
          <w:color w:val="212121"/>
          <w:sz w:val="28"/>
          <w:szCs w:val="28"/>
        </w:rPr>
        <w:t>Конкурентное право</w:t>
      </w:r>
    </w:p>
    <w:p w14:paraId="06274EE3" w14:textId="77777777" w:rsidR="00DF2B48" w:rsidRDefault="00DF2B48" w:rsidP="00DF2B48">
      <w:pPr>
        <w:spacing w:line="360" w:lineRule="auto"/>
        <w:jc w:val="center"/>
        <w:rPr>
          <w:rFonts w:eastAsiaTheme="minorHAnsi" w:cstheme="minorBidi"/>
          <w:b/>
          <w:sz w:val="28"/>
          <w:szCs w:val="28"/>
        </w:rPr>
      </w:pPr>
    </w:p>
    <w:p w14:paraId="25B515A4" w14:textId="525446A7" w:rsidR="00D77895" w:rsidRPr="00AF423B" w:rsidRDefault="00D77895" w:rsidP="00DF2B48">
      <w:pPr>
        <w:spacing w:line="360" w:lineRule="auto"/>
        <w:jc w:val="center"/>
        <w:rPr>
          <w:rFonts w:eastAsiaTheme="minorHAnsi" w:cstheme="minorBidi"/>
          <w:b/>
          <w:sz w:val="28"/>
          <w:szCs w:val="28"/>
        </w:rPr>
      </w:pPr>
      <w:r w:rsidRPr="00AF423B">
        <w:rPr>
          <w:rFonts w:eastAsiaTheme="minorHAnsi" w:cstheme="minorBidi"/>
          <w:b/>
          <w:sz w:val="28"/>
          <w:szCs w:val="28"/>
        </w:rPr>
        <w:t>Рабочая программа дисциплины</w:t>
      </w:r>
    </w:p>
    <w:p w14:paraId="2F0BFC10" w14:textId="77777777" w:rsidR="00D77895" w:rsidRPr="00AF423B" w:rsidRDefault="00D77895" w:rsidP="00DF2B48">
      <w:pPr>
        <w:jc w:val="center"/>
        <w:rPr>
          <w:rFonts w:eastAsiaTheme="minorHAnsi" w:cstheme="minorBidi"/>
          <w:sz w:val="28"/>
          <w:szCs w:val="28"/>
        </w:rPr>
      </w:pPr>
      <w:r w:rsidRPr="00AF423B">
        <w:rPr>
          <w:rFonts w:eastAsiaTheme="minorHAnsi" w:cstheme="minorBidi"/>
          <w:sz w:val="28"/>
          <w:szCs w:val="28"/>
        </w:rPr>
        <w:t>для студентов, обучающихся по направлению подготовки</w:t>
      </w:r>
    </w:p>
    <w:p w14:paraId="79D1B039" w14:textId="6AED90ED" w:rsidR="00D85AB4" w:rsidRDefault="00D77895" w:rsidP="00DF2B48">
      <w:pPr>
        <w:jc w:val="center"/>
        <w:rPr>
          <w:rFonts w:eastAsiaTheme="minorHAnsi" w:cstheme="minorBidi"/>
          <w:sz w:val="28"/>
          <w:szCs w:val="28"/>
        </w:rPr>
      </w:pPr>
      <w:r w:rsidRPr="00AF423B">
        <w:rPr>
          <w:rFonts w:eastAsiaTheme="minorHAnsi" w:cstheme="minorBidi"/>
          <w:sz w:val="28"/>
          <w:szCs w:val="28"/>
        </w:rPr>
        <w:t>40.0</w:t>
      </w:r>
      <w:r w:rsidR="002D621E">
        <w:rPr>
          <w:rFonts w:eastAsiaTheme="minorHAnsi" w:cstheme="minorBidi"/>
          <w:sz w:val="28"/>
          <w:szCs w:val="28"/>
        </w:rPr>
        <w:t>3</w:t>
      </w:r>
      <w:r w:rsidRPr="00AF423B">
        <w:rPr>
          <w:rFonts w:eastAsiaTheme="minorHAnsi" w:cstheme="minorBidi"/>
          <w:sz w:val="28"/>
          <w:szCs w:val="28"/>
        </w:rPr>
        <w:t>.01 «Юриспруденция»</w:t>
      </w:r>
      <w:r w:rsidR="00D85AB4">
        <w:rPr>
          <w:rFonts w:eastAsiaTheme="minorHAnsi" w:cstheme="minorBidi"/>
          <w:sz w:val="28"/>
          <w:szCs w:val="28"/>
        </w:rPr>
        <w:t>,</w:t>
      </w:r>
    </w:p>
    <w:p w14:paraId="7C6286AB" w14:textId="4D07FEBD" w:rsidR="00D77895" w:rsidRPr="00AF423B" w:rsidRDefault="002D621E" w:rsidP="00DF2B48">
      <w:pPr>
        <w:jc w:val="center"/>
        <w:rPr>
          <w:rFonts w:eastAsiaTheme="minorHAnsi" w:cstheme="minorBidi"/>
          <w:sz w:val="28"/>
          <w:szCs w:val="28"/>
        </w:rPr>
      </w:pPr>
      <w:r>
        <w:rPr>
          <w:rFonts w:eastAsiaTheme="minorHAnsi" w:cstheme="minorBidi"/>
          <w:sz w:val="28"/>
          <w:szCs w:val="28"/>
        </w:rPr>
        <w:t>профиль</w:t>
      </w:r>
      <w:r w:rsidR="00D85AB4" w:rsidRPr="00D85AB4">
        <w:rPr>
          <w:rFonts w:eastAsiaTheme="minorHAnsi" w:cstheme="minorBidi"/>
          <w:sz w:val="28"/>
          <w:szCs w:val="28"/>
        </w:rPr>
        <w:t xml:space="preserve">: </w:t>
      </w:r>
      <w:r w:rsidR="00D85AB4">
        <w:rPr>
          <w:rFonts w:eastAsiaTheme="minorHAnsi" w:cstheme="minorBidi"/>
          <w:sz w:val="28"/>
          <w:szCs w:val="28"/>
        </w:rPr>
        <w:t>«</w:t>
      </w:r>
      <w:r>
        <w:rPr>
          <w:rFonts w:eastAsiaTheme="minorHAnsi" w:cstheme="minorBidi"/>
          <w:sz w:val="28"/>
          <w:szCs w:val="28"/>
        </w:rPr>
        <w:t>Экономическое право</w:t>
      </w:r>
      <w:r w:rsidR="00D85AB4">
        <w:rPr>
          <w:rFonts w:eastAsiaTheme="minorHAnsi" w:cstheme="minorBidi"/>
          <w:sz w:val="28"/>
          <w:szCs w:val="28"/>
        </w:rPr>
        <w:t>»</w:t>
      </w:r>
    </w:p>
    <w:p w14:paraId="6AD55A03" w14:textId="098D8D2B" w:rsidR="007D6193" w:rsidRDefault="007D6193" w:rsidP="00DF2B48">
      <w:pPr>
        <w:suppressAutoHyphens/>
        <w:jc w:val="center"/>
        <w:rPr>
          <w:i/>
          <w:sz w:val="28"/>
          <w:szCs w:val="28"/>
        </w:rPr>
      </w:pPr>
    </w:p>
    <w:p w14:paraId="15EB03BA" w14:textId="77777777" w:rsidR="00491E45" w:rsidRPr="001766C0" w:rsidRDefault="00491E45" w:rsidP="00DF2B48">
      <w:pPr>
        <w:jc w:val="center"/>
        <w:rPr>
          <w:i/>
          <w:color w:val="000000"/>
          <w:sz w:val="28"/>
          <w:szCs w:val="28"/>
        </w:rPr>
      </w:pPr>
      <w:r w:rsidRPr="001766C0">
        <w:rPr>
          <w:i/>
          <w:color w:val="000000"/>
          <w:sz w:val="28"/>
          <w:szCs w:val="28"/>
        </w:rPr>
        <w:t>Рекомендовано Ученым советом Юридического факультета</w:t>
      </w:r>
    </w:p>
    <w:p w14:paraId="73FAB9EE" w14:textId="78DFF817" w:rsidR="00491E45" w:rsidRDefault="00491E45" w:rsidP="00DF2B48">
      <w:pPr>
        <w:jc w:val="center"/>
        <w:rPr>
          <w:i/>
          <w:color w:val="000000"/>
          <w:sz w:val="28"/>
          <w:szCs w:val="28"/>
        </w:rPr>
      </w:pPr>
      <w:r w:rsidRPr="001766C0">
        <w:rPr>
          <w:i/>
          <w:color w:val="000000"/>
          <w:sz w:val="28"/>
          <w:szCs w:val="28"/>
        </w:rPr>
        <w:t>(</w:t>
      </w:r>
      <w:r w:rsidRPr="00BC1A05">
        <w:rPr>
          <w:i/>
          <w:sz w:val="28"/>
          <w:szCs w:val="28"/>
        </w:rPr>
        <w:t>протокол №</w:t>
      </w:r>
      <w:r w:rsidR="00B64074">
        <w:rPr>
          <w:i/>
          <w:sz w:val="28"/>
          <w:szCs w:val="28"/>
        </w:rPr>
        <w:t xml:space="preserve"> </w:t>
      </w:r>
      <w:ins w:id="20" w:author="Косинская Галина Владимировна" w:date="2023-06-21T10:54:00Z">
        <w:r w:rsidR="00310578">
          <w:rPr>
            <w:i/>
            <w:sz w:val="28"/>
            <w:szCs w:val="28"/>
          </w:rPr>
          <w:t>30</w:t>
        </w:r>
      </w:ins>
      <w:del w:id="21" w:author="Косинская Галина Владимировна" w:date="2023-06-21T10:54:00Z">
        <w:r w:rsidR="00B64074" w:rsidDel="00310578">
          <w:rPr>
            <w:i/>
            <w:sz w:val="28"/>
            <w:szCs w:val="28"/>
          </w:rPr>
          <w:delText>__</w:delText>
        </w:r>
      </w:del>
      <w:r w:rsidRPr="00BC1A05">
        <w:rPr>
          <w:i/>
          <w:sz w:val="28"/>
          <w:szCs w:val="28"/>
        </w:rPr>
        <w:t xml:space="preserve"> </w:t>
      </w:r>
      <w:r w:rsidRPr="001766C0">
        <w:rPr>
          <w:i/>
          <w:color w:val="000000"/>
          <w:sz w:val="28"/>
          <w:szCs w:val="28"/>
        </w:rPr>
        <w:t>от</w:t>
      </w:r>
      <w:r w:rsidR="0025488C">
        <w:rPr>
          <w:i/>
          <w:color w:val="000000"/>
          <w:sz w:val="28"/>
          <w:szCs w:val="28"/>
        </w:rPr>
        <w:t xml:space="preserve"> </w:t>
      </w:r>
      <w:ins w:id="22" w:author="Косинская Галина Владимировна" w:date="2023-06-21T10:54:00Z">
        <w:r w:rsidR="00310578">
          <w:rPr>
            <w:i/>
            <w:color w:val="000000"/>
            <w:sz w:val="28"/>
            <w:szCs w:val="28"/>
          </w:rPr>
          <w:t>20 июня</w:t>
        </w:r>
      </w:ins>
      <w:del w:id="23" w:author="Косинская Галина Владимировна" w:date="2023-06-21T10:54:00Z">
        <w:r w:rsidR="002D621E" w:rsidDel="00310578">
          <w:rPr>
            <w:i/>
            <w:color w:val="000000"/>
            <w:sz w:val="28"/>
            <w:szCs w:val="28"/>
          </w:rPr>
          <w:delText>__</w:delText>
        </w:r>
      </w:del>
      <w:r w:rsidR="0025488C">
        <w:rPr>
          <w:i/>
          <w:color w:val="000000"/>
          <w:sz w:val="28"/>
          <w:szCs w:val="28"/>
        </w:rPr>
        <w:t xml:space="preserve"> </w:t>
      </w:r>
      <w:r w:rsidRPr="001766C0">
        <w:rPr>
          <w:i/>
          <w:color w:val="000000"/>
          <w:sz w:val="28"/>
          <w:szCs w:val="28"/>
        </w:rPr>
        <w:t>20</w:t>
      </w:r>
      <w:r>
        <w:rPr>
          <w:i/>
          <w:color w:val="000000"/>
          <w:sz w:val="28"/>
          <w:szCs w:val="28"/>
        </w:rPr>
        <w:t>2</w:t>
      </w:r>
      <w:r w:rsidR="002D621E">
        <w:rPr>
          <w:i/>
          <w:color w:val="000000"/>
          <w:sz w:val="28"/>
          <w:szCs w:val="28"/>
        </w:rPr>
        <w:t>3</w:t>
      </w:r>
      <w:r w:rsidRPr="001766C0">
        <w:rPr>
          <w:i/>
          <w:color w:val="000000"/>
          <w:sz w:val="28"/>
          <w:szCs w:val="28"/>
        </w:rPr>
        <w:t xml:space="preserve"> г.)</w:t>
      </w:r>
    </w:p>
    <w:p w14:paraId="3D24EB61" w14:textId="77777777" w:rsidR="00E159CC" w:rsidRPr="001766C0" w:rsidRDefault="00E159CC" w:rsidP="00DF2B48">
      <w:pPr>
        <w:jc w:val="center"/>
        <w:rPr>
          <w:i/>
          <w:color w:val="000000"/>
          <w:sz w:val="28"/>
          <w:szCs w:val="28"/>
        </w:rPr>
      </w:pPr>
    </w:p>
    <w:p w14:paraId="77C481DB" w14:textId="77777777" w:rsidR="005C148E" w:rsidRPr="003E6191" w:rsidRDefault="005C148E" w:rsidP="005C148E">
      <w:pPr>
        <w:shd w:val="clear" w:color="auto" w:fill="FFFFFF"/>
        <w:jc w:val="center"/>
        <w:rPr>
          <w:i/>
          <w:iCs/>
          <w:sz w:val="28"/>
          <w:szCs w:val="28"/>
          <w:rPrChange w:id="24" w:author="Косинская Галина Владимировна" w:date="2023-03-17T11:15:00Z">
            <w:rPr>
              <w:i/>
              <w:iCs/>
              <w:sz w:val="28"/>
              <w:szCs w:val="28"/>
              <w:highlight w:val="yellow"/>
            </w:rPr>
          </w:rPrChange>
        </w:rPr>
      </w:pPr>
      <w:r w:rsidRPr="003E6191">
        <w:rPr>
          <w:i/>
          <w:iCs/>
          <w:sz w:val="28"/>
          <w:szCs w:val="28"/>
          <w:rPrChange w:id="25" w:author="Косинская Галина Владимировна" w:date="2023-03-17T11:15:00Z">
            <w:rPr>
              <w:i/>
              <w:iCs/>
              <w:sz w:val="28"/>
              <w:szCs w:val="28"/>
              <w:highlight w:val="yellow"/>
            </w:rPr>
          </w:rPrChange>
        </w:rPr>
        <w:t xml:space="preserve">Одобрено Советом учебно-научного департамента правового регулирования </w:t>
      </w:r>
    </w:p>
    <w:p w14:paraId="48B69463" w14:textId="77777777" w:rsidR="005C148E" w:rsidRPr="003E6191" w:rsidRDefault="005C148E" w:rsidP="005C148E">
      <w:pPr>
        <w:shd w:val="clear" w:color="auto" w:fill="FFFFFF"/>
        <w:jc w:val="center"/>
        <w:rPr>
          <w:i/>
          <w:iCs/>
          <w:color w:val="000000"/>
          <w:sz w:val="28"/>
          <w:szCs w:val="28"/>
          <w:rPrChange w:id="26" w:author="Косинская Галина Владимировна" w:date="2023-03-17T11:15:00Z">
            <w:rPr>
              <w:i/>
              <w:iCs/>
              <w:color w:val="000000"/>
              <w:sz w:val="28"/>
              <w:szCs w:val="28"/>
              <w:highlight w:val="yellow"/>
            </w:rPr>
          </w:rPrChange>
        </w:rPr>
      </w:pPr>
      <w:r w:rsidRPr="003E6191">
        <w:rPr>
          <w:i/>
          <w:iCs/>
          <w:color w:val="000000"/>
          <w:sz w:val="28"/>
          <w:szCs w:val="28"/>
          <w:rPrChange w:id="27" w:author="Косинская Галина Владимировна" w:date="2023-03-17T11:15:00Z">
            <w:rPr>
              <w:i/>
              <w:iCs/>
              <w:color w:val="000000"/>
              <w:sz w:val="28"/>
              <w:szCs w:val="28"/>
              <w:highlight w:val="yellow"/>
            </w:rPr>
          </w:rPrChange>
        </w:rPr>
        <w:t>экономической деятельности</w:t>
      </w:r>
    </w:p>
    <w:p w14:paraId="1F676E1D" w14:textId="36C42F06" w:rsidR="005C148E" w:rsidRPr="00F04A27" w:rsidRDefault="005C148E" w:rsidP="005C148E">
      <w:pPr>
        <w:shd w:val="clear" w:color="auto" w:fill="FFFFFF"/>
        <w:jc w:val="center"/>
        <w:rPr>
          <w:i/>
          <w:iCs/>
          <w:color w:val="000000"/>
          <w:sz w:val="28"/>
          <w:szCs w:val="28"/>
        </w:rPr>
      </w:pPr>
      <w:r w:rsidRPr="003E6191">
        <w:rPr>
          <w:i/>
          <w:iCs/>
          <w:color w:val="000000"/>
          <w:sz w:val="28"/>
          <w:szCs w:val="28"/>
          <w:rPrChange w:id="28" w:author="Косинская Галина Владимировна" w:date="2023-03-17T11:15:00Z">
            <w:rPr>
              <w:i/>
              <w:iCs/>
              <w:color w:val="000000"/>
              <w:sz w:val="28"/>
              <w:szCs w:val="28"/>
              <w:highlight w:val="yellow"/>
            </w:rPr>
          </w:rPrChange>
        </w:rPr>
        <w:t xml:space="preserve"> (протокол № </w:t>
      </w:r>
      <w:ins w:id="29" w:author="Косинская Галина Владимировна" w:date="2023-06-21T10:54:00Z">
        <w:r w:rsidR="00310578">
          <w:rPr>
            <w:i/>
            <w:iCs/>
            <w:color w:val="000000"/>
            <w:sz w:val="28"/>
            <w:szCs w:val="28"/>
          </w:rPr>
          <w:t>15</w:t>
        </w:r>
      </w:ins>
      <w:del w:id="30" w:author="Косинская Галина Владимировна" w:date="2023-06-21T10:54:00Z">
        <w:r w:rsidRPr="003E6191" w:rsidDel="00310578">
          <w:rPr>
            <w:i/>
            <w:iCs/>
            <w:color w:val="000000"/>
            <w:sz w:val="28"/>
            <w:szCs w:val="28"/>
            <w:rPrChange w:id="31" w:author="Косинская Галина Владимировна" w:date="2023-03-17T11:15:00Z">
              <w:rPr>
                <w:i/>
                <w:iCs/>
                <w:color w:val="000000"/>
                <w:sz w:val="28"/>
                <w:szCs w:val="28"/>
                <w:highlight w:val="yellow"/>
              </w:rPr>
            </w:rPrChange>
          </w:rPr>
          <w:delText xml:space="preserve"> </w:delText>
        </w:r>
      </w:del>
      <w:r w:rsidRPr="003E6191">
        <w:rPr>
          <w:i/>
          <w:iCs/>
          <w:color w:val="000000"/>
          <w:sz w:val="28"/>
          <w:szCs w:val="28"/>
          <w:rPrChange w:id="32" w:author="Косинская Галина Владимировна" w:date="2023-03-17T11:15:00Z">
            <w:rPr>
              <w:i/>
              <w:iCs/>
              <w:color w:val="000000"/>
              <w:sz w:val="28"/>
              <w:szCs w:val="28"/>
              <w:highlight w:val="yellow"/>
            </w:rPr>
          </w:rPrChange>
        </w:rPr>
        <w:t xml:space="preserve"> от </w:t>
      </w:r>
      <w:ins w:id="33" w:author="Косинская Галина Владимировна" w:date="2023-06-21T10:54:00Z">
        <w:r w:rsidR="00310578">
          <w:rPr>
            <w:i/>
            <w:iCs/>
            <w:color w:val="000000"/>
            <w:sz w:val="28"/>
            <w:szCs w:val="28"/>
          </w:rPr>
          <w:t>18 мая</w:t>
        </w:r>
      </w:ins>
      <w:del w:id="34" w:author="Косинская Галина Владимировна" w:date="2023-06-21T10:54:00Z">
        <w:r w:rsidRPr="003E6191" w:rsidDel="00310578">
          <w:rPr>
            <w:i/>
            <w:iCs/>
            <w:color w:val="000000"/>
            <w:sz w:val="28"/>
            <w:szCs w:val="28"/>
            <w:rPrChange w:id="35" w:author="Косинская Галина Владимировна" w:date="2023-03-17T11:15:00Z">
              <w:rPr>
                <w:i/>
                <w:iCs/>
                <w:color w:val="000000"/>
                <w:sz w:val="28"/>
                <w:szCs w:val="28"/>
                <w:highlight w:val="yellow"/>
              </w:rPr>
            </w:rPrChange>
          </w:rPr>
          <w:delText xml:space="preserve">         </w:delText>
        </w:r>
      </w:del>
      <w:r w:rsidRPr="003E6191">
        <w:rPr>
          <w:i/>
          <w:iCs/>
          <w:color w:val="000000"/>
          <w:sz w:val="28"/>
          <w:szCs w:val="28"/>
          <w:rPrChange w:id="36" w:author="Косинская Галина Владимировна" w:date="2023-03-17T11:15:00Z">
            <w:rPr>
              <w:i/>
              <w:iCs/>
              <w:color w:val="000000"/>
              <w:sz w:val="28"/>
              <w:szCs w:val="28"/>
              <w:highlight w:val="yellow"/>
            </w:rPr>
          </w:rPrChange>
        </w:rPr>
        <w:t xml:space="preserve"> 2023 г.)</w:t>
      </w:r>
    </w:p>
    <w:p w14:paraId="74BBC49C" w14:textId="77777777" w:rsidR="00491E45" w:rsidRPr="001766C0" w:rsidRDefault="00491E45" w:rsidP="00DF2B48">
      <w:pPr>
        <w:jc w:val="center"/>
        <w:rPr>
          <w:color w:val="000000"/>
          <w:sz w:val="28"/>
          <w:szCs w:val="28"/>
        </w:rPr>
      </w:pPr>
    </w:p>
    <w:p w14:paraId="62729D44" w14:textId="5476A094" w:rsidR="009C0197" w:rsidRPr="00764990" w:rsidRDefault="009C0197" w:rsidP="00DF2B48">
      <w:pPr>
        <w:jc w:val="center"/>
        <w:rPr>
          <w:sz w:val="28"/>
          <w:szCs w:val="28"/>
        </w:rPr>
      </w:pPr>
      <w:r w:rsidRPr="00764990">
        <w:rPr>
          <w:i/>
          <w:sz w:val="28"/>
          <w:szCs w:val="28"/>
        </w:rPr>
        <w:t xml:space="preserve">Одобрено </w:t>
      </w:r>
      <w:r w:rsidRPr="00026170">
        <w:rPr>
          <w:i/>
          <w:sz w:val="28"/>
          <w:szCs w:val="28"/>
        </w:rPr>
        <w:t>базовой</w:t>
      </w:r>
      <w:r w:rsidRPr="00764990">
        <w:rPr>
          <w:i/>
          <w:sz w:val="28"/>
          <w:szCs w:val="28"/>
        </w:rPr>
        <w:t xml:space="preserve"> кафедрой</w:t>
      </w:r>
      <w:r w:rsidR="00436DC2">
        <w:rPr>
          <w:i/>
          <w:sz w:val="28"/>
          <w:szCs w:val="28"/>
        </w:rPr>
        <w:t xml:space="preserve"> </w:t>
      </w:r>
      <w:r w:rsidRPr="00764990">
        <w:rPr>
          <w:i/>
          <w:sz w:val="28"/>
          <w:szCs w:val="28"/>
        </w:rPr>
        <w:t>«Федеральная антимонопольная служба»</w:t>
      </w:r>
      <w:r w:rsidR="00170278" w:rsidRPr="00170278">
        <w:rPr>
          <w:i/>
          <w:color w:val="000000"/>
          <w:sz w:val="28"/>
          <w:szCs w:val="28"/>
        </w:rPr>
        <w:t xml:space="preserve"> </w:t>
      </w:r>
      <w:r w:rsidR="00170278" w:rsidRPr="001766C0">
        <w:rPr>
          <w:i/>
          <w:color w:val="000000"/>
          <w:sz w:val="28"/>
          <w:szCs w:val="28"/>
        </w:rPr>
        <w:t>Юридического факультета</w:t>
      </w:r>
    </w:p>
    <w:p w14:paraId="620818A3" w14:textId="1D05FA97" w:rsidR="00491E45" w:rsidRPr="001766C0" w:rsidRDefault="00491E45" w:rsidP="00DF2B48">
      <w:pPr>
        <w:jc w:val="center"/>
        <w:rPr>
          <w:i/>
          <w:sz w:val="28"/>
          <w:szCs w:val="28"/>
        </w:rPr>
      </w:pPr>
      <w:r w:rsidRPr="001766C0">
        <w:rPr>
          <w:i/>
          <w:sz w:val="28"/>
          <w:szCs w:val="28"/>
        </w:rPr>
        <w:t xml:space="preserve">(протокол </w:t>
      </w:r>
      <w:r w:rsidRPr="0025488C">
        <w:rPr>
          <w:i/>
          <w:sz w:val="28"/>
          <w:szCs w:val="28"/>
        </w:rPr>
        <w:t>№</w:t>
      </w:r>
      <w:r w:rsidRPr="001766C0">
        <w:rPr>
          <w:i/>
          <w:sz w:val="28"/>
          <w:szCs w:val="28"/>
        </w:rPr>
        <w:t xml:space="preserve"> </w:t>
      </w:r>
      <w:ins w:id="37" w:author="Косинская Галина Владимировна" w:date="2023-06-21T10:54:00Z">
        <w:r w:rsidR="00310578">
          <w:rPr>
            <w:i/>
            <w:sz w:val="28"/>
            <w:szCs w:val="28"/>
          </w:rPr>
          <w:t>4</w:t>
        </w:r>
      </w:ins>
      <w:del w:id="38" w:author="Косинская Галина Владимировна" w:date="2023-06-21T10:54:00Z">
        <w:r w:rsidR="00B64074" w:rsidDel="00310578">
          <w:rPr>
            <w:i/>
            <w:sz w:val="28"/>
            <w:szCs w:val="28"/>
          </w:rPr>
          <w:delText>__</w:delText>
        </w:r>
      </w:del>
      <w:r w:rsidR="00B64074">
        <w:rPr>
          <w:i/>
          <w:sz w:val="28"/>
          <w:szCs w:val="28"/>
        </w:rPr>
        <w:t xml:space="preserve"> </w:t>
      </w:r>
      <w:r w:rsidRPr="001766C0">
        <w:rPr>
          <w:i/>
          <w:sz w:val="28"/>
          <w:szCs w:val="28"/>
        </w:rPr>
        <w:t>от</w:t>
      </w:r>
      <w:r w:rsidR="0025488C">
        <w:rPr>
          <w:i/>
          <w:sz w:val="28"/>
          <w:szCs w:val="28"/>
        </w:rPr>
        <w:t xml:space="preserve"> </w:t>
      </w:r>
      <w:ins w:id="39" w:author="Косинская Галина Владимировна" w:date="2023-06-21T10:54:00Z">
        <w:r w:rsidR="00310578">
          <w:rPr>
            <w:i/>
            <w:sz w:val="28"/>
            <w:szCs w:val="28"/>
          </w:rPr>
          <w:t>29 мая</w:t>
        </w:r>
      </w:ins>
      <w:del w:id="40" w:author="Косинская Галина Владимировна" w:date="2023-06-21T10:54:00Z">
        <w:r w:rsidR="00B64074" w:rsidDel="00310578">
          <w:rPr>
            <w:i/>
            <w:sz w:val="28"/>
            <w:szCs w:val="28"/>
          </w:rPr>
          <w:delText>__</w:delText>
        </w:r>
      </w:del>
      <w:r w:rsidR="0025488C">
        <w:rPr>
          <w:i/>
          <w:sz w:val="28"/>
          <w:szCs w:val="28"/>
        </w:rPr>
        <w:t xml:space="preserve"> </w:t>
      </w:r>
      <w:r w:rsidRPr="001766C0">
        <w:rPr>
          <w:i/>
          <w:sz w:val="28"/>
          <w:szCs w:val="28"/>
        </w:rPr>
        <w:t>20</w:t>
      </w:r>
      <w:r>
        <w:rPr>
          <w:i/>
          <w:sz w:val="28"/>
          <w:szCs w:val="28"/>
        </w:rPr>
        <w:t>2</w:t>
      </w:r>
      <w:r w:rsidR="002D621E">
        <w:rPr>
          <w:i/>
          <w:sz w:val="28"/>
          <w:szCs w:val="28"/>
        </w:rPr>
        <w:t>3</w:t>
      </w:r>
      <w:r w:rsidRPr="001766C0">
        <w:rPr>
          <w:i/>
          <w:sz w:val="28"/>
          <w:szCs w:val="28"/>
        </w:rPr>
        <w:t xml:space="preserve"> г.)</w:t>
      </w:r>
    </w:p>
    <w:p w14:paraId="23E2871B" w14:textId="77777777" w:rsidR="000C4A98" w:rsidRDefault="000C4A98" w:rsidP="00D77895">
      <w:pPr>
        <w:spacing w:line="360" w:lineRule="auto"/>
        <w:jc w:val="center"/>
        <w:rPr>
          <w:rFonts w:eastAsiaTheme="minorHAnsi" w:cstheme="minorBidi"/>
          <w:b/>
          <w:sz w:val="28"/>
        </w:rPr>
      </w:pPr>
    </w:p>
    <w:p w14:paraId="0F70832E" w14:textId="675B8778" w:rsidR="00F7476A" w:rsidRPr="00441D19" w:rsidRDefault="00D77895" w:rsidP="00D77895">
      <w:pPr>
        <w:spacing w:line="360" w:lineRule="auto"/>
        <w:jc w:val="center"/>
        <w:rPr>
          <w:b/>
          <w:sz w:val="28"/>
          <w:szCs w:val="28"/>
        </w:rPr>
      </w:pPr>
      <w:r>
        <w:rPr>
          <w:rFonts w:eastAsiaTheme="minorHAnsi" w:cstheme="minorBidi"/>
          <w:b/>
          <w:sz w:val="28"/>
        </w:rPr>
        <w:t>Москва 20</w:t>
      </w:r>
      <w:r w:rsidR="004C2592">
        <w:rPr>
          <w:rFonts w:eastAsiaTheme="minorHAnsi" w:cstheme="minorBidi"/>
          <w:b/>
          <w:sz w:val="28"/>
        </w:rPr>
        <w:t>2</w:t>
      </w:r>
      <w:r w:rsidR="002D621E">
        <w:rPr>
          <w:rFonts w:eastAsiaTheme="minorHAnsi" w:cstheme="minorBidi"/>
          <w:b/>
          <w:sz w:val="28"/>
        </w:rPr>
        <w:t>3</w:t>
      </w:r>
      <w:r w:rsidR="00F7476A" w:rsidRPr="00441D19">
        <w:rPr>
          <w:b/>
          <w:sz w:val="28"/>
          <w:szCs w:val="28"/>
        </w:rPr>
        <w:br w:type="page"/>
      </w:r>
    </w:p>
    <w:p w14:paraId="5F1D0B55" w14:textId="7992534A" w:rsidR="00286E9B" w:rsidRDefault="00286E9B" w:rsidP="00CF1AAB">
      <w:pPr>
        <w:ind w:firstLine="567"/>
        <w:jc w:val="both"/>
        <w:rPr>
          <w:b/>
          <w:bCs/>
          <w:sz w:val="28"/>
          <w:szCs w:val="28"/>
        </w:rPr>
      </w:pPr>
      <w:r>
        <w:rPr>
          <w:b/>
          <w:bCs/>
          <w:sz w:val="28"/>
          <w:szCs w:val="28"/>
        </w:rPr>
        <w:lastRenderedPageBreak/>
        <w:t>УДК </w:t>
      </w:r>
      <w:r w:rsidRPr="00286E9B">
        <w:rPr>
          <w:b/>
          <w:bCs/>
          <w:sz w:val="28"/>
          <w:szCs w:val="28"/>
        </w:rPr>
        <w:t>347.1(073)    </w:t>
      </w:r>
    </w:p>
    <w:p w14:paraId="034423E7" w14:textId="7F29D144" w:rsidR="00286E9B" w:rsidRDefault="00286E9B" w:rsidP="00CF1AAB">
      <w:pPr>
        <w:ind w:firstLine="567"/>
        <w:jc w:val="both"/>
        <w:rPr>
          <w:b/>
          <w:bCs/>
          <w:sz w:val="28"/>
          <w:szCs w:val="28"/>
        </w:rPr>
      </w:pPr>
      <w:r>
        <w:rPr>
          <w:b/>
          <w:bCs/>
          <w:sz w:val="28"/>
          <w:szCs w:val="28"/>
        </w:rPr>
        <w:t>ББК </w:t>
      </w:r>
      <w:r w:rsidRPr="00286E9B">
        <w:rPr>
          <w:b/>
          <w:bCs/>
          <w:sz w:val="28"/>
          <w:szCs w:val="28"/>
        </w:rPr>
        <w:t>67.401    </w:t>
      </w:r>
    </w:p>
    <w:p w14:paraId="6D914F50" w14:textId="765D39D8" w:rsidR="00842F3F" w:rsidRPr="002D621E" w:rsidRDefault="00286E9B" w:rsidP="00CF1AAB">
      <w:pPr>
        <w:ind w:firstLine="567"/>
        <w:jc w:val="both"/>
        <w:rPr>
          <w:bCs/>
          <w:sz w:val="28"/>
          <w:szCs w:val="28"/>
        </w:rPr>
      </w:pPr>
      <w:r w:rsidRPr="00286E9B">
        <w:rPr>
          <w:b/>
          <w:bCs/>
          <w:sz w:val="28"/>
          <w:szCs w:val="28"/>
        </w:rPr>
        <w:t>А</w:t>
      </w:r>
      <w:r w:rsidRPr="00E159CC">
        <w:rPr>
          <w:b/>
          <w:bCs/>
          <w:sz w:val="28"/>
          <w:szCs w:val="28"/>
        </w:rPr>
        <w:t xml:space="preserve"> </w:t>
      </w:r>
      <w:r w:rsidRPr="00286E9B">
        <w:rPr>
          <w:b/>
          <w:bCs/>
          <w:sz w:val="28"/>
          <w:szCs w:val="28"/>
        </w:rPr>
        <w:t>39</w:t>
      </w:r>
    </w:p>
    <w:p w14:paraId="74AA85CA" w14:textId="77777777" w:rsidR="00286E9B" w:rsidRDefault="00286E9B" w:rsidP="00CF1AAB">
      <w:pPr>
        <w:ind w:firstLine="567"/>
        <w:jc w:val="both"/>
        <w:rPr>
          <w:bCs/>
          <w:sz w:val="28"/>
          <w:szCs w:val="28"/>
        </w:rPr>
      </w:pPr>
    </w:p>
    <w:p w14:paraId="6A654523" w14:textId="67F54C46" w:rsidR="00CF1AAB" w:rsidRPr="00F04A27" w:rsidRDefault="002D621E" w:rsidP="00CF1AAB">
      <w:pPr>
        <w:ind w:firstLine="567"/>
        <w:jc w:val="both"/>
        <w:rPr>
          <w:bCs/>
          <w:sz w:val="28"/>
          <w:szCs w:val="28"/>
        </w:rPr>
      </w:pPr>
      <w:r w:rsidRPr="003E6191">
        <w:rPr>
          <w:bCs/>
          <w:sz w:val="28"/>
          <w:szCs w:val="28"/>
        </w:rPr>
        <w:t>Акимова И.В.</w:t>
      </w:r>
      <w:r w:rsidR="007F5BB6" w:rsidRPr="003E6191">
        <w:rPr>
          <w:bCs/>
          <w:sz w:val="28"/>
          <w:szCs w:val="28"/>
        </w:rPr>
        <w:t xml:space="preserve">, </w:t>
      </w:r>
      <w:r w:rsidR="007F5BB6" w:rsidRPr="003E6191">
        <w:rPr>
          <w:bCs/>
          <w:sz w:val="28"/>
          <w:szCs w:val="28"/>
          <w:rPrChange w:id="41" w:author="Косинская Галина Владимировна" w:date="2023-03-17T11:15:00Z">
            <w:rPr>
              <w:bCs/>
              <w:sz w:val="28"/>
              <w:szCs w:val="28"/>
              <w:highlight w:val="yellow"/>
            </w:rPr>
          </w:rPrChange>
        </w:rPr>
        <w:t>Ларина Т.В.</w:t>
      </w:r>
    </w:p>
    <w:p w14:paraId="4A1A5037" w14:textId="7D566FDD" w:rsidR="00CF1AAB" w:rsidRPr="003E6191" w:rsidRDefault="002D621E" w:rsidP="00CF1AAB">
      <w:pPr>
        <w:ind w:firstLine="567"/>
        <w:jc w:val="both"/>
        <w:rPr>
          <w:bCs/>
          <w:sz w:val="28"/>
          <w:szCs w:val="28"/>
        </w:rPr>
      </w:pPr>
      <w:r w:rsidRPr="003E6191">
        <w:rPr>
          <w:bCs/>
          <w:sz w:val="28"/>
          <w:szCs w:val="28"/>
        </w:rPr>
        <w:t>Конкурентное право</w:t>
      </w:r>
    </w:p>
    <w:p w14:paraId="6E843B86" w14:textId="09FA488E" w:rsidR="00CF1AAB" w:rsidRPr="00BF59C5" w:rsidRDefault="00CF1AAB" w:rsidP="007F5BB6">
      <w:pPr>
        <w:ind w:firstLine="567"/>
        <w:jc w:val="both"/>
        <w:rPr>
          <w:color w:val="000000"/>
          <w:sz w:val="28"/>
          <w:szCs w:val="28"/>
        </w:rPr>
      </w:pPr>
      <w:r w:rsidRPr="003E6191">
        <w:rPr>
          <w:bCs/>
          <w:sz w:val="28"/>
          <w:szCs w:val="28"/>
        </w:rPr>
        <w:t>Рабочая программа дисциплины</w:t>
      </w:r>
      <w:r w:rsidRPr="003E6191">
        <w:rPr>
          <w:sz w:val="28"/>
          <w:szCs w:val="28"/>
        </w:rPr>
        <w:t xml:space="preserve"> – М.: </w:t>
      </w:r>
      <w:proofErr w:type="spellStart"/>
      <w:r w:rsidRPr="003E6191">
        <w:rPr>
          <w:sz w:val="28"/>
          <w:szCs w:val="28"/>
        </w:rPr>
        <w:t>Финуниверситет</w:t>
      </w:r>
      <w:proofErr w:type="spellEnd"/>
      <w:r w:rsidRPr="003E6191">
        <w:rPr>
          <w:sz w:val="28"/>
          <w:szCs w:val="28"/>
        </w:rPr>
        <w:t xml:space="preserve">, </w:t>
      </w:r>
      <w:r w:rsidR="00BB3D04" w:rsidRPr="003E6191">
        <w:rPr>
          <w:sz w:val="28"/>
          <w:szCs w:val="28"/>
        </w:rPr>
        <w:t>базовая кафедра «Федеральная антимонопольная служба»</w:t>
      </w:r>
      <w:r w:rsidRPr="003E6191">
        <w:rPr>
          <w:sz w:val="28"/>
          <w:szCs w:val="28"/>
        </w:rPr>
        <w:t xml:space="preserve">, </w:t>
      </w:r>
      <w:r w:rsidR="005C148E" w:rsidRPr="003E6191">
        <w:rPr>
          <w:sz w:val="28"/>
          <w:szCs w:val="28"/>
          <w:rPrChange w:id="42" w:author="Косинская Галина Владимировна" w:date="2023-03-17T11:15:00Z">
            <w:rPr>
              <w:sz w:val="28"/>
              <w:szCs w:val="28"/>
              <w:highlight w:val="yellow"/>
            </w:rPr>
          </w:rPrChange>
        </w:rPr>
        <w:t xml:space="preserve">Департамент правового регулирования экономической деятельности </w:t>
      </w:r>
      <w:r w:rsidR="007F5BB6" w:rsidRPr="003E6191">
        <w:rPr>
          <w:sz w:val="28"/>
          <w:szCs w:val="28"/>
          <w:rPrChange w:id="43" w:author="Косинская Галина Владимировна" w:date="2023-03-17T11:15:00Z">
            <w:rPr>
              <w:sz w:val="28"/>
              <w:szCs w:val="28"/>
              <w:highlight w:val="yellow"/>
            </w:rPr>
          </w:rPrChange>
        </w:rPr>
        <w:t>Юридического факультета,</w:t>
      </w:r>
      <w:r w:rsidR="007F5BB6" w:rsidRPr="003E6191">
        <w:rPr>
          <w:sz w:val="28"/>
          <w:szCs w:val="28"/>
        </w:rPr>
        <w:t xml:space="preserve"> </w:t>
      </w:r>
      <w:r w:rsidRPr="003E6191">
        <w:rPr>
          <w:sz w:val="28"/>
          <w:szCs w:val="28"/>
        </w:rPr>
        <w:t>20</w:t>
      </w:r>
      <w:r w:rsidR="00BB3D04" w:rsidRPr="003E6191">
        <w:rPr>
          <w:sz w:val="28"/>
          <w:szCs w:val="28"/>
        </w:rPr>
        <w:t>2</w:t>
      </w:r>
      <w:r w:rsidR="002D621E" w:rsidRPr="003E6191">
        <w:rPr>
          <w:sz w:val="28"/>
          <w:szCs w:val="28"/>
        </w:rPr>
        <w:t>3</w:t>
      </w:r>
      <w:r w:rsidRPr="003E6191">
        <w:rPr>
          <w:sz w:val="28"/>
          <w:szCs w:val="28"/>
        </w:rPr>
        <w:t xml:space="preserve">. – </w:t>
      </w:r>
      <w:ins w:id="44" w:author="Косинская Галина Владимировна" w:date="2023-06-21T10:57:00Z">
        <w:r w:rsidR="00184713">
          <w:rPr>
            <w:color w:val="0D0D0D" w:themeColor="text1" w:themeTint="F2"/>
            <w:sz w:val="28"/>
            <w:szCs w:val="28"/>
          </w:rPr>
          <w:t>39</w:t>
        </w:r>
      </w:ins>
      <w:del w:id="45" w:author="Косинская Галина Владимировна" w:date="2023-06-21T10:57:00Z">
        <w:r w:rsidR="00E369D4" w:rsidRPr="003E6191" w:rsidDel="00184713">
          <w:rPr>
            <w:color w:val="0D0D0D" w:themeColor="text1" w:themeTint="F2"/>
            <w:sz w:val="28"/>
            <w:szCs w:val="28"/>
          </w:rPr>
          <w:delText>4</w:delText>
        </w:r>
        <w:r w:rsidR="000C4A98" w:rsidRPr="003E6191" w:rsidDel="00184713">
          <w:rPr>
            <w:color w:val="0D0D0D" w:themeColor="text1" w:themeTint="F2"/>
            <w:sz w:val="28"/>
            <w:szCs w:val="28"/>
          </w:rPr>
          <w:delText>1</w:delText>
        </w:r>
      </w:del>
      <w:r w:rsidR="0056497A" w:rsidRPr="003E6191">
        <w:rPr>
          <w:sz w:val="28"/>
          <w:szCs w:val="28"/>
        </w:rPr>
        <w:t xml:space="preserve"> </w:t>
      </w:r>
      <w:r w:rsidR="007D47E0" w:rsidRPr="003E6191">
        <w:rPr>
          <w:sz w:val="28"/>
          <w:szCs w:val="28"/>
        </w:rPr>
        <w:t>с.</w:t>
      </w:r>
    </w:p>
    <w:p w14:paraId="61EC72F2" w14:textId="77777777" w:rsidR="00CF1AAB" w:rsidRPr="00F54CE1" w:rsidRDefault="00CF1AAB" w:rsidP="007F5BB6">
      <w:pPr>
        <w:ind w:firstLine="567"/>
        <w:jc w:val="both"/>
        <w:rPr>
          <w:bCs/>
          <w:sz w:val="28"/>
          <w:szCs w:val="28"/>
        </w:rPr>
      </w:pPr>
      <w:r w:rsidRPr="00F54CE1">
        <w:rPr>
          <w:bCs/>
          <w:sz w:val="28"/>
          <w:szCs w:val="28"/>
        </w:rPr>
        <w:t>Рецензент:</w:t>
      </w:r>
      <w:r w:rsidR="00F54CE1" w:rsidRPr="00F54CE1">
        <w:rPr>
          <w:bCs/>
          <w:sz w:val="28"/>
          <w:szCs w:val="28"/>
        </w:rPr>
        <w:t xml:space="preserve"> </w:t>
      </w:r>
      <w:r w:rsidR="00BB3D04">
        <w:rPr>
          <w:bCs/>
          <w:sz w:val="28"/>
          <w:szCs w:val="28"/>
        </w:rPr>
        <w:t>Кашеваров А.Б.</w:t>
      </w:r>
      <w:r w:rsidR="00F54CE1" w:rsidRPr="00F54CE1">
        <w:rPr>
          <w:bCs/>
          <w:sz w:val="28"/>
          <w:szCs w:val="28"/>
        </w:rPr>
        <w:t>,</w:t>
      </w:r>
      <w:r w:rsidR="00BB3D04">
        <w:rPr>
          <w:bCs/>
          <w:sz w:val="28"/>
          <w:szCs w:val="28"/>
        </w:rPr>
        <w:t xml:space="preserve"> к.э.н.</w:t>
      </w:r>
      <w:r w:rsidR="00F54CE1" w:rsidRPr="00F54CE1">
        <w:rPr>
          <w:bCs/>
          <w:sz w:val="28"/>
          <w:szCs w:val="28"/>
        </w:rPr>
        <w:t xml:space="preserve">, </w:t>
      </w:r>
      <w:r w:rsidR="009C0197">
        <w:rPr>
          <w:bCs/>
          <w:sz w:val="28"/>
          <w:szCs w:val="28"/>
        </w:rPr>
        <w:t>заведующий базовой кафедрой «Федеральная антимонопольная служба»</w:t>
      </w:r>
    </w:p>
    <w:p w14:paraId="4702A413" w14:textId="77777777" w:rsidR="00CF1AAB" w:rsidRPr="00F04A27" w:rsidRDefault="00CF1AAB" w:rsidP="00CF1AAB">
      <w:pPr>
        <w:ind w:firstLine="709"/>
        <w:jc w:val="both"/>
        <w:rPr>
          <w:bCs/>
          <w:sz w:val="28"/>
          <w:szCs w:val="28"/>
        </w:rPr>
      </w:pPr>
    </w:p>
    <w:p w14:paraId="4B5D57E6" w14:textId="32AF24E5" w:rsidR="00170B39" w:rsidRDefault="00CB0D08" w:rsidP="00CF1AAB">
      <w:pPr>
        <w:ind w:firstLine="567"/>
        <w:jc w:val="both"/>
        <w:rPr>
          <w:sz w:val="28"/>
          <w:szCs w:val="28"/>
        </w:rPr>
      </w:pPr>
      <w:r w:rsidRPr="00EB5F40">
        <w:rPr>
          <w:sz w:val="28"/>
          <w:szCs w:val="28"/>
          <w:lang w:eastAsia="ar-SA"/>
        </w:rPr>
        <w:t xml:space="preserve">Рабочая программа дисциплины для студентов, обучающихся по направлению подготовки </w:t>
      </w:r>
      <w:r w:rsidR="00CF1AAB" w:rsidRPr="00F04A27">
        <w:rPr>
          <w:sz w:val="28"/>
          <w:szCs w:val="28"/>
        </w:rPr>
        <w:t>40.0</w:t>
      </w:r>
      <w:r w:rsidR="002D621E">
        <w:rPr>
          <w:sz w:val="28"/>
          <w:szCs w:val="28"/>
        </w:rPr>
        <w:t>3</w:t>
      </w:r>
      <w:r w:rsidR="00CF1AAB" w:rsidRPr="00F04A27">
        <w:rPr>
          <w:sz w:val="28"/>
          <w:szCs w:val="28"/>
        </w:rPr>
        <w:t xml:space="preserve">.01 </w:t>
      </w:r>
      <w:r w:rsidR="004478AC">
        <w:rPr>
          <w:sz w:val="28"/>
          <w:szCs w:val="28"/>
        </w:rPr>
        <w:t>«</w:t>
      </w:r>
      <w:r w:rsidR="00CF1AAB" w:rsidRPr="00F04A27">
        <w:rPr>
          <w:sz w:val="28"/>
          <w:szCs w:val="28"/>
        </w:rPr>
        <w:t>Юриспруденция</w:t>
      </w:r>
      <w:r w:rsidR="004478AC">
        <w:rPr>
          <w:sz w:val="28"/>
          <w:szCs w:val="28"/>
        </w:rPr>
        <w:t>»</w:t>
      </w:r>
      <w:r w:rsidR="009C0197">
        <w:rPr>
          <w:sz w:val="28"/>
          <w:szCs w:val="28"/>
        </w:rPr>
        <w:t>,</w:t>
      </w:r>
      <w:r w:rsidR="009C0197" w:rsidRPr="009C0197">
        <w:rPr>
          <w:rFonts w:eastAsiaTheme="minorHAnsi" w:cstheme="minorBidi"/>
          <w:sz w:val="28"/>
          <w:szCs w:val="28"/>
        </w:rPr>
        <w:t xml:space="preserve"> </w:t>
      </w:r>
      <w:r w:rsidR="002D621E">
        <w:rPr>
          <w:rFonts w:eastAsiaTheme="minorHAnsi" w:cstheme="minorBidi"/>
          <w:sz w:val="28"/>
          <w:szCs w:val="28"/>
        </w:rPr>
        <w:t>профиль</w:t>
      </w:r>
      <w:r w:rsidR="009C0197" w:rsidRPr="00D85AB4">
        <w:rPr>
          <w:rFonts w:eastAsiaTheme="minorHAnsi" w:cstheme="minorBidi"/>
          <w:sz w:val="28"/>
          <w:szCs w:val="28"/>
        </w:rPr>
        <w:t xml:space="preserve">: </w:t>
      </w:r>
      <w:r w:rsidR="009C0197">
        <w:rPr>
          <w:rFonts w:eastAsiaTheme="minorHAnsi" w:cstheme="minorBidi"/>
          <w:sz w:val="28"/>
          <w:szCs w:val="28"/>
        </w:rPr>
        <w:t>«</w:t>
      </w:r>
      <w:r w:rsidR="002D621E">
        <w:rPr>
          <w:rFonts w:eastAsiaTheme="minorHAnsi" w:cstheme="minorBidi"/>
          <w:sz w:val="28"/>
          <w:szCs w:val="28"/>
        </w:rPr>
        <w:t>Экономическое право</w:t>
      </w:r>
      <w:r w:rsidR="009C0197">
        <w:rPr>
          <w:rFonts w:eastAsiaTheme="minorHAnsi" w:cstheme="minorBidi"/>
          <w:sz w:val="28"/>
          <w:szCs w:val="28"/>
        </w:rPr>
        <w:t>».</w:t>
      </w:r>
    </w:p>
    <w:p w14:paraId="5701FB14" w14:textId="18292C0F" w:rsidR="00CF1AAB" w:rsidRPr="00F04A27" w:rsidRDefault="00CF1AAB" w:rsidP="00CF1AAB">
      <w:pPr>
        <w:ind w:firstLine="567"/>
        <w:jc w:val="both"/>
        <w:rPr>
          <w:sz w:val="28"/>
          <w:szCs w:val="28"/>
        </w:rPr>
      </w:pPr>
      <w:r w:rsidRPr="00F04A27">
        <w:rPr>
          <w:sz w:val="28"/>
          <w:szCs w:val="28"/>
        </w:rPr>
        <w:t>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w:t>
      </w:r>
    </w:p>
    <w:p w14:paraId="020A1705" w14:textId="77777777" w:rsidR="00CF1AAB" w:rsidRPr="00F04A27" w:rsidRDefault="00CF1AAB" w:rsidP="00CF1AAB">
      <w:pPr>
        <w:ind w:firstLine="567"/>
        <w:jc w:val="both"/>
        <w:rPr>
          <w:i/>
          <w:sz w:val="28"/>
          <w:szCs w:val="28"/>
        </w:rPr>
      </w:pPr>
    </w:p>
    <w:p w14:paraId="5821CBBE" w14:textId="77777777" w:rsidR="00CF1AAB" w:rsidRPr="00F04A27" w:rsidRDefault="00CF1AAB" w:rsidP="00CF1AAB">
      <w:pPr>
        <w:tabs>
          <w:tab w:val="left" w:pos="6720"/>
        </w:tabs>
        <w:ind w:firstLine="567"/>
        <w:jc w:val="both"/>
        <w:rPr>
          <w:bCs/>
          <w:sz w:val="28"/>
          <w:szCs w:val="28"/>
        </w:rPr>
      </w:pPr>
    </w:p>
    <w:p w14:paraId="23922952" w14:textId="77777777" w:rsidR="00CF1AAB" w:rsidRPr="00F04A27" w:rsidRDefault="00CF1AAB" w:rsidP="00CF1AAB">
      <w:pPr>
        <w:tabs>
          <w:tab w:val="left" w:pos="6720"/>
        </w:tabs>
        <w:ind w:firstLine="567"/>
        <w:jc w:val="both"/>
        <w:rPr>
          <w:bCs/>
          <w:sz w:val="28"/>
          <w:szCs w:val="28"/>
        </w:rPr>
      </w:pPr>
    </w:p>
    <w:p w14:paraId="3947EB7B" w14:textId="77777777" w:rsidR="00CF1AAB" w:rsidRPr="00F04A27" w:rsidRDefault="00CF1AAB" w:rsidP="00CF1AAB">
      <w:pPr>
        <w:tabs>
          <w:tab w:val="left" w:pos="6720"/>
        </w:tabs>
        <w:ind w:firstLine="567"/>
        <w:jc w:val="both"/>
        <w:rPr>
          <w:bCs/>
          <w:sz w:val="28"/>
          <w:szCs w:val="28"/>
        </w:rPr>
      </w:pPr>
      <w:r w:rsidRPr="00F04A27">
        <w:rPr>
          <w:bCs/>
          <w:sz w:val="28"/>
          <w:szCs w:val="28"/>
        </w:rPr>
        <w:tab/>
      </w:r>
    </w:p>
    <w:p w14:paraId="01E248D2" w14:textId="382D4305" w:rsidR="004C2592" w:rsidRPr="00F04A27" w:rsidRDefault="002E5B8B" w:rsidP="00FA1A88">
      <w:pPr>
        <w:jc w:val="center"/>
        <w:rPr>
          <w:bCs/>
          <w:sz w:val="28"/>
          <w:szCs w:val="28"/>
        </w:rPr>
      </w:pPr>
      <w:r>
        <w:rPr>
          <w:bCs/>
          <w:sz w:val="28"/>
          <w:szCs w:val="28"/>
        </w:rPr>
        <w:t>Акимова Ирина Владимировна</w:t>
      </w:r>
    </w:p>
    <w:p w14:paraId="0C890EA4" w14:textId="4DC73E39" w:rsidR="00A06B7B" w:rsidRPr="007F5BB6" w:rsidRDefault="007F5BB6" w:rsidP="00A06B7B">
      <w:pPr>
        <w:spacing w:line="360" w:lineRule="auto"/>
        <w:jc w:val="center"/>
        <w:rPr>
          <w:sz w:val="28"/>
          <w:szCs w:val="28"/>
        </w:rPr>
      </w:pPr>
      <w:r w:rsidRPr="00F24D34">
        <w:rPr>
          <w:sz w:val="28"/>
          <w:szCs w:val="28"/>
          <w:rPrChange w:id="46" w:author="Косинская Галина Владимировна" w:date="2023-03-17T11:33:00Z">
            <w:rPr>
              <w:sz w:val="28"/>
              <w:szCs w:val="28"/>
              <w:highlight w:val="yellow"/>
            </w:rPr>
          </w:rPrChange>
        </w:rPr>
        <w:t>Ларина Татьяна Викторовна</w:t>
      </w:r>
    </w:p>
    <w:p w14:paraId="61104FDE" w14:textId="77777777" w:rsidR="00CF1AAB" w:rsidRPr="00F04A27" w:rsidRDefault="00CF1AAB" w:rsidP="00CF1AAB">
      <w:pPr>
        <w:spacing w:line="360" w:lineRule="auto"/>
        <w:jc w:val="center"/>
        <w:rPr>
          <w:bCs/>
          <w:sz w:val="28"/>
          <w:szCs w:val="28"/>
        </w:rPr>
      </w:pPr>
    </w:p>
    <w:p w14:paraId="066C9A75" w14:textId="74192CAA" w:rsidR="00CC5F17" w:rsidRPr="00F04A27" w:rsidRDefault="002D621E" w:rsidP="00CF1AAB">
      <w:pPr>
        <w:jc w:val="center"/>
        <w:rPr>
          <w:rFonts w:eastAsia="SimSun"/>
        </w:rPr>
      </w:pPr>
      <w:r>
        <w:rPr>
          <w:bCs/>
          <w:sz w:val="28"/>
          <w:szCs w:val="28"/>
        </w:rPr>
        <w:t>Конкурентное право</w:t>
      </w:r>
    </w:p>
    <w:p w14:paraId="0F6E2C2F" w14:textId="77777777" w:rsidR="00CF1AAB" w:rsidRPr="00F04A27" w:rsidRDefault="00CF1AAB" w:rsidP="00CF1AAB">
      <w:pPr>
        <w:jc w:val="center"/>
        <w:rPr>
          <w:rFonts w:eastAsia="SimSun"/>
        </w:rPr>
      </w:pPr>
      <w:r w:rsidRPr="00F04A27">
        <w:rPr>
          <w:rFonts w:eastAsia="SimSun"/>
        </w:rPr>
        <w:t>Рабочая программа дисциплины</w:t>
      </w:r>
    </w:p>
    <w:p w14:paraId="10A1CAF6" w14:textId="4AD64015" w:rsidR="00CF1AAB" w:rsidRDefault="00CF1AAB" w:rsidP="00CF1AAB">
      <w:pPr>
        <w:jc w:val="center"/>
        <w:rPr>
          <w:bCs/>
        </w:rPr>
      </w:pPr>
      <w:r w:rsidRPr="00F04A27">
        <w:rPr>
          <w:rFonts w:eastAsia="SimSun"/>
        </w:rPr>
        <w:t xml:space="preserve">направление подготовки </w:t>
      </w:r>
      <w:r w:rsidRPr="00F04A27">
        <w:rPr>
          <w:bCs/>
        </w:rPr>
        <w:t>40.0</w:t>
      </w:r>
      <w:r w:rsidR="002D621E">
        <w:rPr>
          <w:bCs/>
        </w:rPr>
        <w:t>3</w:t>
      </w:r>
      <w:r w:rsidRPr="00F04A27">
        <w:rPr>
          <w:bCs/>
        </w:rPr>
        <w:t>.01 «Юриспруденция»</w:t>
      </w:r>
    </w:p>
    <w:p w14:paraId="29F40893" w14:textId="1C508BF2" w:rsidR="00D87853" w:rsidRPr="00D87853" w:rsidRDefault="002D621E" w:rsidP="00CF1AAB">
      <w:pPr>
        <w:jc w:val="center"/>
        <w:rPr>
          <w:rFonts w:eastAsia="SimSun"/>
        </w:rPr>
      </w:pPr>
      <w:r>
        <w:rPr>
          <w:rFonts w:eastAsia="SimSun"/>
        </w:rPr>
        <w:t>профиль</w:t>
      </w:r>
      <w:r w:rsidR="00D87853" w:rsidRPr="00D87853">
        <w:rPr>
          <w:rFonts w:eastAsia="SimSun"/>
        </w:rPr>
        <w:t>: «</w:t>
      </w:r>
      <w:r>
        <w:rPr>
          <w:rFonts w:eastAsia="SimSun"/>
        </w:rPr>
        <w:t>Экономическое право</w:t>
      </w:r>
      <w:r w:rsidR="00D87853" w:rsidRPr="00D87853">
        <w:rPr>
          <w:rFonts w:eastAsia="SimSun"/>
        </w:rPr>
        <w:t>»</w:t>
      </w:r>
    </w:p>
    <w:p w14:paraId="4AB1CA03" w14:textId="2684D2D6" w:rsidR="00CF1AAB" w:rsidRDefault="00CF1AAB" w:rsidP="00CF1AAB">
      <w:pPr>
        <w:tabs>
          <w:tab w:val="left" w:pos="567"/>
        </w:tabs>
        <w:contextualSpacing/>
        <w:jc w:val="center"/>
        <w:rPr>
          <w:sz w:val="28"/>
          <w:szCs w:val="28"/>
        </w:rPr>
      </w:pPr>
    </w:p>
    <w:p w14:paraId="240B02D2" w14:textId="71F75EFE" w:rsidR="007F5BB6" w:rsidRPr="00F24D34" w:rsidDel="001378E4" w:rsidRDefault="007F5BB6" w:rsidP="007F5BB6">
      <w:pPr>
        <w:tabs>
          <w:tab w:val="left" w:pos="567"/>
        </w:tabs>
        <w:contextualSpacing/>
        <w:jc w:val="center"/>
        <w:rPr>
          <w:del w:id="47" w:author="Молчанова Алла Владиславовна" w:date="2023-05-04T10:42:00Z"/>
          <w:sz w:val="28"/>
          <w:szCs w:val="28"/>
          <w:rPrChange w:id="48" w:author="Косинская Галина Владимировна" w:date="2023-03-17T11:33:00Z">
            <w:rPr>
              <w:del w:id="49" w:author="Молчанова Алла Владиславовна" w:date="2023-05-04T10:42:00Z"/>
              <w:sz w:val="28"/>
              <w:szCs w:val="28"/>
              <w:highlight w:val="yellow"/>
            </w:rPr>
          </w:rPrChange>
        </w:rPr>
      </w:pPr>
      <w:del w:id="50" w:author="Молчанова Алла Владиславовна" w:date="2023-05-04T10:42:00Z">
        <w:r w:rsidRPr="00F24D34" w:rsidDel="001378E4">
          <w:rPr>
            <w:sz w:val="28"/>
            <w:szCs w:val="28"/>
            <w:rPrChange w:id="51" w:author="Косинская Галина Владимировна" w:date="2023-03-17T11:33:00Z">
              <w:rPr>
                <w:sz w:val="28"/>
                <w:szCs w:val="28"/>
                <w:highlight w:val="yellow"/>
              </w:rPr>
            </w:rPrChange>
          </w:rPr>
          <w:delText>Компьютерный набор Акимова И.В., Ларина Т.В.</w:delText>
        </w:r>
      </w:del>
    </w:p>
    <w:p w14:paraId="557804DC" w14:textId="4E125EFF" w:rsidR="007F5BB6" w:rsidRPr="00F24D34" w:rsidDel="001378E4" w:rsidRDefault="007F5BB6" w:rsidP="007F5BB6">
      <w:pPr>
        <w:tabs>
          <w:tab w:val="left" w:pos="567"/>
        </w:tabs>
        <w:contextualSpacing/>
        <w:jc w:val="center"/>
        <w:rPr>
          <w:del w:id="52" w:author="Молчанова Алла Владиславовна" w:date="2023-05-04T10:42:00Z"/>
          <w:sz w:val="28"/>
          <w:szCs w:val="28"/>
          <w:rPrChange w:id="53" w:author="Косинская Галина Владимировна" w:date="2023-03-17T11:33:00Z">
            <w:rPr>
              <w:del w:id="54" w:author="Молчанова Алла Владиславовна" w:date="2023-05-04T10:42:00Z"/>
              <w:sz w:val="28"/>
              <w:szCs w:val="28"/>
              <w:highlight w:val="yellow"/>
            </w:rPr>
          </w:rPrChange>
        </w:rPr>
      </w:pPr>
      <w:del w:id="55" w:author="Молчанова Алла Владиславовна" w:date="2023-05-04T10:42:00Z">
        <w:r w:rsidRPr="00F24D34" w:rsidDel="001378E4">
          <w:rPr>
            <w:sz w:val="28"/>
            <w:szCs w:val="28"/>
            <w:rPrChange w:id="56" w:author="Косинская Галина Владимировна" w:date="2023-03-17T11:33:00Z">
              <w:rPr>
                <w:sz w:val="28"/>
                <w:szCs w:val="28"/>
                <w:highlight w:val="yellow"/>
              </w:rPr>
            </w:rPrChange>
          </w:rPr>
          <w:delText>Компьютерная верстка Акимова И.В., Ларина Т.В.</w:delText>
        </w:r>
      </w:del>
    </w:p>
    <w:p w14:paraId="785F4C34" w14:textId="0015BD2F" w:rsidR="007F5BB6" w:rsidRPr="00F24D34" w:rsidDel="001378E4" w:rsidRDefault="007F5BB6" w:rsidP="007F5BB6">
      <w:pPr>
        <w:tabs>
          <w:tab w:val="left" w:pos="567"/>
        </w:tabs>
        <w:contextualSpacing/>
        <w:jc w:val="center"/>
        <w:rPr>
          <w:del w:id="57" w:author="Молчанова Алла Владиславовна" w:date="2023-05-04T10:42:00Z"/>
          <w:sz w:val="28"/>
          <w:szCs w:val="28"/>
          <w:rPrChange w:id="58" w:author="Косинская Галина Владимировна" w:date="2023-03-17T11:33:00Z">
            <w:rPr>
              <w:del w:id="59" w:author="Молчанова Алла Владиславовна" w:date="2023-05-04T10:42:00Z"/>
              <w:sz w:val="28"/>
              <w:szCs w:val="28"/>
              <w:highlight w:val="yellow"/>
              <w:lang w:val="en-US"/>
            </w:rPr>
          </w:rPrChange>
        </w:rPr>
      </w:pPr>
      <w:del w:id="60" w:author="Молчанова Алла Владиславовна" w:date="2023-05-04T10:42:00Z">
        <w:r w:rsidRPr="00F24D34" w:rsidDel="001378E4">
          <w:rPr>
            <w:sz w:val="28"/>
            <w:szCs w:val="28"/>
            <w:rPrChange w:id="61" w:author="Косинская Галина Владимировна" w:date="2023-03-17T11:33:00Z">
              <w:rPr>
                <w:sz w:val="28"/>
                <w:szCs w:val="28"/>
                <w:highlight w:val="yellow"/>
              </w:rPr>
            </w:rPrChange>
          </w:rPr>
          <w:delText>Формат</w:delText>
        </w:r>
        <w:r w:rsidRPr="00F24D34" w:rsidDel="001378E4">
          <w:rPr>
            <w:sz w:val="28"/>
            <w:szCs w:val="28"/>
            <w:rPrChange w:id="62" w:author="Косинская Галина Владимировна" w:date="2023-03-17T11:33:00Z">
              <w:rPr>
                <w:sz w:val="28"/>
                <w:szCs w:val="28"/>
                <w:highlight w:val="yellow"/>
                <w:lang w:val="en-US"/>
              </w:rPr>
            </w:rPrChange>
          </w:rPr>
          <w:delText xml:space="preserve"> 60×90/16. </w:delText>
        </w:r>
        <w:r w:rsidRPr="00F24D34" w:rsidDel="001378E4">
          <w:rPr>
            <w:sz w:val="28"/>
            <w:szCs w:val="28"/>
            <w:rPrChange w:id="63" w:author="Косинская Галина Владимировна" w:date="2023-03-17T11:33:00Z">
              <w:rPr>
                <w:sz w:val="28"/>
                <w:szCs w:val="28"/>
                <w:highlight w:val="yellow"/>
              </w:rPr>
            </w:rPrChange>
          </w:rPr>
          <w:delText>Гарнитура</w:delText>
        </w:r>
        <w:r w:rsidRPr="00F24D34" w:rsidDel="001378E4">
          <w:rPr>
            <w:sz w:val="28"/>
            <w:szCs w:val="28"/>
            <w:rPrChange w:id="64" w:author="Косинская Галина Владимировна" w:date="2023-03-17T11:33:00Z">
              <w:rPr>
                <w:sz w:val="28"/>
                <w:szCs w:val="28"/>
                <w:highlight w:val="yellow"/>
                <w:lang w:val="en-US"/>
              </w:rPr>
            </w:rPrChange>
          </w:rPr>
          <w:delText xml:space="preserve"> </w:delText>
        </w:r>
        <w:r w:rsidRPr="00F24D34" w:rsidDel="001378E4">
          <w:rPr>
            <w:sz w:val="28"/>
            <w:szCs w:val="28"/>
            <w:lang w:val="en-US"/>
            <w:rPrChange w:id="65" w:author="Косинская Галина Владимировна" w:date="2023-03-17T11:33:00Z">
              <w:rPr>
                <w:sz w:val="28"/>
                <w:szCs w:val="28"/>
                <w:highlight w:val="yellow"/>
                <w:lang w:val="en-US"/>
              </w:rPr>
            </w:rPrChange>
          </w:rPr>
          <w:delText>Times</w:delText>
        </w:r>
        <w:r w:rsidRPr="00F24D34" w:rsidDel="001378E4">
          <w:rPr>
            <w:sz w:val="28"/>
            <w:szCs w:val="28"/>
            <w:rPrChange w:id="66" w:author="Косинская Галина Владимировна" w:date="2023-03-17T11:33:00Z">
              <w:rPr>
                <w:sz w:val="28"/>
                <w:szCs w:val="28"/>
                <w:highlight w:val="yellow"/>
                <w:lang w:val="en-US"/>
              </w:rPr>
            </w:rPrChange>
          </w:rPr>
          <w:delText xml:space="preserve"> </w:delText>
        </w:r>
        <w:r w:rsidRPr="00F24D34" w:rsidDel="001378E4">
          <w:rPr>
            <w:sz w:val="28"/>
            <w:szCs w:val="28"/>
            <w:lang w:val="en-US"/>
            <w:rPrChange w:id="67" w:author="Косинская Галина Владимировна" w:date="2023-03-17T11:33:00Z">
              <w:rPr>
                <w:sz w:val="28"/>
                <w:szCs w:val="28"/>
                <w:highlight w:val="yellow"/>
                <w:lang w:val="en-US"/>
              </w:rPr>
            </w:rPrChange>
          </w:rPr>
          <w:delText>New</w:delText>
        </w:r>
        <w:r w:rsidRPr="00F24D34" w:rsidDel="001378E4">
          <w:rPr>
            <w:sz w:val="28"/>
            <w:szCs w:val="28"/>
            <w:rPrChange w:id="68" w:author="Косинская Галина Владимировна" w:date="2023-03-17T11:33:00Z">
              <w:rPr>
                <w:sz w:val="28"/>
                <w:szCs w:val="28"/>
                <w:highlight w:val="yellow"/>
                <w:lang w:val="en-US"/>
              </w:rPr>
            </w:rPrChange>
          </w:rPr>
          <w:delText xml:space="preserve"> </w:delText>
        </w:r>
        <w:r w:rsidRPr="00F24D34" w:rsidDel="001378E4">
          <w:rPr>
            <w:sz w:val="28"/>
            <w:szCs w:val="28"/>
            <w:lang w:val="en-US"/>
            <w:rPrChange w:id="69" w:author="Косинская Галина Владимировна" w:date="2023-03-17T11:33:00Z">
              <w:rPr>
                <w:sz w:val="28"/>
                <w:szCs w:val="28"/>
                <w:highlight w:val="yellow"/>
                <w:lang w:val="en-US"/>
              </w:rPr>
            </w:rPrChange>
          </w:rPr>
          <w:delText>Roman</w:delText>
        </w:r>
      </w:del>
    </w:p>
    <w:p w14:paraId="7AFB5063" w14:textId="3DBDF683" w:rsidR="007F5BB6" w:rsidRPr="00F24D34" w:rsidDel="001378E4" w:rsidRDefault="007F5BB6" w:rsidP="007F5BB6">
      <w:pPr>
        <w:tabs>
          <w:tab w:val="left" w:pos="567"/>
        </w:tabs>
        <w:contextualSpacing/>
        <w:jc w:val="center"/>
        <w:rPr>
          <w:del w:id="70" w:author="Молчанова Алла Владиславовна" w:date="2023-05-04T10:42:00Z"/>
          <w:sz w:val="28"/>
          <w:szCs w:val="28"/>
          <w:rPrChange w:id="71" w:author="Косинская Галина Владимировна" w:date="2023-03-17T11:33:00Z">
            <w:rPr>
              <w:del w:id="72" w:author="Молчанова Алла Владиславовна" w:date="2023-05-04T10:42:00Z"/>
              <w:sz w:val="28"/>
              <w:szCs w:val="28"/>
              <w:highlight w:val="yellow"/>
            </w:rPr>
          </w:rPrChange>
        </w:rPr>
      </w:pPr>
      <w:del w:id="73" w:author="Молчанова Алла Владиславовна" w:date="2023-05-04T10:42:00Z">
        <w:r w:rsidRPr="00F24D34" w:rsidDel="001378E4">
          <w:rPr>
            <w:sz w:val="28"/>
            <w:szCs w:val="28"/>
            <w:rPrChange w:id="74" w:author="Косинская Галина Владимировна" w:date="2023-03-17T11:33:00Z">
              <w:rPr>
                <w:sz w:val="28"/>
                <w:szCs w:val="28"/>
                <w:highlight w:val="yellow"/>
              </w:rPr>
            </w:rPrChange>
          </w:rPr>
          <w:delText>Усл</w:delText>
        </w:r>
        <w:r w:rsidRPr="00F24D34" w:rsidDel="001378E4">
          <w:rPr>
            <w:sz w:val="28"/>
            <w:szCs w:val="28"/>
            <w:rPrChange w:id="75" w:author="Косинская Галина Владимировна" w:date="2023-03-17T11:33:00Z">
              <w:rPr>
                <w:sz w:val="28"/>
                <w:szCs w:val="28"/>
                <w:highlight w:val="yellow"/>
                <w:lang w:val="en-US"/>
              </w:rPr>
            </w:rPrChange>
          </w:rPr>
          <w:delText>.</w:delText>
        </w:r>
        <w:r w:rsidRPr="00F24D34" w:rsidDel="001378E4">
          <w:rPr>
            <w:sz w:val="28"/>
            <w:szCs w:val="28"/>
            <w:rPrChange w:id="76" w:author="Косинская Галина Владимировна" w:date="2023-03-17T11:33:00Z">
              <w:rPr>
                <w:sz w:val="28"/>
                <w:szCs w:val="28"/>
                <w:highlight w:val="yellow"/>
              </w:rPr>
            </w:rPrChange>
          </w:rPr>
          <w:delText>п</w:delText>
        </w:r>
        <w:r w:rsidRPr="00F24D34" w:rsidDel="001378E4">
          <w:rPr>
            <w:sz w:val="28"/>
            <w:szCs w:val="28"/>
            <w:rPrChange w:id="77" w:author="Косинская Галина Владимировна" w:date="2023-03-17T11:33:00Z">
              <w:rPr>
                <w:sz w:val="28"/>
                <w:szCs w:val="28"/>
                <w:highlight w:val="yellow"/>
                <w:lang w:val="en-US"/>
              </w:rPr>
            </w:rPrChange>
          </w:rPr>
          <w:delText>.</w:delText>
        </w:r>
        <w:r w:rsidRPr="00F24D34" w:rsidDel="001378E4">
          <w:rPr>
            <w:sz w:val="28"/>
            <w:szCs w:val="28"/>
            <w:rPrChange w:id="78" w:author="Косинская Галина Владимировна" w:date="2023-03-17T11:33:00Z">
              <w:rPr>
                <w:sz w:val="28"/>
                <w:szCs w:val="28"/>
                <w:highlight w:val="yellow"/>
              </w:rPr>
            </w:rPrChange>
          </w:rPr>
          <w:delText>л</w:delText>
        </w:r>
        <w:r w:rsidRPr="00F24D34" w:rsidDel="001378E4">
          <w:rPr>
            <w:sz w:val="28"/>
            <w:szCs w:val="28"/>
            <w:rPrChange w:id="79" w:author="Косинская Галина Владимировна" w:date="2023-03-17T11:33:00Z">
              <w:rPr>
                <w:sz w:val="28"/>
                <w:szCs w:val="28"/>
                <w:highlight w:val="yellow"/>
                <w:lang w:val="en-US"/>
              </w:rPr>
            </w:rPrChange>
          </w:rPr>
          <w:delText xml:space="preserve">. ___ . </w:delText>
        </w:r>
        <w:r w:rsidRPr="00F24D34" w:rsidDel="001378E4">
          <w:rPr>
            <w:sz w:val="28"/>
            <w:szCs w:val="28"/>
            <w:rPrChange w:id="80" w:author="Косинская Галина Владимировна" w:date="2023-03-17T11:33:00Z">
              <w:rPr>
                <w:sz w:val="28"/>
                <w:szCs w:val="28"/>
                <w:highlight w:val="yellow"/>
              </w:rPr>
            </w:rPrChange>
          </w:rPr>
          <w:delText>Изд. №___  -  2023. Тираж ___ экз.</w:delText>
        </w:r>
      </w:del>
    </w:p>
    <w:p w14:paraId="1647DC94" w14:textId="0777EA99" w:rsidR="007F5BB6" w:rsidRPr="00F24D34" w:rsidDel="001378E4" w:rsidRDefault="007F5BB6" w:rsidP="007F5BB6">
      <w:pPr>
        <w:tabs>
          <w:tab w:val="left" w:pos="567"/>
        </w:tabs>
        <w:contextualSpacing/>
        <w:jc w:val="center"/>
        <w:rPr>
          <w:del w:id="81" w:author="Молчанова Алла Владиславовна" w:date="2023-05-04T10:42:00Z"/>
          <w:sz w:val="28"/>
          <w:szCs w:val="28"/>
          <w:rPrChange w:id="82" w:author="Косинская Галина Владимировна" w:date="2023-03-17T11:33:00Z">
            <w:rPr>
              <w:del w:id="83" w:author="Молчанова Алла Владиславовна" w:date="2023-05-04T10:42:00Z"/>
              <w:sz w:val="28"/>
              <w:szCs w:val="28"/>
              <w:highlight w:val="yellow"/>
            </w:rPr>
          </w:rPrChange>
        </w:rPr>
      </w:pPr>
      <w:del w:id="84" w:author="Молчанова Алла Владиславовна" w:date="2023-05-04T10:42:00Z">
        <w:r w:rsidRPr="00F24D34" w:rsidDel="001378E4">
          <w:rPr>
            <w:sz w:val="28"/>
            <w:szCs w:val="28"/>
            <w:rPrChange w:id="85" w:author="Косинская Галина Владимировна" w:date="2023-03-17T11:33:00Z">
              <w:rPr>
                <w:sz w:val="28"/>
                <w:szCs w:val="28"/>
                <w:highlight w:val="yellow"/>
              </w:rPr>
            </w:rPrChange>
          </w:rPr>
          <w:delText>Заказ № __________</w:delText>
        </w:r>
      </w:del>
    </w:p>
    <w:p w14:paraId="5DE5E1EC" w14:textId="1E6FAA07" w:rsidR="007F5BB6" w:rsidRPr="00F24D34" w:rsidDel="001378E4" w:rsidRDefault="007F5BB6" w:rsidP="007F5BB6">
      <w:pPr>
        <w:tabs>
          <w:tab w:val="left" w:pos="567"/>
        </w:tabs>
        <w:contextualSpacing/>
        <w:jc w:val="center"/>
        <w:rPr>
          <w:del w:id="86" w:author="Молчанова Алла Владиславовна" w:date="2023-05-04T10:42:00Z"/>
          <w:sz w:val="28"/>
          <w:szCs w:val="28"/>
          <w:rPrChange w:id="87" w:author="Косинская Галина Владимировна" w:date="2023-03-17T11:33:00Z">
            <w:rPr>
              <w:del w:id="88" w:author="Молчанова Алла Владиславовна" w:date="2023-05-04T10:42:00Z"/>
              <w:sz w:val="28"/>
              <w:szCs w:val="28"/>
              <w:highlight w:val="yellow"/>
            </w:rPr>
          </w:rPrChange>
        </w:rPr>
      </w:pPr>
    </w:p>
    <w:p w14:paraId="5718F180" w14:textId="29A31E7C" w:rsidR="007F5BB6" w:rsidRPr="00F24D34" w:rsidDel="001378E4" w:rsidRDefault="007F5BB6" w:rsidP="007F5BB6">
      <w:pPr>
        <w:tabs>
          <w:tab w:val="left" w:pos="567"/>
        </w:tabs>
        <w:contextualSpacing/>
        <w:jc w:val="center"/>
        <w:rPr>
          <w:del w:id="89" w:author="Молчанова Алла Владиславовна" w:date="2023-05-04T10:42:00Z"/>
          <w:sz w:val="28"/>
          <w:szCs w:val="28"/>
        </w:rPr>
      </w:pPr>
      <w:del w:id="90" w:author="Молчанова Алла Владиславовна" w:date="2023-05-04T10:42:00Z">
        <w:r w:rsidRPr="00F24D34" w:rsidDel="001378E4">
          <w:rPr>
            <w:sz w:val="28"/>
            <w:szCs w:val="28"/>
            <w:rPrChange w:id="91" w:author="Косинская Галина Владимировна" w:date="2023-03-17T11:33:00Z">
              <w:rPr>
                <w:sz w:val="28"/>
                <w:szCs w:val="28"/>
                <w:highlight w:val="yellow"/>
              </w:rPr>
            </w:rPrChange>
          </w:rPr>
          <w:delText>Отпечатано в Финансовом университете</w:delText>
        </w:r>
      </w:del>
    </w:p>
    <w:p w14:paraId="6737A908" w14:textId="71D545BF" w:rsidR="00A06B7B" w:rsidRPr="00F24D34" w:rsidDel="001378E4" w:rsidRDefault="00A06B7B" w:rsidP="00CF1AAB">
      <w:pPr>
        <w:tabs>
          <w:tab w:val="left" w:pos="567"/>
        </w:tabs>
        <w:contextualSpacing/>
        <w:jc w:val="center"/>
        <w:rPr>
          <w:del w:id="92" w:author="Молчанова Алла Владиславовна" w:date="2023-05-04T10:42:00Z"/>
          <w:sz w:val="28"/>
          <w:szCs w:val="28"/>
        </w:rPr>
      </w:pPr>
    </w:p>
    <w:p w14:paraId="219FC137" w14:textId="54BEBC7E" w:rsidR="00CF1AAB" w:rsidRDefault="00CF1AAB" w:rsidP="00CF1AAB">
      <w:pPr>
        <w:tabs>
          <w:tab w:val="left" w:pos="567"/>
        </w:tabs>
        <w:contextualSpacing/>
        <w:jc w:val="center"/>
        <w:rPr>
          <w:ins w:id="93" w:author="Молчанова Алла Владиславовна" w:date="2023-05-04T10:42:00Z"/>
          <w:sz w:val="28"/>
          <w:szCs w:val="28"/>
        </w:rPr>
      </w:pPr>
    </w:p>
    <w:p w14:paraId="3451FF99" w14:textId="08F6F984" w:rsidR="001378E4" w:rsidRDefault="001378E4" w:rsidP="00CF1AAB">
      <w:pPr>
        <w:tabs>
          <w:tab w:val="left" w:pos="567"/>
        </w:tabs>
        <w:contextualSpacing/>
        <w:jc w:val="center"/>
        <w:rPr>
          <w:ins w:id="94" w:author="Молчанова Алла Владиславовна" w:date="2023-05-04T10:42:00Z"/>
          <w:sz w:val="28"/>
          <w:szCs w:val="28"/>
        </w:rPr>
      </w:pPr>
    </w:p>
    <w:p w14:paraId="05CEF9CC" w14:textId="3907D66D" w:rsidR="001378E4" w:rsidRDefault="001378E4" w:rsidP="00CF1AAB">
      <w:pPr>
        <w:tabs>
          <w:tab w:val="left" w:pos="567"/>
        </w:tabs>
        <w:contextualSpacing/>
        <w:jc w:val="center"/>
        <w:rPr>
          <w:ins w:id="95" w:author="Молчанова Алла Владиславовна" w:date="2023-05-04T10:42:00Z"/>
          <w:sz w:val="28"/>
          <w:szCs w:val="28"/>
        </w:rPr>
      </w:pPr>
    </w:p>
    <w:p w14:paraId="7CB9EE08" w14:textId="06C024DF" w:rsidR="001378E4" w:rsidRDefault="001378E4" w:rsidP="00CF1AAB">
      <w:pPr>
        <w:tabs>
          <w:tab w:val="left" w:pos="567"/>
        </w:tabs>
        <w:contextualSpacing/>
        <w:jc w:val="center"/>
        <w:rPr>
          <w:ins w:id="96" w:author="Молчанова Алла Владиславовна" w:date="2023-05-04T10:42:00Z"/>
          <w:sz w:val="28"/>
          <w:szCs w:val="28"/>
        </w:rPr>
      </w:pPr>
    </w:p>
    <w:p w14:paraId="14532680" w14:textId="0B0BD0F7" w:rsidR="001378E4" w:rsidRDefault="001378E4" w:rsidP="00CF1AAB">
      <w:pPr>
        <w:tabs>
          <w:tab w:val="left" w:pos="567"/>
        </w:tabs>
        <w:contextualSpacing/>
        <w:jc w:val="center"/>
        <w:rPr>
          <w:ins w:id="97" w:author="Молчанова Алла Владиславовна" w:date="2023-05-04T10:42:00Z"/>
          <w:sz w:val="28"/>
          <w:szCs w:val="28"/>
        </w:rPr>
      </w:pPr>
    </w:p>
    <w:p w14:paraId="5F5C5D62" w14:textId="76D171A1" w:rsidR="001378E4" w:rsidRDefault="001378E4" w:rsidP="00CF1AAB">
      <w:pPr>
        <w:tabs>
          <w:tab w:val="left" w:pos="567"/>
        </w:tabs>
        <w:contextualSpacing/>
        <w:jc w:val="center"/>
        <w:rPr>
          <w:ins w:id="98" w:author="Молчанова Алла Владиславовна" w:date="2023-05-04T10:42:00Z"/>
          <w:sz w:val="28"/>
          <w:szCs w:val="28"/>
        </w:rPr>
      </w:pPr>
    </w:p>
    <w:p w14:paraId="5C012AD8" w14:textId="27F074C9" w:rsidR="001378E4" w:rsidRDefault="001378E4" w:rsidP="00CF1AAB">
      <w:pPr>
        <w:tabs>
          <w:tab w:val="left" w:pos="567"/>
        </w:tabs>
        <w:contextualSpacing/>
        <w:jc w:val="center"/>
        <w:rPr>
          <w:ins w:id="99" w:author="Молчанова Алла Владиславовна" w:date="2023-05-04T10:42:00Z"/>
          <w:sz w:val="28"/>
          <w:szCs w:val="28"/>
        </w:rPr>
      </w:pPr>
    </w:p>
    <w:p w14:paraId="4EBD09C0" w14:textId="10BE3037" w:rsidR="001378E4" w:rsidRDefault="001378E4" w:rsidP="00CF1AAB">
      <w:pPr>
        <w:tabs>
          <w:tab w:val="left" w:pos="567"/>
        </w:tabs>
        <w:contextualSpacing/>
        <w:jc w:val="center"/>
        <w:rPr>
          <w:ins w:id="100" w:author="Молчанова Алла Владиславовна" w:date="2023-05-04T10:42:00Z"/>
          <w:sz w:val="28"/>
          <w:szCs w:val="28"/>
        </w:rPr>
      </w:pPr>
    </w:p>
    <w:p w14:paraId="6B4C6414" w14:textId="42F30596" w:rsidR="001378E4" w:rsidRDefault="001378E4" w:rsidP="00CF1AAB">
      <w:pPr>
        <w:tabs>
          <w:tab w:val="left" w:pos="567"/>
        </w:tabs>
        <w:contextualSpacing/>
        <w:jc w:val="center"/>
        <w:rPr>
          <w:ins w:id="101" w:author="Молчанова Алла Владиславовна" w:date="2023-05-04T10:42:00Z"/>
          <w:sz w:val="28"/>
          <w:szCs w:val="28"/>
        </w:rPr>
      </w:pPr>
    </w:p>
    <w:p w14:paraId="002A3512" w14:textId="77777777" w:rsidR="001378E4" w:rsidRPr="00F24D34" w:rsidRDefault="001378E4" w:rsidP="00CF1AAB">
      <w:pPr>
        <w:tabs>
          <w:tab w:val="left" w:pos="567"/>
        </w:tabs>
        <w:contextualSpacing/>
        <w:jc w:val="center"/>
        <w:rPr>
          <w:sz w:val="28"/>
          <w:szCs w:val="28"/>
        </w:rPr>
      </w:pPr>
    </w:p>
    <w:p w14:paraId="66DF7D77" w14:textId="77777777" w:rsidR="007F5BB6" w:rsidRPr="00F24D34" w:rsidRDefault="007F5BB6" w:rsidP="00CF1AAB">
      <w:pPr>
        <w:tabs>
          <w:tab w:val="left" w:pos="567"/>
        </w:tabs>
        <w:contextualSpacing/>
        <w:jc w:val="center"/>
        <w:rPr>
          <w:sz w:val="28"/>
          <w:szCs w:val="28"/>
        </w:rPr>
      </w:pPr>
    </w:p>
    <w:p w14:paraId="08C41295" w14:textId="65D63C98" w:rsidR="00CF1AAB" w:rsidRPr="00F04A27" w:rsidRDefault="00CF1AAB" w:rsidP="00CF1AAB">
      <w:pPr>
        <w:tabs>
          <w:tab w:val="left" w:pos="567"/>
        </w:tabs>
        <w:overflowPunct w:val="0"/>
        <w:contextualSpacing/>
        <w:jc w:val="right"/>
        <w:rPr>
          <w:sz w:val="28"/>
          <w:szCs w:val="28"/>
        </w:rPr>
      </w:pPr>
      <w:r w:rsidRPr="00F24D34">
        <w:rPr>
          <w:sz w:val="28"/>
          <w:szCs w:val="28"/>
        </w:rPr>
        <w:t xml:space="preserve">                                                                    © </w:t>
      </w:r>
      <w:r w:rsidR="002D621E" w:rsidRPr="00F24D34">
        <w:rPr>
          <w:sz w:val="28"/>
          <w:szCs w:val="28"/>
        </w:rPr>
        <w:t>Акимова И.В.</w:t>
      </w:r>
      <w:r w:rsidR="007F5BB6" w:rsidRPr="00F24D34">
        <w:rPr>
          <w:sz w:val="28"/>
          <w:szCs w:val="28"/>
        </w:rPr>
        <w:t xml:space="preserve">, </w:t>
      </w:r>
      <w:r w:rsidR="007F5BB6" w:rsidRPr="00F24D34">
        <w:rPr>
          <w:sz w:val="28"/>
          <w:szCs w:val="28"/>
          <w:rPrChange w:id="102" w:author="Косинская Галина Владимировна" w:date="2023-03-17T11:33:00Z">
            <w:rPr>
              <w:sz w:val="28"/>
              <w:szCs w:val="28"/>
              <w:highlight w:val="yellow"/>
            </w:rPr>
          </w:rPrChange>
        </w:rPr>
        <w:t>Ларина Т.В.</w:t>
      </w:r>
      <w:r w:rsidR="00BB3D04" w:rsidRPr="00F24D34">
        <w:rPr>
          <w:sz w:val="28"/>
          <w:szCs w:val="28"/>
          <w:rPrChange w:id="103" w:author="Косинская Галина Владимировна" w:date="2023-03-17T11:33:00Z">
            <w:rPr>
              <w:sz w:val="28"/>
              <w:szCs w:val="28"/>
              <w:highlight w:val="yellow"/>
            </w:rPr>
          </w:rPrChange>
        </w:rPr>
        <w:t>,</w:t>
      </w:r>
      <w:r w:rsidR="00CC5F17" w:rsidRPr="00F24D34">
        <w:rPr>
          <w:sz w:val="28"/>
          <w:szCs w:val="28"/>
        </w:rPr>
        <w:t xml:space="preserve"> </w:t>
      </w:r>
      <w:r w:rsidRPr="00F24D34">
        <w:rPr>
          <w:sz w:val="28"/>
          <w:szCs w:val="28"/>
        </w:rPr>
        <w:t>20</w:t>
      </w:r>
      <w:r w:rsidR="004C2592" w:rsidRPr="00F24D34">
        <w:rPr>
          <w:sz w:val="28"/>
          <w:szCs w:val="28"/>
        </w:rPr>
        <w:t>2</w:t>
      </w:r>
      <w:r w:rsidR="002D621E" w:rsidRPr="00F24D34">
        <w:rPr>
          <w:sz w:val="28"/>
          <w:szCs w:val="28"/>
        </w:rPr>
        <w:t>3</w:t>
      </w:r>
    </w:p>
    <w:p w14:paraId="39DC07B9" w14:textId="47092CF0" w:rsidR="001C5A95" w:rsidRDefault="004C2592" w:rsidP="006C4C98">
      <w:pPr>
        <w:shd w:val="clear" w:color="auto" w:fill="FFFFFF"/>
        <w:tabs>
          <w:tab w:val="left" w:pos="567"/>
        </w:tabs>
        <w:contextualSpacing/>
        <w:jc w:val="center"/>
        <w:rPr>
          <w:b/>
          <w:sz w:val="28"/>
          <w:szCs w:val="28"/>
          <w:lang w:eastAsia="en-US"/>
        </w:rPr>
      </w:pPr>
      <w:r>
        <w:rPr>
          <w:rFonts w:cs="Calibri"/>
          <w:sz w:val="28"/>
          <w:szCs w:val="28"/>
        </w:rPr>
        <w:t xml:space="preserve">                                                                            </w:t>
      </w:r>
      <w:r w:rsidR="00CF1AAB" w:rsidRPr="00F04A27">
        <w:rPr>
          <w:rFonts w:cs="Calibri"/>
          <w:sz w:val="28"/>
          <w:szCs w:val="28"/>
        </w:rPr>
        <w:t xml:space="preserve"> </w:t>
      </w:r>
      <w:r w:rsidR="008830E6">
        <w:rPr>
          <w:rFonts w:cs="Calibri"/>
          <w:sz w:val="28"/>
          <w:szCs w:val="28"/>
        </w:rPr>
        <w:t xml:space="preserve">      </w:t>
      </w:r>
      <w:r w:rsidR="00CF1AAB" w:rsidRPr="00F04A27">
        <w:rPr>
          <w:rFonts w:cs="Calibri"/>
          <w:sz w:val="28"/>
          <w:szCs w:val="28"/>
        </w:rPr>
        <w:t xml:space="preserve">© </w:t>
      </w:r>
      <w:r w:rsidR="00CF1AAB" w:rsidRPr="00F04A27">
        <w:rPr>
          <w:sz w:val="28"/>
          <w:szCs w:val="28"/>
        </w:rPr>
        <w:t>Финансовый университет, 20</w:t>
      </w:r>
      <w:r>
        <w:rPr>
          <w:sz w:val="28"/>
          <w:szCs w:val="28"/>
        </w:rPr>
        <w:t>2</w:t>
      </w:r>
      <w:r w:rsidR="000201EE">
        <w:rPr>
          <w:sz w:val="28"/>
          <w:szCs w:val="28"/>
        </w:rPr>
        <w:t>3</w:t>
      </w:r>
      <w:r w:rsidR="00CF1AAB" w:rsidRPr="00F04A27">
        <w:rPr>
          <w:bCs/>
          <w:sz w:val="28"/>
          <w:szCs w:val="28"/>
        </w:rPr>
        <w:br w:type="page"/>
      </w:r>
    </w:p>
    <w:p w14:paraId="4921270A" w14:textId="77777777" w:rsidR="00EC653E" w:rsidRPr="00693C26" w:rsidRDefault="00EC653E" w:rsidP="00EC653E">
      <w:pPr>
        <w:spacing w:line="276" w:lineRule="auto"/>
        <w:rPr>
          <w:b/>
          <w:sz w:val="25"/>
          <w:szCs w:val="25"/>
          <w:lang w:eastAsia="ar-SA"/>
        </w:rPr>
      </w:pPr>
      <w:r w:rsidRPr="00693C26">
        <w:rPr>
          <w:b/>
          <w:sz w:val="25"/>
          <w:szCs w:val="25"/>
          <w:lang w:eastAsia="ar-SA"/>
        </w:rPr>
        <w:lastRenderedPageBreak/>
        <w:t>СОДЕРЖАНИЕ</w:t>
      </w:r>
    </w:p>
    <w:p w14:paraId="17E37484" w14:textId="77777777" w:rsidR="00EC653E" w:rsidRPr="00693C26" w:rsidRDefault="00EC653E" w:rsidP="00EC653E">
      <w:pPr>
        <w:tabs>
          <w:tab w:val="left" w:pos="567"/>
        </w:tabs>
        <w:spacing w:line="276" w:lineRule="auto"/>
        <w:contextualSpacing/>
        <w:jc w:val="both"/>
        <w:rPr>
          <w:sz w:val="25"/>
          <w:szCs w:val="25"/>
        </w:rPr>
      </w:pPr>
      <w:r w:rsidRPr="00693C26">
        <w:rPr>
          <w:sz w:val="25"/>
          <w:szCs w:val="25"/>
        </w:rPr>
        <w:t>1. Наименование дисциплины….......................................……………………....................</w:t>
      </w:r>
      <w:r w:rsidR="00826B76" w:rsidRPr="00693C26">
        <w:rPr>
          <w:sz w:val="25"/>
          <w:szCs w:val="25"/>
        </w:rPr>
        <w:t>..</w:t>
      </w:r>
      <w:r w:rsidRPr="00693C26">
        <w:rPr>
          <w:sz w:val="25"/>
          <w:szCs w:val="25"/>
        </w:rPr>
        <w:t>....</w:t>
      </w:r>
      <w:r w:rsidR="00826B76" w:rsidRPr="00693C26">
        <w:rPr>
          <w:sz w:val="25"/>
          <w:szCs w:val="25"/>
        </w:rPr>
        <w:t>.</w:t>
      </w:r>
      <w:r w:rsidRPr="00693C26">
        <w:rPr>
          <w:sz w:val="25"/>
          <w:szCs w:val="25"/>
        </w:rPr>
        <w:t>...</w:t>
      </w:r>
      <w:r w:rsidR="00826B76" w:rsidRPr="00693C26">
        <w:rPr>
          <w:sz w:val="25"/>
          <w:szCs w:val="25"/>
        </w:rPr>
        <w:t>4</w:t>
      </w:r>
    </w:p>
    <w:p w14:paraId="0BF9A32E" w14:textId="14075047" w:rsidR="00EC653E" w:rsidRPr="00693C26" w:rsidRDefault="00EC653E" w:rsidP="00EC653E">
      <w:pPr>
        <w:tabs>
          <w:tab w:val="left" w:pos="567"/>
        </w:tabs>
        <w:spacing w:line="276" w:lineRule="auto"/>
        <w:contextualSpacing/>
        <w:jc w:val="both"/>
        <w:rPr>
          <w:sz w:val="25"/>
          <w:szCs w:val="25"/>
        </w:rPr>
      </w:pPr>
      <w:bookmarkStart w:id="104" w:name="_Hlk509477558"/>
      <w:r w:rsidRPr="00693C26">
        <w:rPr>
          <w:sz w:val="25"/>
          <w:szCs w:val="25"/>
        </w:rPr>
        <w:t xml:space="preserve">2. </w:t>
      </w:r>
      <w:r w:rsidR="00F154CF" w:rsidRPr="00693C26">
        <w:rPr>
          <w:sz w:val="25"/>
          <w:szCs w:val="25"/>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DF2B48" w:rsidRPr="00693C26">
        <w:rPr>
          <w:sz w:val="25"/>
          <w:szCs w:val="25"/>
        </w:rPr>
        <w:t xml:space="preserve"> ..</w:t>
      </w:r>
      <w:r w:rsidR="00F154CF" w:rsidRPr="00693C26">
        <w:rPr>
          <w:sz w:val="25"/>
          <w:szCs w:val="25"/>
        </w:rPr>
        <w:t>.……………………………………………………………</w:t>
      </w:r>
      <w:r w:rsidR="0077488F" w:rsidRPr="00693C26">
        <w:rPr>
          <w:sz w:val="25"/>
          <w:szCs w:val="25"/>
        </w:rPr>
        <w:t>………</w:t>
      </w:r>
      <w:r w:rsidR="00E159CC">
        <w:rPr>
          <w:sz w:val="25"/>
          <w:szCs w:val="25"/>
        </w:rPr>
        <w:t>…</w:t>
      </w:r>
      <w:r w:rsidR="00826B76" w:rsidRPr="00693C26">
        <w:rPr>
          <w:sz w:val="25"/>
          <w:szCs w:val="25"/>
        </w:rPr>
        <w:t>4</w:t>
      </w:r>
    </w:p>
    <w:bookmarkEnd w:id="104"/>
    <w:p w14:paraId="02F5CA2C" w14:textId="27671832" w:rsidR="00EC653E" w:rsidRPr="00693C26" w:rsidRDefault="00EC653E" w:rsidP="00EC653E">
      <w:pPr>
        <w:tabs>
          <w:tab w:val="left" w:pos="567"/>
        </w:tabs>
        <w:spacing w:line="276" w:lineRule="auto"/>
        <w:contextualSpacing/>
        <w:jc w:val="both"/>
        <w:rPr>
          <w:sz w:val="25"/>
          <w:szCs w:val="25"/>
        </w:rPr>
      </w:pPr>
      <w:r w:rsidRPr="00693C26">
        <w:rPr>
          <w:sz w:val="25"/>
          <w:szCs w:val="25"/>
        </w:rPr>
        <w:t>3. Место дисциплины в структуре образовательной программы……………………</w:t>
      </w:r>
      <w:proofErr w:type="gramStart"/>
      <w:r w:rsidRPr="00693C26">
        <w:rPr>
          <w:sz w:val="25"/>
          <w:szCs w:val="25"/>
        </w:rPr>
        <w:t>……</w:t>
      </w:r>
      <w:r w:rsidR="00826B76"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7A3F73" w:rsidRPr="00693C26">
        <w:rPr>
          <w:sz w:val="25"/>
          <w:szCs w:val="25"/>
        </w:rPr>
        <w:t>5</w:t>
      </w:r>
    </w:p>
    <w:p w14:paraId="2A599EC7" w14:textId="79C1437C" w:rsidR="00EC653E" w:rsidRPr="00693C26" w:rsidRDefault="00EC653E" w:rsidP="00EC653E">
      <w:pPr>
        <w:tabs>
          <w:tab w:val="left" w:pos="567"/>
        </w:tabs>
        <w:spacing w:line="276" w:lineRule="auto"/>
        <w:contextualSpacing/>
        <w:jc w:val="both"/>
        <w:rPr>
          <w:sz w:val="25"/>
          <w:szCs w:val="25"/>
        </w:rPr>
      </w:pPr>
      <w:r w:rsidRPr="00693C26">
        <w:rPr>
          <w:sz w:val="25"/>
          <w:szCs w:val="25"/>
        </w:rPr>
        <w:t xml:space="preserve">4. </w:t>
      </w:r>
      <w:r w:rsidRPr="00693C26">
        <w:rPr>
          <w:bCs/>
          <w:sz w:val="25"/>
          <w:szCs w:val="25"/>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roofErr w:type="gramStart"/>
      <w:r w:rsidR="00826B76" w:rsidRPr="00693C26">
        <w:rPr>
          <w:sz w:val="25"/>
          <w:szCs w:val="25"/>
        </w:rPr>
        <w:t>…….</w:t>
      </w:r>
      <w:proofErr w:type="gramEnd"/>
      <w:r w:rsidR="00826B76" w:rsidRPr="00693C26">
        <w:rPr>
          <w:sz w:val="25"/>
          <w:szCs w:val="25"/>
        </w:rPr>
        <w:t>……</w:t>
      </w:r>
      <w:r w:rsidR="0025488C" w:rsidRPr="00693C26">
        <w:rPr>
          <w:sz w:val="25"/>
          <w:szCs w:val="25"/>
        </w:rPr>
        <w:t>6</w:t>
      </w:r>
    </w:p>
    <w:p w14:paraId="4B2CF2E4" w14:textId="67FD4CA2" w:rsidR="00EC653E" w:rsidRPr="00693C26" w:rsidRDefault="00EC653E" w:rsidP="00EC653E">
      <w:pPr>
        <w:tabs>
          <w:tab w:val="left" w:pos="567"/>
        </w:tabs>
        <w:spacing w:line="276" w:lineRule="auto"/>
        <w:contextualSpacing/>
        <w:jc w:val="both"/>
        <w:rPr>
          <w:sz w:val="25"/>
          <w:szCs w:val="25"/>
        </w:rPr>
      </w:pPr>
      <w:r w:rsidRPr="00693C26">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sidRPr="00693C26">
        <w:rPr>
          <w:sz w:val="25"/>
          <w:szCs w:val="25"/>
        </w:rPr>
        <w:t>...</w:t>
      </w:r>
      <w:r w:rsidRPr="00693C26">
        <w:rPr>
          <w:sz w:val="25"/>
          <w:szCs w:val="25"/>
        </w:rPr>
        <w:t>....</w:t>
      </w:r>
      <w:r w:rsidR="007A3F73" w:rsidRPr="00693C26">
        <w:rPr>
          <w:sz w:val="25"/>
          <w:szCs w:val="25"/>
        </w:rPr>
        <w:t>6</w:t>
      </w:r>
    </w:p>
    <w:p w14:paraId="503127D5" w14:textId="7DB83612" w:rsidR="00EC653E" w:rsidRPr="00693C26" w:rsidRDefault="00EC653E" w:rsidP="00EC653E">
      <w:pPr>
        <w:tabs>
          <w:tab w:val="left" w:pos="567"/>
        </w:tabs>
        <w:spacing w:line="276" w:lineRule="auto"/>
        <w:contextualSpacing/>
        <w:jc w:val="both"/>
        <w:rPr>
          <w:sz w:val="25"/>
          <w:szCs w:val="25"/>
        </w:rPr>
      </w:pPr>
      <w:r w:rsidRPr="00693C26">
        <w:rPr>
          <w:sz w:val="25"/>
          <w:szCs w:val="25"/>
        </w:rPr>
        <w:t>6. Перечень учебно-методического обеспечения для самостоятельной работы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25488C" w:rsidRPr="00693C26">
        <w:rPr>
          <w:sz w:val="25"/>
          <w:szCs w:val="25"/>
        </w:rPr>
        <w:t>1</w:t>
      </w:r>
      <w:r w:rsidR="00E369D4">
        <w:rPr>
          <w:sz w:val="25"/>
          <w:szCs w:val="25"/>
        </w:rPr>
        <w:t>6</w:t>
      </w:r>
    </w:p>
    <w:p w14:paraId="33DB5492" w14:textId="410A8852" w:rsidR="00EC653E" w:rsidRPr="00693C26" w:rsidRDefault="00EC653E" w:rsidP="00EC653E">
      <w:pPr>
        <w:tabs>
          <w:tab w:val="left" w:pos="567"/>
        </w:tabs>
        <w:spacing w:line="276" w:lineRule="auto"/>
        <w:contextualSpacing/>
        <w:jc w:val="both"/>
        <w:rPr>
          <w:sz w:val="25"/>
          <w:szCs w:val="25"/>
        </w:rPr>
      </w:pPr>
      <w:r w:rsidRPr="00693C26">
        <w:rPr>
          <w:sz w:val="25"/>
          <w:szCs w:val="25"/>
        </w:rPr>
        <w:t>7.</w:t>
      </w:r>
      <w:r w:rsidR="00E27330" w:rsidRPr="00693C26">
        <w:rPr>
          <w:sz w:val="25"/>
          <w:szCs w:val="25"/>
        </w:rPr>
        <w:t xml:space="preserve"> </w:t>
      </w:r>
      <w:r w:rsidRPr="00693C26">
        <w:rPr>
          <w:sz w:val="25"/>
          <w:szCs w:val="25"/>
        </w:rPr>
        <w:t>Фонд оценочных средств для проведения промежуточной аттестации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E369D4">
        <w:rPr>
          <w:sz w:val="25"/>
          <w:szCs w:val="25"/>
        </w:rPr>
        <w:t>26</w:t>
      </w:r>
    </w:p>
    <w:p w14:paraId="004839CA" w14:textId="41CA3EE1" w:rsidR="00EC653E" w:rsidRPr="00693C26" w:rsidRDefault="00EC653E" w:rsidP="00EC653E">
      <w:pPr>
        <w:tabs>
          <w:tab w:val="left" w:pos="567"/>
        </w:tabs>
        <w:spacing w:line="276" w:lineRule="auto"/>
        <w:contextualSpacing/>
        <w:jc w:val="both"/>
        <w:rPr>
          <w:sz w:val="25"/>
          <w:szCs w:val="25"/>
        </w:rPr>
      </w:pPr>
      <w:r w:rsidRPr="00693C26">
        <w:rPr>
          <w:sz w:val="25"/>
          <w:szCs w:val="25"/>
        </w:rPr>
        <w:t xml:space="preserve">8. Перечень основной и дополнительной учебной литературы, необходимой для освоения </w:t>
      </w:r>
      <w:proofErr w:type="gramStart"/>
      <w:r w:rsidRPr="00693C26">
        <w:rPr>
          <w:sz w:val="25"/>
          <w:szCs w:val="25"/>
        </w:rPr>
        <w:t>дисциплины</w:t>
      </w:r>
      <w:r w:rsidR="00693C26">
        <w:rPr>
          <w:sz w:val="25"/>
          <w:szCs w:val="25"/>
        </w:rPr>
        <w:t>.</w:t>
      </w:r>
      <w:r w:rsidRPr="00693C26">
        <w:rPr>
          <w:sz w:val="25"/>
          <w:szCs w:val="25"/>
        </w:rPr>
        <w:t>…</w:t>
      </w:r>
      <w:proofErr w:type="gramEnd"/>
      <w:r w:rsidRPr="00693C26">
        <w:rPr>
          <w:sz w:val="25"/>
          <w:szCs w:val="25"/>
        </w:rPr>
        <w:t>.………………………..………………………………………………….……</w:t>
      </w:r>
      <w:r w:rsidR="00990881" w:rsidRPr="00693C26">
        <w:rPr>
          <w:sz w:val="25"/>
          <w:szCs w:val="25"/>
        </w:rPr>
        <w:t>…</w:t>
      </w:r>
      <w:r w:rsidR="00E84BC4">
        <w:rPr>
          <w:sz w:val="25"/>
          <w:szCs w:val="25"/>
        </w:rPr>
        <w:t>37</w:t>
      </w:r>
    </w:p>
    <w:p w14:paraId="6DDD9834" w14:textId="2EAC6686" w:rsidR="00EC653E" w:rsidRPr="00693C26" w:rsidRDefault="00EC653E" w:rsidP="00E27330">
      <w:pPr>
        <w:tabs>
          <w:tab w:val="left" w:pos="567"/>
        </w:tabs>
        <w:spacing w:line="276" w:lineRule="auto"/>
        <w:contextualSpacing/>
        <w:jc w:val="both"/>
        <w:rPr>
          <w:sz w:val="25"/>
          <w:szCs w:val="25"/>
        </w:rPr>
      </w:pPr>
      <w:r w:rsidRPr="00693C26">
        <w:rPr>
          <w:sz w:val="25"/>
          <w:szCs w:val="25"/>
        </w:rPr>
        <w:t xml:space="preserve">9. </w:t>
      </w:r>
      <w:r w:rsidR="00E27330" w:rsidRPr="00693C26">
        <w:rPr>
          <w:sz w:val="25"/>
          <w:szCs w:val="25"/>
        </w:rPr>
        <w:t>Перечень ресурсов информационно-коммуникативной сети «Интернет», необходимых для освоения дисциплины ……………...</w:t>
      </w:r>
      <w:r w:rsidRPr="00693C26">
        <w:rPr>
          <w:sz w:val="25"/>
          <w:szCs w:val="25"/>
        </w:rPr>
        <w:t>………………………………………</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ins w:id="105" w:author="Молчанова Алла Владиславовна" w:date="2023-05-04T10:58:00Z">
        <w:r w:rsidR="00BF75F7">
          <w:rPr>
            <w:sz w:val="25"/>
            <w:szCs w:val="25"/>
          </w:rPr>
          <w:t>……</w:t>
        </w:r>
      </w:ins>
      <w:r w:rsidR="00E84BC4">
        <w:rPr>
          <w:sz w:val="25"/>
          <w:szCs w:val="25"/>
        </w:rPr>
        <w:t>39</w:t>
      </w:r>
    </w:p>
    <w:p w14:paraId="6924E7F8" w14:textId="4E45DA94" w:rsidR="00EC653E" w:rsidRPr="00693C26" w:rsidRDefault="00EC653E" w:rsidP="00EC653E">
      <w:pPr>
        <w:tabs>
          <w:tab w:val="left" w:pos="567"/>
        </w:tabs>
        <w:spacing w:line="276" w:lineRule="auto"/>
        <w:contextualSpacing/>
        <w:jc w:val="both"/>
        <w:rPr>
          <w:sz w:val="25"/>
          <w:szCs w:val="25"/>
        </w:rPr>
      </w:pPr>
      <w:r w:rsidRPr="00693C26">
        <w:rPr>
          <w:sz w:val="25"/>
          <w:szCs w:val="25"/>
        </w:rPr>
        <w:t>10. Методические указания для обучающихся по освоению дисциплины…………………………………………………………………………………</w:t>
      </w:r>
      <w:proofErr w:type="gramStart"/>
      <w:r w:rsidRPr="00693C26">
        <w:rPr>
          <w:sz w:val="25"/>
          <w:szCs w:val="25"/>
        </w:rPr>
        <w:t>…</w:t>
      </w:r>
      <w:r w:rsidR="00826B76" w:rsidRPr="00693C26">
        <w:rPr>
          <w:sz w:val="25"/>
          <w:szCs w:val="25"/>
        </w:rPr>
        <w:t>…</w:t>
      </w:r>
      <w:r w:rsidRPr="00693C26">
        <w:rPr>
          <w:sz w:val="25"/>
          <w:szCs w:val="25"/>
        </w:rPr>
        <w:t>.</w:t>
      </w:r>
      <w:proofErr w:type="gramEnd"/>
      <w:r w:rsidR="0084738C">
        <w:rPr>
          <w:sz w:val="25"/>
          <w:szCs w:val="25"/>
        </w:rPr>
        <w:t>4</w:t>
      </w:r>
      <w:r w:rsidR="0085773F">
        <w:rPr>
          <w:sz w:val="25"/>
          <w:szCs w:val="25"/>
        </w:rPr>
        <w:t>0</w:t>
      </w:r>
    </w:p>
    <w:p w14:paraId="47E3FEAB" w14:textId="2D8EA3D7" w:rsidR="00EC653E" w:rsidRPr="00693C26" w:rsidRDefault="00EC653E" w:rsidP="00826B76">
      <w:pPr>
        <w:tabs>
          <w:tab w:val="left" w:pos="0"/>
          <w:tab w:val="left" w:pos="567"/>
          <w:tab w:val="left" w:pos="993"/>
        </w:tabs>
        <w:spacing w:line="276" w:lineRule="auto"/>
        <w:contextualSpacing/>
        <w:jc w:val="both"/>
        <w:rPr>
          <w:sz w:val="25"/>
          <w:szCs w:val="25"/>
        </w:rPr>
      </w:pPr>
      <w:r w:rsidRPr="00693C26">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EC2095" w:rsidRPr="00693C26">
        <w:rPr>
          <w:sz w:val="25"/>
          <w:szCs w:val="25"/>
        </w:rPr>
        <w:t>............................</w:t>
      </w:r>
      <w:r w:rsidR="0084738C">
        <w:rPr>
          <w:sz w:val="25"/>
          <w:szCs w:val="25"/>
        </w:rPr>
        <w:t>4</w:t>
      </w:r>
      <w:r w:rsidR="00352C30">
        <w:rPr>
          <w:sz w:val="25"/>
          <w:szCs w:val="25"/>
        </w:rPr>
        <w:t>1</w:t>
      </w:r>
    </w:p>
    <w:p w14:paraId="2628C413" w14:textId="6C0D4FBC" w:rsidR="00D9615F" w:rsidRPr="00F04A27" w:rsidRDefault="00EC653E" w:rsidP="00826B76">
      <w:pPr>
        <w:tabs>
          <w:tab w:val="left" w:pos="426"/>
          <w:tab w:val="left" w:pos="567"/>
          <w:tab w:val="left" w:pos="709"/>
        </w:tabs>
        <w:spacing w:line="276" w:lineRule="auto"/>
        <w:contextualSpacing/>
        <w:jc w:val="both"/>
        <w:rPr>
          <w:sz w:val="25"/>
          <w:szCs w:val="25"/>
        </w:rPr>
      </w:pPr>
      <w:r w:rsidRPr="00693C26">
        <w:rPr>
          <w:sz w:val="25"/>
          <w:szCs w:val="25"/>
        </w:rPr>
        <w:t>12. Описание материально-технической базы, необходимой для осуществления образовательного процесса по дисциплине…...…………………………………..................</w:t>
      </w:r>
      <w:r w:rsidR="00826B76" w:rsidRPr="00693C26">
        <w:rPr>
          <w:sz w:val="25"/>
          <w:szCs w:val="25"/>
        </w:rPr>
        <w:t>...</w:t>
      </w:r>
      <w:r w:rsidRPr="00693C26">
        <w:rPr>
          <w:sz w:val="25"/>
          <w:szCs w:val="25"/>
        </w:rPr>
        <w:t>.</w:t>
      </w:r>
      <w:r w:rsidR="0084738C">
        <w:rPr>
          <w:sz w:val="25"/>
          <w:szCs w:val="25"/>
        </w:rPr>
        <w:t>4</w:t>
      </w:r>
      <w:r w:rsidR="00352C30">
        <w:rPr>
          <w:sz w:val="25"/>
          <w:szCs w:val="25"/>
        </w:rPr>
        <w:t>1</w:t>
      </w:r>
    </w:p>
    <w:p w14:paraId="48324E5C" w14:textId="77777777" w:rsidR="00EC653E" w:rsidRDefault="00EC653E" w:rsidP="008C1D0B">
      <w:pPr>
        <w:tabs>
          <w:tab w:val="left" w:pos="540"/>
        </w:tabs>
        <w:contextualSpacing/>
        <w:jc w:val="both"/>
        <w:rPr>
          <w:b/>
          <w:sz w:val="28"/>
          <w:szCs w:val="28"/>
        </w:rPr>
      </w:pPr>
      <w:r>
        <w:rPr>
          <w:b/>
          <w:sz w:val="28"/>
          <w:szCs w:val="28"/>
        </w:rPr>
        <w:br w:type="page"/>
      </w:r>
    </w:p>
    <w:p w14:paraId="4CF501CD" w14:textId="77777777" w:rsidR="00EC653E" w:rsidRPr="00F04A27" w:rsidRDefault="00EC653E" w:rsidP="00BE5FCE">
      <w:pPr>
        <w:widowControl w:val="0"/>
        <w:numPr>
          <w:ilvl w:val="0"/>
          <w:numId w:val="1"/>
        </w:numPr>
        <w:autoSpaceDE w:val="0"/>
        <w:autoSpaceDN w:val="0"/>
        <w:adjustRightInd w:val="0"/>
        <w:ind w:left="0" w:firstLine="709"/>
        <w:rPr>
          <w:b/>
          <w:sz w:val="28"/>
          <w:szCs w:val="28"/>
        </w:rPr>
      </w:pPr>
      <w:r w:rsidRPr="00F04A27">
        <w:rPr>
          <w:b/>
          <w:sz w:val="28"/>
          <w:szCs w:val="28"/>
        </w:rPr>
        <w:lastRenderedPageBreak/>
        <w:t>Наименование дисциплины</w:t>
      </w:r>
    </w:p>
    <w:p w14:paraId="6E530244" w14:textId="319C970B" w:rsidR="00EC653E" w:rsidRDefault="006C4C98" w:rsidP="00475211">
      <w:pPr>
        <w:widowControl w:val="0"/>
        <w:tabs>
          <w:tab w:val="left" w:pos="851"/>
        </w:tabs>
        <w:autoSpaceDE w:val="0"/>
        <w:autoSpaceDN w:val="0"/>
        <w:adjustRightInd w:val="0"/>
        <w:spacing w:line="360" w:lineRule="auto"/>
        <w:ind w:firstLine="709"/>
        <w:jc w:val="both"/>
        <w:rPr>
          <w:bCs/>
          <w:sz w:val="28"/>
          <w:szCs w:val="28"/>
        </w:rPr>
      </w:pPr>
      <w:r>
        <w:rPr>
          <w:bCs/>
          <w:sz w:val="28"/>
          <w:szCs w:val="28"/>
        </w:rPr>
        <w:t>Конкурентное право</w:t>
      </w:r>
    </w:p>
    <w:p w14:paraId="018AE105" w14:textId="77777777" w:rsidR="00FA3321" w:rsidRPr="00F04A27" w:rsidRDefault="00FA3321" w:rsidP="00C851F9">
      <w:pPr>
        <w:widowControl w:val="0"/>
        <w:tabs>
          <w:tab w:val="left" w:pos="851"/>
        </w:tabs>
        <w:autoSpaceDE w:val="0"/>
        <w:autoSpaceDN w:val="0"/>
        <w:adjustRightInd w:val="0"/>
        <w:spacing w:line="360" w:lineRule="auto"/>
        <w:ind w:firstLine="709"/>
        <w:jc w:val="both"/>
        <w:rPr>
          <w:bCs/>
          <w:sz w:val="28"/>
          <w:szCs w:val="28"/>
        </w:rPr>
      </w:pPr>
    </w:p>
    <w:p w14:paraId="47E72919" w14:textId="77777777" w:rsidR="00EC653E" w:rsidRDefault="00EC653E" w:rsidP="004C2592">
      <w:pPr>
        <w:pStyle w:val="a4"/>
        <w:numPr>
          <w:ilvl w:val="0"/>
          <w:numId w:val="1"/>
        </w:numPr>
        <w:tabs>
          <w:tab w:val="left" w:pos="0"/>
        </w:tabs>
        <w:spacing w:after="240"/>
        <w:ind w:left="0" w:firstLine="709"/>
        <w:jc w:val="both"/>
        <w:rPr>
          <w:b/>
          <w:sz w:val="28"/>
          <w:szCs w:val="28"/>
        </w:rPr>
      </w:pPr>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6"/>
        <w:tblW w:w="10745" w:type="dxa"/>
        <w:tblInd w:w="-431" w:type="dxa"/>
        <w:tblLayout w:type="fixed"/>
        <w:tblLook w:val="04A0" w:firstRow="1" w:lastRow="0" w:firstColumn="1" w:lastColumn="0" w:noHBand="0" w:noVBand="1"/>
      </w:tblPr>
      <w:tblGrid>
        <w:gridCol w:w="1390"/>
        <w:gridCol w:w="2438"/>
        <w:gridCol w:w="2948"/>
        <w:gridCol w:w="3969"/>
      </w:tblGrid>
      <w:tr w:rsidR="004C2592" w14:paraId="31F35846" w14:textId="77777777" w:rsidTr="00CD1EE1">
        <w:trPr>
          <w:trHeight w:val="1186"/>
        </w:trPr>
        <w:tc>
          <w:tcPr>
            <w:tcW w:w="1390" w:type="dxa"/>
          </w:tcPr>
          <w:p w14:paraId="0A208B57" w14:textId="77777777" w:rsidR="004C2592" w:rsidRPr="00F24D34" w:rsidRDefault="004C2592" w:rsidP="004C2592">
            <w:pPr>
              <w:jc w:val="both"/>
              <w:rPr>
                <w:b/>
                <w:bCs/>
                <w:rPrChange w:id="106" w:author="Косинская Галина Владимировна" w:date="2023-03-17T11:34:00Z">
                  <w:rPr>
                    <w:b/>
                    <w:bCs/>
                    <w:highlight w:val="yellow"/>
                  </w:rPr>
                </w:rPrChange>
              </w:rPr>
            </w:pPr>
            <w:r w:rsidRPr="00F24D34">
              <w:rPr>
                <w:b/>
                <w:bCs/>
                <w:rPrChange w:id="107" w:author="Косинская Галина Владимировна" w:date="2023-03-17T11:34:00Z">
                  <w:rPr>
                    <w:b/>
                    <w:bCs/>
                    <w:highlight w:val="yellow"/>
                  </w:rPr>
                </w:rPrChange>
              </w:rPr>
              <w:t>Код компетенции</w:t>
            </w:r>
          </w:p>
        </w:tc>
        <w:tc>
          <w:tcPr>
            <w:tcW w:w="2438" w:type="dxa"/>
          </w:tcPr>
          <w:p w14:paraId="1D8E2CB9" w14:textId="77777777" w:rsidR="004C2592" w:rsidRPr="00F24D34" w:rsidRDefault="004C2592" w:rsidP="004C2592">
            <w:pPr>
              <w:jc w:val="both"/>
              <w:rPr>
                <w:b/>
                <w:bCs/>
                <w:rPrChange w:id="108" w:author="Косинская Галина Владимировна" w:date="2023-03-17T11:34:00Z">
                  <w:rPr>
                    <w:b/>
                    <w:bCs/>
                    <w:highlight w:val="yellow"/>
                  </w:rPr>
                </w:rPrChange>
              </w:rPr>
            </w:pPr>
            <w:r w:rsidRPr="00F24D34">
              <w:rPr>
                <w:b/>
                <w:bCs/>
                <w:rPrChange w:id="109" w:author="Косинская Галина Владимировна" w:date="2023-03-17T11:34:00Z">
                  <w:rPr>
                    <w:b/>
                    <w:bCs/>
                    <w:highlight w:val="yellow"/>
                  </w:rPr>
                </w:rPrChange>
              </w:rPr>
              <w:t>Наименование компетенции</w:t>
            </w:r>
          </w:p>
          <w:p w14:paraId="72567DCF" w14:textId="77777777" w:rsidR="004C2592" w:rsidRPr="00F24D34" w:rsidRDefault="004C2592" w:rsidP="004C2592">
            <w:pPr>
              <w:ind w:firstLine="680"/>
              <w:jc w:val="both"/>
              <w:rPr>
                <w:b/>
                <w:bCs/>
                <w:rPrChange w:id="110" w:author="Косинская Галина Владимировна" w:date="2023-03-17T11:34:00Z">
                  <w:rPr>
                    <w:b/>
                    <w:bCs/>
                    <w:highlight w:val="yellow"/>
                  </w:rPr>
                </w:rPrChange>
              </w:rPr>
            </w:pPr>
          </w:p>
        </w:tc>
        <w:tc>
          <w:tcPr>
            <w:tcW w:w="2948" w:type="dxa"/>
          </w:tcPr>
          <w:p w14:paraId="7B256EC6" w14:textId="6A77F2D5" w:rsidR="004C2592" w:rsidRPr="00F24D34" w:rsidRDefault="004C2592" w:rsidP="00DF2B48">
            <w:pPr>
              <w:jc w:val="both"/>
              <w:rPr>
                <w:b/>
                <w:bCs/>
                <w:rPrChange w:id="111" w:author="Косинская Галина Владимировна" w:date="2023-03-17T11:34:00Z">
                  <w:rPr>
                    <w:b/>
                    <w:bCs/>
                    <w:highlight w:val="yellow"/>
                  </w:rPr>
                </w:rPrChange>
              </w:rPr>
            </w:pPr>
            <w:r w:rsidRPr="00F24D34">
              <w:rPr>
                <w:b/>
                <w:bCs/>
                <w:rPrChange w:id="112" w:author="Косинская Галина Владимировна" w:date="2023-03-17T11:34:00Z">
                  <w:rPr>
                    <w:b/>
                    <w:bCs/>
                    <w:highlight w:val="yellow"/>
                  </w:rPr>
                </w:rPrChange>
              </w:rPr>
              <w:t>Индикаторы достижения компетенции</w:t>
            </w:r>
          </w:p>
        </w:tc>
        <w:tc>
          <w:tcPr>
            <w:tcW w:w="3969" w:type="dxa"/>
          </w:tcPr>
          <w:p w14:paraId="66179671" w14:textId="1535A5F3" w:rsidR="004C2592" w:rsidRPr="00F24D34" w:rsidRDefault="00DF2B48" w:rsidP="00DF2B48">
            <w:pPr>
              <w:rPr>
                <w:b/>
                <w:bCs/>
                <w:rPrChange w:id="113" w:author="Косинская Галина Владимировна" w:date="2023-03-17T11:34:00Z">
                  <w:rPr>
                    <w:b/>
                    <w:bCs/>
                    <w:highlight w:val="yellow"/>
                  </w:rPr>
                </w:rPrChange>
              </w:rPr>
            </w:pPr>
            <w:r w:rsidRPr="00F24D34">
              <w:rPr>
                <w:b/>
                <w:bCs/>
                <w:rPrChange w:id="114" w:author="Косинская Галина Владимировна" w:date="2023-03-17T11:34:00Z">
                  <w:rPr>
                    <w:b/>
                    <w:bCs/>
                    <w:highlight w:val="yellow"/>
                  </w:rPr>
                </w:rPrChange>
              </w:rPr>
              <w:t>Результаты обучения (</w:t>
            </w:r>
            <w:r w:rsidR="004C2592" w:rsidRPr="00F24D34">
              <w:rPr>
                <w:b/>
                <w:bCs/>
                <w:rPrChange w:id="115" w:author="Косинская Галина Владимировна" w:date="2023-03-17T11:34:00Z">
                  <w:rPr>
                    <w:b/>
                    <w:bCs/>
                    <w:highlight w:val="yellow"/>
                  </w:rPr>
                </w:rPrChange>
              </w:rPr>
              <w:t>умения и знани</w:t>
            </w:r>
            <w:r w:rsidRPr="00F24D34">
              <w:rPr>
                <w:b/>
                <w:bCs/>
                <w:rPrChange w:id="116" w:author="Косинская Галина Владимировна" w:date="2023-03-17T11:34:00Z">
                  <w:rPr>
                    <w:b/>
                    <w:bCs/>
                    <w:highlight w:val="yellow"/>
                  </w:rPr>
                </w:rPrChange>
              </w:rPr>
              <w:t xml:space="preserve">я), соотнесенные с </w:t>
            </w:r>
            <w:r w:rsidR="004C2592" w:rsidRPr="00F24D34">
              <w:rPr>
                <w:b/>
                <w:bCs/>
                <w:rPrChange w:id="117" w:author="Косинская Галина Владимировна" w:date="2023-03-17T11:34:00Z">
                  <w:rPr>
                    <w:b/>
                    <w:bCs/>
                    <w:highlight w:val="yellow"/>
                  </w:rPr>
                </w:rPrChange>
              </w:rPr>
              <w:t>индикаторами достижения компетенции</w:t>
            </w:r>
          </w:p>
        </w:tc>
      </w:tr>
      <w:tr w:rsidR="007F5BB6" w14:paraId="4D8DB2B9" w14:textId="77777777" w:rsidTr="00CD1EE1">
        <w:trPr>
          <w:trHeight w:val="2553"/>
        </w:trPr>
        <w:tc>
          <w:tcPr>
            <w:tcW w:w="1390" w:type="dxa"/>
            <w:vMerge w:val="restart"/>
          </w:tcPr>
          <w:p w14:paraId="282FC376" w14:textId="35F27320" w:rsidR="007F5BB6" w:rsidRPr="00F24D34" w:rsidRDefault="007F5BB6" w:rsidP="00E2794E">
            <w:pPr>
              <w:rPr>
                <w:bCs/>
                <w:rPrChange w:id="118" w:author="Косинская Галина Владимировна" w:date="2023-03-17T11:34:00Z">
                  <w:rPr>
                    <w:bCs/>
                    <w:highlight w:val="yellow"/>
                  </w:rPr>
                </w:rPrChange>
              </w:rPr>
            </w:pPr>
            <w:r w:rsidRPr="00F24D34">
              <w:rPr>
                <w:szCs w:val="22"/>
                <w:rPrChange w:id="119" w:author="Косинская Галина Владимировна" w:date="2023-03-17T11:34:00Z">
                  <w:rPr>
                    <w:szCs w:val="22"/>
                    <w:highlight w:val="yellow"/>
                  </w:rPr>
                </w:rPrChange>
              </w:rPr>
              <w:t>ПКП-2</w:t>
            </w:r>
          </w:p>
        </w:tc>
        <w:tc>
          <w:tcPr>
            <w:tcW w:w="2438" w:type="dxa"/>
            <w:vMerge w:val="restart"/>
            <w:shd w:val="clear" w:color="auto" w:fill="auto"/>
          </w:tcPr>
          <w:p w14:paraId="4B6A5A03" w14:textId="10C9828C" w:rsidR="007F5BB6" w:rsidRPr="00F24D34" w:rsidRDefault="007F5BB6" w:rsidP="00E2794E">
            <w:pPr>
              <w:rPr>
                <w:szCs w:val="22"/>
                <w:rPrChange w:id="120" w:author="Косинская Галина Владимировна" w:date="2023-03-17T11:34:00Z">
                  <w:rPr>
                    <w:szCs w:val="22"/>
                    <w:highlight w:val="yellow"/>
                  </w:rPr>
                </w:rPrChange>
              </w:rPr>
            </w:pPr>
            <w:r w:rsidRPr="00F24D34">
              <w:rPr>
                <w:szCs w:val="22"/>
                <w:rPrChange w:id="121" w:author="Косинская Галина Владимировна" w:date="2023-03-17T11:34:00Z">
                  <w:rPr>
                    <w:szCs w:val="22"/>
                    <w:highlight w:val="yellow"/>
                  </w:rPr>
                </w:rPrChange>
              </w:rPr>
              <w:t>Способность действовать с учетом кризисных ситуаций в экономике,</w:t>
            </w:r>
            <w:r w:rsidR="00E2794E" w:rsidRPr="00F24D34">
              <w:rPr>
                <w:szCs w:val="22"/>
                <w:rPrChange w:id="122" w:author="Косинская Галина Владимировна" w:date="2023-03-17T11:34:00Z">
                  <w:rPr>
                    <w:szCs w:val="22"/>
                    <w:highlight w:val="yellow"/>
                  </w:rPr>
                </w:rPrChange>
              </w:rPr>
              <w:t xml:space="preserve"> </w:t>
            </w:r>
            <w:r w:rsidRPr="00F24D34">
              <w:rPr>
                <w:szCs w:val="22"/>
                <w:rPrChange w:id="123" w:author="Косинская Галина Владимировна" w:date="2023-03-17T11:34:00Z">
                  <w:rPr>
                    <w:szCs w:val="22"/>
                    <w:highlight w:val="yellow"/>
                  </w:rPr>
                </w:rPrChange>
              </w:rPr>
              <w:t>вызываемых рисками правового и экономического характера,</w:t>
            </w:r>
            <w:r w:rsidR="00E2794E" w:rsidRPr="00F24D34">
              <w:rPr>
                <w:szCs w:val="22"/>
                <w:rPrChange w:id="124" w:author="Косинская Галина Владимировна" w:date="2023-03-17T11:34:00Z">
                  <w:rPr>
                    <w:szCs w:val="22"/>
                    <w:highlight w:val="yellow"/>
                  </w:rPr>
                </w:rPrChange>
              </w:rPr>
              <w:t xml:space="preserve"> </w:t>
            </w:r>
            <w:r w:rsidRPr="00F24D34">
              <w:rPr>
                <w:szCs w:val="22"/>
                <w:rPrChange w:id="125" w:author="Косинская Галина Владимировна" w:date="2023-03-17T11:34:00Z">
                  <w:rPr>
                    <w:szCs w:val="22"/>
                    <w:highlight w:val="yellow"/>
                  </w:rPr>
                </w:rPrChange>
              </w:rPr>
              <w:t>анализировать проблемные</w:t>
            </w:r>
            <w:r w:rsidR="00E2794E" w:rsidRPr="00F24D34">
              <w:rPr>
                <w:szCs w:val="22"/>
                <w:rPrChange w:id="126" w:author="Косинская Галина Владимировна" w:date="2023-03-17T11:34:00Z">
                  <w:rPr>
                    <w:szCs w:val="22"/>
                    <w:highlight w:val="yellow"/>
                  </w:rPr>
                </w:rPrChange>
              </w:rPr>
              <w:t xml:space="preserve"> </w:t>
            </w:r>
            <w:r w:rsidRPr="00F24D34">
              <w:rPr>
                <w:szCs w:val="22"/>
                <w:rPrChange w:id="127" w:author="Косинская Галина Владимировна" w:date="2023-03-17T11:34:00Z">
                  <w:rPr>
                    <w:szCs w:val="22"/>
                    <w:highlight w:val="yellow"/>
                  </w:rPr>
                </w:rPrChange>
              </w:rPr>
              <w:t>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w:t>
            </w:r>
            <w:r w:rsidR="00E2794E" w:rsidRPr="00F24D34">
              <w:rPr>
                <w:szCs w:val="22"/>
                <w:rPrChange w:id="128" w:author="Косинская Галина Владимировна" w:date="2023-03-17T11:34:00Z">
                  <w:rPr>
                    <w:szCs w:val="22"/>
                    <w:highlight w:val="yellow"/>
                  </w:rPr>
                </w:rPrChange>
              </w:rPr>
              <w:t xml:space="preserve"> </w:t>
            </w:r>
            <w:r w:rsidRPr="00F24D34">
              <w:rPr>
                <w:szCs w:val="22"/>
                <w:rPrChange w:id="129" w:author="Косинская Галина Владимировна" w:date="2023-03-17T11:34:00Z">
                  <w:rPr>
                    <w:szCs w:val="22"/>
                    <w:highlight w:val="yellow"/>
                  </w:rPr>
                </w:rPrChange>
              </w:rPr>
              <w:t xml:space="preserve">предложения по их преодолению и устранению </w:t>
            </w:r>
          </w:p>
        </w:tc>
        <w:tc>
          <w:tcPr>
            <w:tcW w:w="2948" w:type="dxa"/>
            <w:shd w:val="clear" w:color="auto" w:fill="auto"/>
          </w:tcPr>
          <w:p w14:paraId="062D2345" w14:textId="77777777" w:rsidR="007F5BB6" w:rsidRPr="00F24D34" w:rsidRDefault="007F5BB6" w:rsidP="00E2794E">
            <w:pPr>
              <w:keepNext/>
              <w:keepLines/>
              <w:rPr>
                <w:szCs w:val="22"/>
                <w:rPrChange w:id="130" w:author="Косинская Галина Владимировна" w:date="2023-03-17T11:34:00Z">
                  <w:rPr>
                    <w:szCs w:val="22"/>
                    <w:highlight w:val="yellow"/>
                  </w:rPr>
                </w:rPrChange>
              </w:rPr>
            </w:pPr>
            <w:r w:rsidRPr="00F24D34">
              <w:rPr>
                <w:szCs w:val="22"/>
                <w:rPrChange w:id="131" w:author="Косинская Галина Владимировна" w:date="2023-03-17T11:34:00Z">
                  <w:rPr>
                    <w:szCs w:val="22"/>
                    <w:highlight w:val="yellow"/>
                  </w:rPr>
                </w:rPrChange>
              </w:rPr>
              <w:t>1. Действует с учетом кризисных ситуаций в экономике, вызываемых рисками правового и экономического характера.</w:t>
            </w:r>
          </w:p>
          <w:p w14:paraId="4A0BFE41" w14:textId="2DFAA17C" w:rsidR="007F5BB6" w:rsidRPr="00F24D34" w:rsidRDefault="007F5BB6" w:rsidP="00E2794E">
            <w:pPr>
              <w:rPr>
                <w:szCs w:val="22"/>
                <w:rPrChange w:id="132" w:author="Косинская Галина Владимировна" w:date="2023-03-17T11:34:00Z">
                  <w:rPr>
                    <w:szCs w:val="22"/>
                    <w:highlight w:val="yellow"/>
                  </w:rPr>
                </w:rPrChange>
              </w:rPr>
            </w:pPr>
          </w:p>
        </w:tc>
        <w:tc>
          <w:tcPr>
            <w:tcW w:w="3969" w:type="dxa"/>
          </w:tcPr>
          <w:p w14:paraId="72275400" w14:textId="210A20BD" w:rsidR="00E2794E" w:rsidRPr="00F24D34" w:rsidRDefault="00E2794E" w:rsidP="00E2794E">
            <w:pPr>
              <w:tabs>
                <w:tab w:val="left" w:pos="540"/>
              </w:tabs>
              <w:contextualSpacing/>
              <w:rPr>
                <w:b/>
                <w:rPrChange w:id="133" w:author="Косинская Галина Владимировна" w:date="2023-03-17T11:34:00Z">
                  <w:rPr>
                    <w:b/>
                    <w:highlight w:val="yellow"/>
                  </w:rPr>
                </w:rPrChange>
              </w:rPr>
            </w:pPr>
            <w:r w:rsidRPr="00F24D34">
              <w:rPr>
                <w:i/>
                <w:rPrChange w:id="134" w:author="Косинская Галина Владимировна" w:date="2023-03-17T11:34:00Z">
                  <w:rPr>
                    <w:i/>
                    <w:highlight w:val="yellow"/>
                  </w:rPr>
                </w:rPrChange>
              </w:rPr>
              <w:t>Знать:</w:t>
            </w:r>
            <w:r w:rsidRPr="00F24D34">
              <w:rPr>
                <w:rPrChange w:id="135" w:author="Косинская Галина Владимировна" w:date="2023-03-17T11:34:00Z">
                  <w:rPr>
                    <w:highlight w:val="yellow"/>
                  </w:rPr>
                </w:rPrChange>
              </w:rPr>
              <w:t xml:space="preserve"> правовые и экономические риски</w:t>
            </w:r>
            <w:r w:rsidR="005E21FB" w:rsidRPr="00F24D34">
              <w:rPr>
                <w:rPrChange w:id="136" w:author="Косинская Галина Владимировна" w:date="2023-03-17T11:34:00Z">
                  <w:rPr>
                    <w:highlight w:val="yellow"/>
                  </w:rPr>
                </w:rPrChange>
              </w:rPr>
              <w:t xml:space="preserve"> нарушения требований антимонопольного законодательства </w:t>
            </w:r>
            <w:r w:rsidRPr="00F24D34">
              <w:rPr>
                <w:rPrChange w:id="137" w:author="Косинская Галина Владимировна" w:date="2023-03-17T11:34:00Z">
                  <w:rPr>
                    <w:highlight w:val="yellow"/>
                  </w:rPr>
                </w:rPrChange>
              </w:rPr>
              <w:t xml:space="preserve">при осуществлении </w:t>
            </w:r>
            <w:r w:rsidR="006A19CE" w:rsidRPr="00F24D34">
              <w:rPr>
                <w:rPrChange w:id="138" w:author="Косинская Галина Владимировна" w:date="2023-03-17T11:34:00Z">
                  <w:rPr>
                    <w:highlight w:val="yellow"/>
                  </w:rPr>
                </w:rPrChange>
              </w:rPr>
              <w:t xml:space="preserve">хозяйствующими субъектами </w:t>
            </w:r>
            <w:r w:rsidR="005E21FB" w:rsidRPr="00F24D34">
              <w:rPr>
                <w:rPrChange w:id="139" w:author="Косинская Галина Владимировна" w:date="2023-03-17T11:34:00Z">
                  <w:rPr>
                    <w:highlight w:val="yellow"/>
                  </w:rPr>
                </w:rPrChange>
              </w:rPr>
              <w:t xml:space="preserve">предпринимательской деятельности, а также </w:t>
            </w:r>
            <w:r w:rsidRPr="00F24D34">
              <w:rPr>
                <w:rPrChange w:id="140" w:author="Косинская Галина Владимировна" w:date="2023-03-17T11:34:00Z">
                  <w:rPr>
                    <w:highlight w:val="yellow"/>
                  </w:rPr>
                </w:rPrChange>
              </w:rPr>
              <w:t>меры по их минимизации.</w:t>
            </w:r>
          </w:p>
          <w:p w14:paraId="4925E34C" w14:textId="5F7DA88B" w:rsidR="007F5BB6" w:rsidRPr="00F24D34" w:rsidRDefault="00E2794E" w:rsidP="00E2794E">
            <w:pPr>
              <w:rPr>
                <w:i/>
                <w:rPrChange w:id="141" w:author="Косинская Галина Владимировна" w:date="2023-03-17T11:34:00Z">
                  <w:rPr>
                    <w:i/>
                    <w:highlight w:val="yellow"/>
                  </w:rPr>
                </w:rPrChange>
              </w:rPr>
            </w:pPr>
            <w:r w:rsidRPr="00F24D34">
              <w:rPr>
                <w:i/>
                <w:rPrChange w:id="142" w:author="Косинская Галина Владимировна" w:date="2023-03-17T11:34:00Z">
                  <w:rPr>
                    <w:i/>
                    <w:highlight w:val="yellow"/>
                  </w:rPr>
                </w:rPrChange>
              </w:rPr>
              <w:t xml:space="preserve">Уметь: </w:t>
            </w:r>
            <w:r w:rsidRPr="00F24D34">
              <w:rPr>
                <w:rPrChange w:id="143" w:author="Косинская Галина Владимировна" w:date="2023-03-17T11:34:00Z">
                  <w:rPr>
                    <w:highlight w:val="yellow"/>
                  </w:rPr>
                </w:rPrChange>
              </w:rPr>
              <w:t>оценивать и прогнозировать возможные правовые и экономические риски</w:t>
            </w:r>
            <w:r w:rsidR="005E21FB" w:rsidRPr="00F24D34">
              <w:rPr>
                <w:rPrChange w:id="144" w:author="Косинская Галина Владимировна" w:date="2023-03-17T11:34:00Z">
                  <w:rPr>
                    <w:highlight w:val="yellow"/>
                  </w:rPr>
                </w:rPrChange>
              </w:rPr>
              <w:t xml:space="preserve"> нарушения требований антимонопольного законодательства </w:t>
            </w:r>
            <w:r w:rsidRPr="00F24D34">
              <w:rPr>
                <w:rPrChange w:id="145" w:author="Косинская Галина Владимировна" w:date="2023-03-17T11:34:00Z">
                  <w:rPr>
                    <w:highlight w:val="yellow"/>
                  </w:rPr>
                </w:rPrChange>
              </w:rPr>
              <w:t>с учетом кризисных ситуаций в экономике.</w:t>
            </w:r>
          </w:p>
        </w:tc>
      </w:tr>
      <w:tr w:rsidR="007F5BB6" w14:paraId="60C1515E" w14:textId="77777777" w:rsidTr="00CD1EE1">
        <w:trPr>
          <w:trHeight w:val="2553"/>
        </w:trPr>
        <w:tc>
          <w:tcPr>
            <w:tcW w:w="1390" w:type="dxa"/>
            <w:vMerge/>
          </w:tcPr>
          <w:p w14:paraId="0678BE09" w14:textId="77777777" w:rsidR="007F5BB6" w:rsidRPr="00F24D34" w:rsidRDefault="007F5BB6" w:rsidP="00E2794E">
            <w:pPr>
              <w:rPr>
                <w:bCs/>
              </w:rPr>
            </w:pPr>
          </w:p>
        </w:tc>
        <w:tc>
          <w:tcPr>
            <w:tcW w:w="2438" w:type="dxa"/>
            <w:vMerge/>
            <w:shd w:val="clear" w:color="auto" w:fill="auto"/>
          </w:tcPr>
          <w:p w14:paraId="611F06E8" w14:textId="77777777" w:rsidR="007F5BB6" w:rsidRPr="00F24D34" w:rsidRDefault="007F5BB6" w:rsidP="00E2794E">
            <w:pPr>
              <w:rPr>
                <w:szCs w:val="22"/>
              </w:rPr>
            </w:pPr>
          </w:p>
        </w:tc>
        <w:tc>
          <w:tcPr>
            <w:tcW w:w="2948" w:type="dxa"/>
            <w:shd w:val="clear" w:color="auto" w:fill="auto"/>
          </w:tcPr>
          <w:p w14:paraId="7E58CF7D" w14:textId="6DC790F2" w:rsidR="007F5BB6" w:rsidRPr="00F24D34" w:rsidRDefault="007F5BB6" w:rsidP="00E2794E">
            <w:pPr>
              <w:keepNext/>
              <w:keepLines/>
              <w:rPr>
                <w:szCs w:val="22"/>
                <w:rPrChange w:id="146" w:author="Косинская Галина Владимировна" w:date="2023-03-17T11:34:00Z">
                  <w:rPr>
                    <w:szCs w:val="22"/>
                    <w:highlight w:val="yellow"/>
                  </w:rPr>
                </w:rPrChange>
              </w:rPr>
            </w:pPr>
            <w:r w:rsidRPr="00F24D34">
              <w:rPr>
                <w:szCs w:val="22"/>
                <w:rPrChange w:id="147" w:author="Косинская Галина Владимировна" w:date="2023-03-17T11:34:00Z">
                  <w:rPr>
                    <w:szCs w:val="22"/>
                    <w:highlight w:val="yellow"/>
                  </w:rPr>
                </w:rPrChange>
              </w:rPr>
              <w:t>2. Выявляет правонарушения при осуществлении предпринимательской деятельности.</w:t>
            </w:r>
          </w:p>
        </w:tc>
        <w:tc>
          <w:tcPr>
            <w:tcW w:w="3969" w:type="dxa"/>
          </w:tcPr>
          <w:p w14:paraId="2A533C03" w14:textId="0BB408A0" w:rsidR="005E21FB" w:rsidRPr="00F24D34" w:rsidRDefault="005E21FB" w:rsidP="005E21FB">
            <w:pPr>
              <w:tabs>
                <w:tab w:val="left" w:pos="540"/>
              </w:tabs>
              <w:contextualSpacing/>
              <w:rPr>
                <w:rPrChange w:id="148" w:author="Косинская Галина Владимировна" w:date="2023-03-17T11:34:00Z">
                  <w:rPr>
                    <w:highlight w:val="yellow"/>
                  </w:rPr>
                </w:rPrChange>
              </w:rPr>
            </w:pPr>
            <w:r w:rsidRPr="00F24D34">
              <w:rPr>
                <w:szCs w:val="22"/>
                <w:rPrChange w:id="149" w:author="Косинская Галина Владимировна" w:date="2023-03-17T11:34:00Z">
                  <w:rPr>
                    <w:szCs w:val="22"/>
                    <w:highlight w:val="yellow"/>
                  </w:rPr>
                </w:rPrChange>
              </w:rPr>
              <w:t xml:space="preserve">Знать: основные положения </w:t>
            </w:r>
            <w:r w:rsidR="00CD1EE1" w:rsidRPr="00F24D34">
              <w:rPr>
                <w:szCs w:val="22"/>
                <w:rPrChange w:id="150" w:author="Косинская Галина Владимировна" w:date="2023-03-17T11:34:00Z">
                  <w:rPr>
                    <w:szCs w:val="22"/>
                    <w:highlight w:val="yellow"/>
                  </w:rPr>
                </w:rPrChange>
              </w:rPr>
              <w:t xml:space="preserve">национального </w:t>
            </w:r>
            <w:r w:rsidRPr="00F24D34">
              <w:rPr>
                <w:szCs w:val="22"/>
                <w:rPrChange w:id="151" w:author="Косинская Галина Владимировна" w:date="2023-03-17T11:34:00Z">
                  <w:rPr>
                    <w:szCs w:val="22"/>
                    <w:highlight w:val="yellow"/>
                  </w:rPr>
                </w:rPrChange>
              </w:rPr>
              <w:t>антимонопольного законодательства</w:t>
            </w:r>
            <w:r w:rsidR="00CD1EE1" w:rsidRPr="00F24D34">
              <w:rPr>
                <w:szCs w:val="22"/>
                <w:rPrChange w:id="152" w:author="Косинская Галина Владимировна" w:date="2023-03-17T11:34:00Z">
                  <w:rPr>
                    <w:szCs w:val="22"/>
                    <w:highlight w:val="yellow"/>
                  </w:rPr>
                </w:rPrChange>
              </w:rPr>
              <w:t xml:space="preserve"> и законодательства о конкуренции стран Евразийского экономического союза</w:t>
            </w:r>
            <w:r w:rsidRPr="00F24D34">
              <w:rPr>
                <w:szCs w:val="22"/>
                <w:rPrChange w:id="153" w:author="Косинская Галина Владимировна" w:date="2023-03-17T11:34:00Z">
                  <w:rPr>
                    <w:szCs w:val="22"/>
                    <w:highlight w:val="yellow"/>
                  </w:rPr>
                </w:rPrChange>
              </w:rPr>
              <w:t>,</w:t>
            </w:r>
            <w:r w:rsidRPr="00F24D34">
              <w:rPr>
                <w:rPrChange w:id="154" w:author="Косинская Галина Владимировна" w:date="2023-03-17T11:34:00Z">
                  <w:rPr>
                    <w:highlight w:val="yellow"/>
                  </w:rPr>
                </w:rPrChange>
              </w:rPr>
              <w:t xml:space="preserve"> </w:t>
            </w:r>
            <w:r w:rsidR="00DB4827" w:rsidRPr="00F24D34">
              <w:rPr>
                <w:rPrChange w:id="155" w:author="Косинская Галина Владимировна" w:date="2023-03-17T11:34:00Z">
                  <w:rPr>
                    <w:highlight w:val="yellow"/>
                  </w:rPr>
                </w:rPrChange>
              </w:rPr>
              <w:t xml:space="preserve">признаки и </w:t>
            </w:r>
            <w:r w:rsidRPr="00F24D34">
              <w:rPr>
                <w:rPrChange w:id="156" w:author="Косинская Галина Владимировна" w:date="2023-03-17T11:34:00Z">
                  <w:rPr>
                    <w:highlight w:val="yellow"/>
                  </w:rPr>
                </w:rPrChange>
              </w:rPr>
              <w:t xml:space="preserve">виды </w:t>
            </w:r>
            <w:r w:rsidRPr="00F24D34">
              <w:rPr>
                <w:szCs w:val="22"/>
                <w:rPrChange w:id="157" w:author="Косинская Галина Владимировна" w:date="2023-03-17T11:34:00Z">
                  <w:rPr>
                    <w:szCs w:val="22"/>
                    <w:highlight w:val="yellow"/>
                  </w:rPr>
                </w:rPrChange>
              </w:rPr>
              <w:t>нарушений антимонопольного законодательства.</w:t>
            </w:r>
          </w:p>
          <w:p w14:paraId="301CED1D" w14:textId="5C16EB60" w:rsidR="007F5BB6" w:rsidRPr="00F24D34" w:rsidRDefault="005E21FB" w:rsidP="005E21FB">
            <w:pPr>
              <w:tabs>
                <w:tab w:val="left" w:pos="540"/>
              </w:tabs>
              <w:contextualSpacing/>
              <w:rPr>
                <w:rPrChange w:id="158" w:author="Косинская Галина Владимировна" w:date="2023-03-17T11:34:00Z">
                  <w:rPr>
                    <w:highlight w:val="yellow"/>
                  </w:rPr>
                </w:rPrChange>
              </w:rPr>
            </w:pPr>
            <w:r w:rsidRPr="00F24D34">
              <w:rPr>
                <w:i/>
                <w:rPrChange w:id="159" w:author="Косинская Галина Владимировна" w:date="2023-03-17T11:34:00Z">
                  <w:rPr>
                    <w:i/>
                    <w:highlight w:val="yellow"/>
                  </w:rPr>
                </w:rPrChange>
              </w:rPr>
              <w:t xml:space="preserve">Уметь: </w:t>
            </w:r>
            <w:r w:rsidRPr="00F24D34">
              <w:rPr>
                <w:rPrChange w:id="160" w:author="Косинская Галина Владимировна" w:date="2023-03-17T11:34:00Z">
                  <w:rPr>
                    <w:highlight w:val="yellow"/>
                  </w:rPr>
                </w:rPrChange>
              </w:rPr>
              <w:t xml:space="preserve">выявлять </w:t>
            </w:r>
            <w:r w:rsidRPr="00F24D34">
              <w:rPr>
                <w:szCs w:val="22"/>
                <w:rPrChange w:id="161" w:author="Косинская Галина Владимировна" w:date="2023-03-17T11:34:00Z">
                  <w:rPr>
                    <w:szCs w:val="22"/>
                    <w:highlight w:val="yellow"/>
                  </w:rPr>
                </w:rPrChange>
              </w:rPr>
              <w:t>нарушения антимонопольного законодательства</w:t>
            </w:r>
            <w:r w:rsidR="006A19CE" w:rsidRPr="00F24D34">
              <w:rPr>
                <w:szCs w:val="22"/>
                <w:rPrChange w:id="162" w:author="Косинская Галина Владимировна" w:date="2023-03-17T11:34:00Z">
                  <w:rPr>
                    <w:szCs w:val="22"/>
                    <w:highlight w:val="yellow"/>
                  </w:rPr>
                </w:rPrChange>
              </w:rPr>
              <w:t>, допущенные</w:t>
            </w:r>
            <w:r w:rsidR="00DB4827" w:rsidRPr="00F24D34">
              <w:rPr>
                <w:szCs w:val="22"/>
                <w:rPrChange w:id="163" w:author="Косинская Галина Владимировна" w:date="2023-03-17T11:34:00Z">
                  <w:rPr>
                    <w:szCs w:val="22"/>
                    <w:highlight w:val="yellow"/>
                  </w:rPr>
                </w:rPrChange>
              </w:rPr>
              <w:t xml:space="preserve"> хозяйствующими субъектами при осуществлении предпринимательской деятельности</w:t>
            </w:r>
            <w:r w:rsidRPr="00F24D34">
              <w:rPr>
                <w:szCs w:val="22"/>
                <w:rPrChange w:id="164" w:author="Косинская Галина Владимировна" w:date="2023-03-17T11:34:00Z">
                  <w:rPr>
                    <w:szCs w:val="22"/>
                    <w:highlight w:val="yellow"/>
                  </w:rPr>
                </w:rPrChange>
              </w:rPr>
              <w:t>.</w:t>
            </w:r>
          </w:p>
        </w:tc>
      </w:tr>
      <w:tr w:rsidR="007F5BB6" w14:paraId="0839F679" w14:textId="77777777" w:rsidTr="00CD1EE1">
        <w:trPr>
          <w:trHeight w:val="982"/>
        </w:trPr>
        <w:tc>
          <w:tcPr>
            <w:tcW w:w="1390" w:type="dxa"/>
            <w:vMerge/>
          </w:tcPr>
          <w:p w14:paraId="2EC7DB47" w14:textId="77777777" w:rsidR="007F5BB6" w:rsidRPr="00F24D34" w:rsidRDefault="007F5BB6" w:rsidP="00E2794E">
            <w:pPr>
              <w:rPr>
                <w:bCs/>
              </w:rPr>
            </w:pPr>
          </w:p>
        </w:tc>
        <w:tc>
          <w:tcPr>
            <w:tcW w:w="2438" w:type="dxa"/>
            <w:vMerge/>
            <w:shd w:val="clear" w:color="auto" w:fill="auto"/>
          </w:tcPr>
          <w:p w14:paraId="4433FF38" w14:textId="77777777" w:rsidR="007F5BB6" w:rsidRPr="00F24D34" w:rsidRDefault="007F5BB6" w:rsidP="00E2794E">
            <w:pPr>
              <w:rPr>
                <w:szCs w:val="22"/>
              </w:rPr>
            </w:pPr>
          </w:p>
        </w:tc>
        <w:tc>
          <w:tcPr>
            <w:tcW w:w="2948" w:type="dxa"/>
            <w:shd w:val="clear" w:color="auto" w:fill="auto"/>
          </w:tcPr>
          <w:p w14:paraId="19D2EBAD" w14:textId="466227AB" w:rsidR="007F5BB6" w:rsidRPr="00F24D34" w:rsidRDefault="007F5BB6" w:rsidP="00E2794E">
            <w:pPr>
              <w:keepNext/>
              <w:keepLines/>
              <w:rPr>
                <w:szCs w:val="22"/>
                <w:rPrChange w:id="165" w:author="Косинская Галина Владимировна" w:date="2023-03-17T11:34:00Z">
                  <w:rPr>
                    <w:szCs w:val="22"/>
                    <w:highlight w:val="yellow"/>
                  </w:rPr>
                </w:rPrChange>
              </w:rPr>
            </w:pPr>
            <w:r w:rsidRPr="00F24D34">
              <w:rPr>
                <w:szCs w:val="22"/>
                <w:rPrChange w:id="166" w:author="Косинская Галина Владимировна" w:date="2023-03-17T11:34:00Z">
                  <w:rPr>
                    <w:szCs w:val="22"/>
                    <w:highlight w:val="yellow"/>
                  </w:rPr>
                </w:rPrChange>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3969" w:type="dxa"/>
          </w:tcPr>
          <w:p w14:paraId="56ACD8BA" w14:textId="3A2F73D7" w:rsidR="00DB4827" w:rsidRPr="00F24D34" w:rsidRDefault="00DB4827" w:rsidP="00DB4827">
            <w:pPr>
              <w:tabs>
                <w:tab w:val="left" w:pos="540"/>
              </w:tabs>
              <w:contextualSpacing/>
              <w:rPr>
                <w:b/>
                <w:rPrChange w:id="167" w:author="Косинская Галина Владимировна" w:date="2023-03-17T11:34:00Z">
                  <w:rPr>
                    <w:b/>
                    <w:highlight w:val="yellow"/>
                  </w:rPr>
                </w:rPrChange>
              </w:rPr>
            </w:pPr>
            <w:r w:rsidRPr="00F24D34">
              <w:rPr>
                <w:i/>
                <w:rPrChange w:id="168" w:author="Косинская Галина Владимировна" w:date="2023-03-17T11:34:00Z">
                  <w:rPr>
                    <w:i/>
                    <w:highlight w:val="yellow"/>
                  </w:rPr>
                </w:rPrChange>
              </w:rPr>
              <w:t>Знать:</w:t>
            </w:r>
            <w:r w:rsidRPr="00F24D34">
              <w:rPr>
                <w:rPrChange w:id="169" w:author="Косинская Галина Владимировна" w:date="2023-03-17T11:34:00Z">
                  <w:rPr>
                    <w:highlight w:val="yellow"/>
                  </w:rPr>
                </w:rPrChange>
              </w:rPr>
              <w:t xml:space="preserve"> основные положения антимонопольного законодательства, практику выявления и </w:t>
            </w:r>
            <w:r w:rsidRPr="00F24D34">
              <w:rPr>
                <w:color w:val="000000"/>
                <w:rPrChange w:id="170" w:author="Косинская Галина Владимировна" w:date="2023-03-17T11:34:00Z">
                  <w:rPr>
                    <w:color w:val="000000"/>
                    <w:highlight w:val="yellow"/>
                  </w:rPr>
                </w:rPrChange>
              </w:rPr>
              <w:t xml:space="preserve">предупреждения </w:t>
            </w:r>
            <w:r w:rsidRPr="00F24D34">
              <w:rPr>
                <w:szCs w:val="22"/>
                <w:rPrChange w:id="171" w:author="Косинская Галина Владимировна" w:date="2023-03-17T11:34:00Z">
                  <w:rPr>
                    <w:szCs w:val="22"/>
                    <w:highlight w:val="yellow"/>
                  </w:rPr>
                </w:rPrChange>
              </w:rPr>
              <w:t>нарушений антимонопольного законодательства.</w:t>
            </w:r>
          </w:p>
          <w:p w14:paraId="4BA807A4" w14:textId="497BD858" w:rsidR="007F5BB6" w:rsidRPr="00F24D34" w:rsidRDefault="00DB4827" w:rsidP="00DB4827">
            <w:pPr>
              <w:tabs>
                <w:tab w:val="left" w:pos="540"/>
              </w:tabs>
              <w:contextualSpacing/>
              <w:rPr>
                <w:rPrChange w:id="172" w:author="Косинская Галина Владимировна" w:date="2023-03-17T11:34:00Z">
                  <w:rPr>
                    <w:highlight w:val="yellow"/>
                  </w:rPr>
                </w:rPrChange>
              </w:rPr>
            </w:pPr>
            <w:r w:rsidRPr="00F24D34">
              <w:rPr>
                <w:i/>
                <w:rPrChange w:id="173" w:author="Косинская Галина Владимировна" w:date="2023-03-17T11:34:00Z">
                  <w:rPr>
                    <w:i/>
                    <w:highlight w:val="yellow"/>
                  </w:rPr>
                </w:rPrChange>
              </w:rPr>
              <w:t xml:space="preserve">Уметь: </w:t>
            </w:r>
            <w:r w:rsidRPr="00F24D34">
              <w:rPr>
                <w:rPrChange w:id="174" w:author="Косинская Галина Владимировна" w:date="2023-03-17T11:34:00Z">
                  <w:rPr>
                    <w:highlight w:val="yellow"/>
                  </w:rPr>
                </w:rPrChange>
              </w:rPr>
              <w:t xml:space="preserve">устранять причины и условия, способствующие совершению данных </w:t>
            </w:r>
            <w:r w:rsidRPr="00F24D34">
              <w:rPr>
                <w:rPrChange w:id="175" w:author="Косинская Галина Владимировна" w:date="2023-03-17T11:34:00Z">
                  <w:rPr>
                    <w:highlight w:val="yellow"/>
                  </w:rPr>
                </w:rPrChange>
              </w:rPr>
              <w:lastRenderedPageBreak/>
              <w:t>правонарушений, а также формулировать и правильно оформлять предложения по их преодолению и устранению.</w:t>
            </w:r>
          </w:p>
        </w:tc>
      </w:tr>
      <w:tr w:rsidR="007F5BB6" w14:paraId="2AEB27FC" w14:textId="77777777" w:rsidTr="00CD1EE1">
        <w:trPr>
          <w:trHeight w:val="2553"/>
        </w:trPr>
        <w:tc>
          <w:tcPr>
            <w:tcW w:w="1390" w:type="dxa"/>
            <w:vMerge w:val="restart"/>
          </w:tcPr>
          <w:p w14:paraId="10EBDC42" w14:textId="4B779F2C" w:rsidR="007F5BB6" w:rsidRPr="00F24D34" w:rsidRDefault="007F5BB6" w:rsidP="00E2794E">
            <w:pPr>
              <w:rPr>
                <w:bCs/>
                <w:rPrChange w:id="176" w:author="Косинская Галина Владимировна" w:date="2023-03-17T11:34:00Z">
                  <w:rPr>
                    <w:bCs/>
                    <w:highlight w:val="yellow"/>
                  </w:rPr>
                </w:rPrChange>
              </w:rPr>
            </w:pPr>
            <w:r w:rsidRPr="00F24D34">
              <w:rPr>
                <w:szCs w:val="22"/>
                <w:rPrChange w:id="177" w:author="Косинская Галина Владимировна" w:date="2023-03-17T11:34:00Z">
                  <w:rPr>
                    <w:szCs w:val="22"/>
                    <w:highlight w:val="yellow"/>
                  </w:rPr>
                </w:rPrChange>
              </w:rPr>
              <w:lastRenderedPageBreak/>
              <w:t>ПКП-3</w:t>
            </w:r>
          </w:p>
        </w:tc>
        <w:tc>
          <w:tcPr>
            <w:tcW w:w="2438" w:type="dxa"/>
            <w:vMerge w:val="restart"/>
            <w:shd w:val="clear" w:color="auto" w:fill="auto"/>
          </w:tcPr>
          <w:p w14:paraId="436D7BBC" w14:textId="585DD148" w:rsidR="007F5BB6" w:rsidRPr="00F24D34" w:rsidRDefault="007F5BB6" w:rsidP="00E2794E">
            <w:pPr>
              <w:rPr>
                <w:szCs w:val="22"/>
                <w:rPrChange w:id="178" w:author="Косинская Галина Владимировна" w:date="2023-03-17T11:34:00Z">
                  <w:rPr>
                    <w:szCs w:val="22"/>
                    <w:highlight w:val="yellow"/>
                  </w:rPr>
                </w:rPrChange>
              </w:rPr>
            </w:pPr>
            <w:r w:rsidRPr="00F24D34">
              <w:rPr>
                <w:szCs w:val="22"/>
                <w:rPrChange w:id="179" w:author="Косинская Галина Владимировна" w:date="2023-03-17T11:34:00Z">
                  <w:rPr>
                    <w:szCs w:val="22"/>
                    <w:highlight w:val="yellow"/>
                  </w:rPr>
                </w:rPrChange>
              </w:rPr>
              <w:t>Способность формировать</w:t>
            </w:r>
            <w:r w:rsidR="00E2794E" w:rsidRPr="00F24D34">
              <w:rPr>
                <w:szCs w:val="22"/>
                <w:rPrChange w:id="180" w:author="Косинская Галина Владимировна" w:date="2023-03-17T11:34:00Z">
                  <w:rPr>
                    <w:szCs w:val="22"/>
                    <w:highlight w:val="yellow"/>
                  </w:rPr>
                </w:rPrChange>
              </w:rPr>
              <w:t xml:space="preserve"> </w:t>
            </w:r>
            <w:r w:rsidRPr="00F24D34">
              <w:rPr>
                <w:szCs w:val="22"/>
                <w:rPrChange w:id="181" w:author="Косинская Галина Владимировна" w:date="2023-03-17T11:34:00Z">
                  <w:rPr>
                    <w:szCs w:val="22"/>
                    <w:highlight w:val="yellow"/>
                  </w:rPr>
                </w:rPrChange>
              </w:rPr>
              <w:t>юридические документы,</w:t>
            </w:r>
            <w:r w:rsidR="00E2794E" w:rsidRPr="00F24D34">
              <w:rPr>
                <w:szCs w:val="22"/>
                <w:rPrChange w:id="182" w:author="Косинская Галина Владимировна" w:date="2023-03-17T11:34:00Z">
                  <w:rPr>
                    <w:szCs w:val="22"/>
                    <w:highlight w:val="yellow"/>
                  </w:rPr>
                </w:rPrChange>
              </w:rPr>
              <w:t xml:space="preserve"> </w:t>
            </w:r>
            <w:r w:rsidRPr="00F24D34">
              <w:rPr>
                <w:szCs w:val="22"/>
                <w:rPrChange w:id="183" w:author="Косинская Галина Владимировна" w:date="2023-03-17T11:34:00Z">
                  <w:rPr>
                    <w:szCs w:val="22"/>
                    <w:highlight w:val="yellow"/>
                  </w:rPr>
                </w:rPrChange>
              </w:rPr>
              <w:t>необходимые для реализации</w:t>
            </w:r>
            <w:r w:rsidR="00E2794E" w:rsidRPr="00F24D34">
              <w:rPr>
                <w:szCs w:val="22"/>
                <w:rPrChange w:id="184" w:author="Косинская Галина Владимировна" w:date="2023-03-17T11:34:00Z">
                  <w:rPr>
                    <w:szCs w:val="22"/>
                    <w:highlight w:val="yellow"/>
                  </w:rPr>
                </w:rPrChange>
              </w:rPr>
              <w:t xml:space="preserve"> </w:t>
            </w:r>
            <w:r w:rsidRPr="00F24D34">
              <w:rPr>
                <w:szCs w:val="22"/>
                <w:rPrChange w:id="185" w:author="Косинская Галина Владимировна" w:date="2023-03-17T11:34:00Z">
                  <w:rPr>
                    <w:szCs w:val="22"/>
                    <w:highlight w:val="yellow"/>
                  </w:rPr>
                </w:rPrChange>
              </w:rPr>
              <w:t>экономической деятельности и</w:t>
            </w:r>
            <w:r w:rsidR="00E2794E" w:rsidRPr="00F24D34">
              <w:rPr>
                <w:szCs w:val="22"/>
                <w:rPrChange w:id="186" w:author="Косинская Галина Владимировна" w:date="2023-03-17T11:34:00Z">
                  <w:rPr>
                    <w:szCs w:val="22"/>
                    <w:highlight w:val="yellow"/>
                  </w:rPr>
                </w:rPrChange>
              </w:rPr>
              <w:t xml:space="preserve"> </w:t>
            </w:r>
            <w:r w:rsidRPr="00F24D34">
              <w:rPr>
                <w:szCs w:val="22"/>
                <w:rPrChange w:id="187" w:author="Косинская Галина Владимировна" w:date="2023-03-17T11:34:00Z">
                  <w:rPr>
                    <w:szCs w:val="22"/>
                    <w:highlight w:val="yellow"/>
                  </w:rPr>
                </w:rPrChange>
              </w:rPr>
              <w:t>защиты прав и законных интересов</w:t>
            </w:r>
            <w:r w:rsidR="00E2794E" w:rsidRPr="00F24D34">
              <w:rPr>
                <w:szCs w:val="22"/>
                <w:rPrChange w:id="188" w:author="Косинская Галина Владимировна" w:date="2023-03-17T11:34:00Z">
                  <w:rPr>
                    <w:szCs w:val="22"/>
                    <w:highlight w:val="yellow"/>
                  </w:rPr>
                </w:rPrChange>
              </w:rPr>
              <w:t xml:space="preserve"> </w:t>
            </w:r>
            <w:r w:rsidRPr="00F24D34">
              <w:rPr>
                <w:szCs w:val="22"/>
                <w:rPrChange w:id="189" w:author="Косинская Галина Владимировна" w:date="2023-03-17T11:34:00Z">
                  <w:rPr>
                    <w:szCs w:val="22"/>
                    <w:highlight w:val="yellow"/>
                  </w:rPr>
                </w:rPrChange>
              </w:rPr>
              <w:t>ее субъектов, а также вести</w:t>
            </w:r>
            <w:r w:rsidR="00E2794E" w:rsidRPr="00F24D34">
              <w:rPr>
                <w:szCs w:val="22"/>
                <w:rPrChange w:id="190" w:author="Косинская Галина Владимировна" w:date="2023-03-17T11:34:00Z">
                  <w:rPr>
                    <w:szCs w:val="22"/>
                    <w:highlight w:val="yellow"/>
                  </w:rPr>
                </w:rPrChange>
              </w:rPr>
              <w:t xml:space="preserve"> </w:t>
            </w:r>
            <w:proofErr w:type="spellStart"/>
            <w:r w:rsidRPr="00F24D34">
              <w:rPr>
                <w:szCs w:val="22"/>
                <w:rPrChange w:id="191" w:author="Косинская Галина Владимировна" w:date="2023-03-17T11:34:00Z">
                  <w:rPr>
                    <w:szCs w:val="22"/>
                    <w:highlight w:val="yellow"/>
                  </w:rPr>
                </w:rPrChange>
              </w:rPr>
              <w:t>претензионно</w:t>
            </w:r>
            <w:proofErr w:type="spellEnd"/>
            <w:r w:rsidRPr="00F24D34">
              <w:rPr>
                <w:szCs w:val="22"/>
                <w:rPrChange w:id="192" w:author="Косинская Галина Владимировна" w:date="2023-03-17T11:34:00Z">
                  <w:rPr>
                    <w:szCs w:val="22"/>
                    <w:highlight w:val="yellow"/>
                  </w:rPr>
                </w:rPrChange>
              </w:rPr>
              <w:t>-исковую работу в</w:t>
            </w:r>
            <w:r w:rsidR="00E2794E" w:rsidRPr="00F24D34">
              <w:rPr>
                <w:szCs w:val="22"/>
                <w:rPrChange w:id="193" w:author="Косинская Галина Владимировна" w:date="2023-03-17T11:34:00Z">
                  <w:rPr>
                    <w:szCs w:val="22"/>
                    <w:highlight w:val="yellow"/>
                  </w:rPr>
                </w:rPrChange>
              </w:rPr>
              <w:t xml:space="preserve"> </w:t>
            </w:r>
            <w:r w:rsidRPr="00F24D34">
              <w:rPr>
                <w:szCs w:val="22"/>
                <w:rPrChange w:id="194" w:author="Косинская Галина Владимировна" w:date="2023-03-17T11:34:00Z">
                  <w:rPr>
                    <w:szCs w:val="22"/>
                    <w:highlight w:val="yellow"/>
                  </w:rPr>
                </w:rPrChange>
              </w:rPr>
              <w:t xml:space="preserve">организации </w:t>
            </w:r>
          </w:p>
        </w:tc>
        <w:tc>
          <w:tcPr>
            <w:tcW w:w="2948" w:type="dxa"/>
            <w:shd w:val="clear" w:color="auto" w:fill="auto"/>
          </w:tcPr>
          <w:p w14:paraId="5661171A" w14:textId="77777777" w:rsidR="007F5BB6" w:rsidRPr="00F24D34" w:rsidRDefault="007F5BB6" w:rsidP="00E2794E">
            <w:pPr>
              <w:widowControl w:val="0"/>
              <w:autoSpaceDE w:val="0"/>
              <w:autoSpaceDN w:val="0"/>
              <w:adjustRightInd w:val="0"/>
              <w:rPr>
                <w:szCs w:val="22"/>
                <w:rPrChange w:id="195" w:author="Косинская Галина Владимировна" w:date="2023-03-17T11:34:00Z">
                  <w:rPr>
                    <w:szCs w:val="22"/>
                    <w:highlight w:val="yellow"/>
                  </w:rPr>
                </w:rPrChange>
              </w:rPr>
            </w:pPr>
            <w:r w:rsidRPr="00F24D34">
              <w:rPr>
                <w:szCs w:val="22"/>
                <w:rPrChange w:id="196" w:author="Косинская Галина Владимировна" w:date="2023-03-17T11:34:00Z">
                  <w:rPr>
                    <w:szCs w:val="22"/>
                    <w:highlight w:val="yellow"/>
                  </w:rPr>
                </w:rPrChange>
              </w:rPr>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5A30B822" w14:textId="1B452326" w:rsidR="007F5BB6" w:rsidRPr="00F24D34" w:rsidRDefault="007F5BB6" w:rsidP="00E2794E">
            <w:pPr>
              <w:keepNext/>
              <w:keepLines/>
              <w:rPr>
                <w:szCs w:val="22"/>
                <w:rPrChange w:id="197" w:author="Косинская Галина Владимировна" w:date="2023-03-17T11:34:00Z">
                  <w:rPr>
                    <w:szCs w:val="22"/>
                    <w:highlight w:val="yellow"/>
                  </w:rPr>
                </w:rPrChange>
              </w:rPr>
            </w:pPr>
          </w:p>
        </w:tc>
        <w:tc>
          <w:tcPr>
            <w:tcW w:w="3969" w:type="dxa"/>
          </w:tcPr>
          <w:p w14:paraId="142906B5" w14:textId="77777777" w:rsidR="007F5BB6" w:rsidRPr="00F24D34" w:rsidRDefault="00E2794E" w:rsidP="00E2794E">
            <w:pPr>
              <w:rPr>
                <w:rPrChange w:id="198" w:author="Косинская Галина Владимировна" w:date="2023-03-17T11:34:00Z">
                  <w:rPr>
                    <w:highlight w:val="yellow"/>
                  </w:rPr>
                </w:rPrChange>
              </w:rPr>
            </w:pPr>
            <w:r w:rsidRPr="00F24D34">
              <w:rPr>
                <w:i/>
                <w:rPrChange w:id="199" w:author="Косинская Галина Владимировна" w:date="2023-03-17T11:34:00Z">
                  <w:rPr>
                    <w:i/>
                    <w:highlight w:val="yellow"/>
                  </w:rPr>
                </w:rPrChange>
              </w:rPr>
              <w:t>Знать:</w:t>
            </w:r>
            <w:r w:rsidRPr="00F24D34">
              <w:rPr>
                <w:rPrChange w:id="200" w:author="Косинская Галина Владимировна" w:date="2023-03-17T11:34:00Z">
                  <w:rPr>
                    <w:highlight w:val="yellow"/>
                  </w:rPr>
                </w:rPrChange>
              </w:rPr>
              <w:t xml:space="preserve"> основные положения национального антимонопольного законодательства</w:t>
            </w:r>
            <w:r w:rsidR="00DB4827" w:rsidRPr="00F24D34">
              <w:rPr>
                <w:rPrChange w:id="201" w:author="Косинская Галина Владимировна" w:date="2023-03-17T11:34:00Z">
                  <w:rPr>
                    <w:highlight w:val="yellow"/>
                  </w:rPr>
                </w:rPrChange>
              </w:rPr>
              <w:t>.</w:t>
            </w:r>
          </w:p>
          <w:p w14:paraId="1A14CC37" w14:textId="216AC48C" w:rsidR="00DB4827" w:rsidRPr="00F24D34" w:rsidRDefault="00DB4827" w:rsidP="00DB4827">
            <w:pPr>
              <w:widowControl w:val="0"/>
              <w:autoSpaceDE w:val="0"/>
              <w:autoSpaceDN w:val="0"/>
              <w:adjustRightInd w:val="0"/>
              <w:rPr>
                <w:szCs w:val="22"/>
                <w:rPrChange w:id="202" w:author="Косинская Галина Владимировна" w:date="2023-03-17T11:34:00Z">
                  <w:rPr>
                    <w:szCs w:val="22"/>
                    <w:highlight w:val="yellow"/>
                  </w:rPr>
                </w:rPrChange>
              </w:rPr>
            </w:pPr>
            <w:r w:rsidRPr="00F24D34">
              <w:rPr>
                <w:i/>
                <w:rPrChange w:id="203" w:author="Косинская Галина Владимировна" w:date="2023-03-17T11:34:00Z">
                  <w:rPr>
                    <w:i/>
                    <w:highlight w:val="yellow"/>
                  </w:rPr>
                </w:rPrChange>
              </w:rPr>
              <w:t>Уметь:</w:t>
            </w:r>
            <w:r w:rsidRPr="00F24D34">
              <w:rPr>
                <w:szCs w:val="22"/>
                <w:rPrChange w:id="204" w:author="Косинская Галина Владимировна" w:date="2023-03-17T11:34:00Z">
                  <w:rPr>
                    <w:szCs w:val="22"/>
                    <w:highlight w:val="yellow"/>
                  </w:rPr>
                </w:rPrChange>
              </w:rPr>
              <w:t xml:space="preserve"> составляет юридические документы, необходимые для реализации экономической деятельности и защиты прав и законных интересов субъектов конкурентных правоотношений.</w:t>
            </w:r>
          </w:p>
        </w:tc>
      </w:tr>
      <w:tr w:rsidR="007F5BB6" w14:paraId="2F463D7B" w14:textId="77777777" w:rsidTr="00CD1EE1">
        <w:trPr>
          <w:trHeight w:val="2553"/>
        </w:trPr>
        <w:tc>
          <w:tcPr>
            <w:tcW w:w="1390" w:type="dxa"/>
            <w:vMerge/>
          </w:tcPr>
          <w:p w14:paraId="1284E209" w14:textId="04F30F52" w:rsidR="007F5BB6" w:rsidRPr="00F24D34" w:rsidRDefault="007F5BB6" w:rsidP="00E2794E">
            <w:pPr>
              <w:rPr>
                <w:szCs w:val="22"/>
              </w:rPr>
            </w:pPr>
          </w:p>
        </w:tc>
        <w:tc>
          <w:tcPr>
            <w:tcW w:w="2438" w:type="dxa"/>
            <w:vMerge/>
            <w:shd w:val="clear" w:color="auto" w:fill="auto"/>
          </w:tcPr>
          <w:p w14:paraId="0EE03596" w14:textId="32461B8E" w:rsidR="007F5BB6" w:rsidRPr="00F24D34" w:rsidRDefault="007F5BB6" w:rsidP="00E2794E">
            <w:pPr>
              <w:rPr>
                <w:szCs w:val="22"/>
              </w:rPr>
            </w:pPr>
          </w:p>
        </w:tc>
        <w:tc>
          <w:tcPr>
            <w:tcW w:w="2948" w:type="dxa"/>
            <w:shd w:val="clear" w:color="auto" w:fill="auto"/>
          </w:tcPr>
          <w:p w14:paraId="6B7F8BA1" w14:textId="093C14F3" w:rsidR="007F5BB6" w:rsidRPr="00F24D34" w:rsidRDefault="007F5BB6" w:rsidP="00E2794E">
            <w:pPr>
              <w:widowControl w:val="0"/>
              <w:autoSpaceDE w:val="0"/>
              <w:autoSpaceDN w:val="0"/>
              <w:adjustRightInd w:val="0"/>
              <w:rPr>
                <w:szCs w:val="22"/>
                <w:rPrChange w:id="205" w:author="Косинская Галина Владимировна" w:date="2023-03-17T11:34:00Z">
                  <w:rPr>
                    <w:szCs w:val="22"/>
                    <w:highlight w:val="yellow"/>
                  </w:rPr>
                </w:rPrChange>
              </w:rPr>
            </w:pPr>
            <w:r w:rsidRPr="00F24D34">
              <w:rPr>
                <w:szCs w:val="22"/>
                <w:rPrChange w:id="206" w:author="Косинская Галина Владимировна" w:date="2023-03-17T11:34:00Z">
                  <w:rPr>
                    <w:szCs w:val="22"/>
                    <w:highlight w:val="yellow"/>
                  </w:rPr>
                </w:rPrChange>
              </w:rPr>
              <w:t>2. Разрабатывает, со</w:t>
            </w:r>
            <w:r w:rsidR="00E2794E" w:rsidRPr="00F24D34">
              <w:rPr>
                <w:szCs w:val="22"/>
                <w:rPrChange w:id="207" w:author="Косинская Галина Владимировна" w:date="2023-03-17T11:34:00Z">
                  <w:rPr>
                    <w:szCs w:val="22"/>
                    <w:highlight w:val="yellow"/>
                  </w:rPr>
                </w:rPrChange>
              </w:rPr>
              <w:t>ставляет, оформляет гражданско-</w:t>
            </w:r>
            <w:r w:rsidRPr="00F24D34">
              <w:rPr>
                <w:szCs w:val="22"/>
                <w:rPrChange w:id="208" w:author="Косинская Галина Владимировна" w:date="2023-03-17T11:34:00Z">
                  <w:rPr>
                    <w:szCs w:val="22"/>
                    <w:highlight w:val="yellow"/>
                  </w:rPr>
                </w:rPrChange>
              </w:rPr>
              <w:t xml:space="preserve">правовые договоры, участвует в их заключении. </w:t>
            </w:r>
          </w:p>
          <w:p w14:paraId="4A746574" w14:textId="77777777" w:rsidR="007F5BB6" w:rsidRPr="00F24D34" w:rsidRDefault="007F5BB6" w:rsidP="00E2794E">
            <w:pPr>
              <w:keepNext/>
              <w:keepLines/>
              <w:rPr>
                <w:szCs w:val="22"/>
                <w:rPrChange w:id="209" w:author="Косинская Галина Владимировна" w:date="2023-03-17T11:34:00Z">
                  <w:rPr>
                    <w:szCs w:val="22"/>
                    <w:highlight w:val="yellow"/>
                  </w:rPr>
                </w:rPrChange>
              </w:rPr>
            </w:pPr>
          </w:p>
        </w:tc>
        <w:tc>
          <w:tcPr>
            <w:tcW w:w="3969" w:type="dxa"/>
          </w:tcPr>
          <w:p w14:paraId="58DDB1FA" w14:textId="77777777" w:rsidR="00CD1EE1" w:rsidRPr="00F24D34" w:rsidRDefault="00CD1EE1" w:rsidP="00DB4827">
            <w:pPr>
              <w:rPr>
                <w:rPrChange w:id="210" w:author="Косинская Галина Владимировна" w:date="2023-03-17T11:34:00Z">
                  <w:rPr>
                    <w:highlight w:val="yellow"/>
                  </w:rPr>
                </w:rPrChange>
              </w:rPr>
            </w:pPr>
            <w:r w:rsidRPr="00F24D34">
              <w:rPr>
                <w:i/>
                <w:rPrChange w:id="211" w:author="Косинская Галина Владимировна" w:date="2023-03-17T11:34:00Z">
                  <w:rPr>
                    <w:i/>
                    <w:highlight w:val="yellow"/>
                  </w:rPr>
                </w:rPrChange>
              </w:rPr>
              <w:t>Знать:</w:t>
            </w:r>
            <w:r w:rsidRPr="00F24D34">
              <w:rPr>
                <w:rPrChange w:id="212" w:author="Косинская Галина Владимировна" w:date="2023-03-17T11:34:00Z">
                  <w:rPr>
                    <w:highlight w:val="yellow"/>
                  </w:rPr>
                </w:rPrChange>
              </w:rPr>
              <w:t xml:space="preserve"> основные положения антимонопольного и гражданского законодательства,</w:t>
            </w:r>
            <w:r w:rsidRPr="00F24D34">
              <w:rPr>
                <w:szCs w:val="22"/>
                <w:rPrChange w:id="213" w:author="Косинская Галина Владимировна" w:date="2023-03-17T11:34:00Z">
                  <w:rPr>
                    <w:szCs w:val="22"/>
                    <w:highlight w:val="yellow"/>
                  </w:rPr>
                </w:rPrChange>
              </w:rPr>
              <w:t xml:space="preserve"> законодательства о конкуренции стран Евразийского экономического союза,</w:t>
            </w:r>
            <w:r w:rsidRPr="00F24D34">
              <w:rPr>
                <w:rPrChange w:id="214" w:author="Косинская Галина Владимировна" w:date="2023-03-17T11:34:00Z">
                  <w:rPr>
                    <w:highlight w:val="yellow"/>
                  </w:rPr>
                </w:rPrChange>
              </w:rPr>
              <w:t xml:space="preserve"> тенденции правоприменительной практики.</w:t>
            </w:r>
          </w:p>
          <w:p w14:paraId="6E64E230" w14:textId="64A9959E" w:rsidR="007F5BB6" w:rsidRPr="00F24D34" w:rsidRDefault="00E2794E" w:rsidP="00DB4827">
            <w:pPr>
              <w:rPr>
                <w:i/>
                <w:rPrChange w:id="215" w:author="Косинская Галина Владимировна" w:date="2023-03-17T11:34:00Z">
                  <w:rPr>
                    <w:i/>
                    <w:highlight w:val="yellow"/>
                  </w:rPr>
                </w:rPrChange>
              </w:rPr>
            </w:pPr>
            <w:r w:rsidRPr="00F24D34">
              <w:rPr>
                <w:i/>
                <w:rPrChange w:id="216" w:author="Косинская Галина Владимировна" w:date="2023-03-17T11:34:00Z">
                  <w:rPr>
                    <w:i/>
                    <w:highlight w:val="yellow"/>
                  </w:rPr>
                </w:rPrChange>
              </w:rPr>
              <w:t xml:space="preserve">Уметь: </w:t>
            </w:r>
            <w:r w:rsidR="006A19CE" w:rsidRPr="00F24D34">
              <w:rPr>
                <w:rPrChange w:id="217" w:author="Косинская Галина Владимировна" w:date="2023-03-17T11:34:00Z">
                  <w:rPr>
                    <w:highlight w:val="yellow"/>
                  </w:rPr>
                </w:rPrChange>
              </w:rPr>
              <w:t xml:space="preserve">грамотно </w:t>
            </w:r>
            <w:r w:rsidRPr="00F24D34">
              <w:rPr>
                <w:rPrChange w:id="218" w:author="Косинская Галина Владимировна" w:date="2023-03-17T11:34:00Z">
                  <w:rPr>
                    <w:highlight w:val="yellow"/>
                  </w:rPr>
                </w:rPrChange>
              </w:rPr>
              <w:t>применять положения действующего законодательства при разработке и оформлении гражданско-правовых договоров, участии в их заключении</w:t>
            </w:r>
            <w:r w:rsidR="00DB4827" w:rsidRPr="00F24D34">
              <w:rPr>
                <w:rPrChange w:id="219" w:author="Косинская Галина Владимировна" w:date="2023-03-17T11:34:00Z">
                  <w:rPr>
                    <w:highlight w:val="yellow"/>
                  </w:rPr>
                </w:rPrChange>
              </w:rPr>
              <w:t>.</w:t>
            </w:r>
          </w:p>
        </w:tc>
      </w:tr>
      <w:tr w:rsidR="007F5BB6" w14:paraId="084541D9" w14:textId="77777777" w:rsidTr="00CD1EE1">
        <w:trPr>
          <w:trHeight w:val="2553"/>
        </w:trPr>
        <w:tc>
          <w:tcPr>
            <w:tcW w:w="1390" w:type="dxa"/>
            <w:vMerge/>
          </w:tcPr>
          <w:p w14:paraId="51D609B7" w14:textId="4C01AD05" w:rsidR="007F5BB6" w:rsidRPr="00F24D34" w:rsidRDefault="007F5BB6" w:rsidP="00E2794E">
            <w:pPr>
              <w:rPr>
                <w:bCs/>
              </w:rPr>
            </w:pPr>
          </w:p>
        </w:tc>
        <w:tc>
          <w:tcPr>
            <w:tcW w:w="2438" w:type="dxa"/>
            <w:vMerge/>
            <w:shd w:val="clear" w:color="auto" w:fill="auto"/>
          </w:tcPr>
          <w:p w14:paraId="1B3F8A6C" w14:textId="4425124B" w:rsidR="007F5BB6" w:rsidRPr="00F24D34" w:rsidRDefault="007F5BB6" w:rsidP="00E2794E">
            <w:pPr>
              <w:rPr>
                <w:szCs w:val="22"/>
              </w:rPr>
            </w:pPr>
          </w:p>
        </w:tc>
        <w:tc>
          <w:tcPr>
            <w:tcW w:w="2948" w:type="dxa"/>
            <w:shd w:val="clear" w:color="auto" w:fill="auto"/>
          </w:tcPr>
          <w:p w14:paraId="6FAE1C03" w14:textId="0C3D194D" w:rsidR="007F5BB6" w:rsidRPr="00F24D34" w:rsidRDefault="007F5BB6" w:rsidP="00E2794E">
            <w:pPr>
              <w:rPr>
                <w:szCs w:val="22"/>
                <w:rPrChange w:id="220" w:author="Косинская Галина Владимировна" w:date="2023-03-17T11:34:00Z">
                  <w:rPr>
                    <w:szCs w:val="22"/>
                    <w:highlight w:val="yellow"/>
                  </w:rPr>
                </w:rPrChange>
              </w:rPr>
            </w:pPr>
            <w:r w:rsidRPr="00F24D34">
              <w:rPr>
                <w:szCs w:val="22"/>
                <w:rPrChange w:id="221" w:author="Косинская Галина Владимировна" w:date="2023-03-17T11:34:00Z">
                  <w:rPr>
                    <w:szCs w:val="22"/>
                    <w:highlight w:val="yellow"/>
                  </w:rPr>
                </w:rPrChange>
              </w:rPr>
              <w:t xml:space="preserve">3. Ведет </w:t>
            </w:r>
            <w:proofErr w:type="spellStart"/>
            <w:r w:rsidRPr="00F24D34">
              <w:rPr>
                <w:szCs w:val="22"/>
                <w:rPrChange w:id="222" w:author="Косинская Галина Владимировна" w:date="2023-03-17T11:34:00Z">
                  <w:rPr>
                    <w:szCs w:val="22"/>
                    <w:highlight w:val="yellow"/>
                  </w:rPr>
                </w:rPrChange>
              </w:rPr>
              <w:t>претензионно</w:t>
            </w:r>
            <w:proofErr w:type="spellEnd"/>
            <w:r w:rsidRPr="00F24D34">
              <w:rPr>
                <w:szCs w:val="22"/>
                <w:rPrChange w:id="223" w:author="Косинская Галина Владимировна" w:date="2023-03-17T11:34:00Z">
                  <w:rPr>
                    <w:szCs w:val="22"/>
                    <w:highlight w:val="yellow"/>
                  </w:rPr>
                </w:rPrChange>
              </w:rPr>
              <w:t>-исковую работу в организации.</w:t>
            </w:r>
          </w:p>
        </w:tc>
        <w:tc>
          <w:tcPr>
            <w:tcW w:w="3969" w:type="dxa"/>
          </w:tcPr>
          <w:p w14:paraId="6B8FB4E5" w14:textId="60E7F9BE" w:rsidR="00DB4827" w:rsidRPr="00F24D34" w:rsidRDefault="00DB4827" w:rsidP="00DB4827">
            <w:pPr>
              <w:rPr>
                <w:rPrChange w:id="224" w:author="Косинская Галина Владимировна" w:date="2023-03-17T11:34:00Z">
                  <w:rPr>
                    <w:highlight w:val="yellow"/>
                  </w:rPr>
                </w:rPrChange>
              </w:rPr>
            </w:pPr>
            <w:r w:rsidRPr="00F24D34">
              <w:rPr>
                <w:i/>
                <w:rPrChange w:id="225" w:author="Косинская Галина Владимировна" w:date="2023-03-17T11:34:00Z">
                  <w:rPr>
                    <w:i/>
                    <w:highlight w:val="yellow"/>
                  </w:rPr>
                </w:rPrChange>
              </w:rPr>
              <w:t>Знать:</w:t>
            </w:r>
            <w:r w:rsidRPr="00F24D34">
              <w:rPr>
                <w:rPrChange w:id="226" w:author="Косинская Галина Владимировна" w:date="2023-03-17T11:34:00Z">
                  <w:rPr>
                    <w:highlight w:val="yellow"/>
                  </w:rPr>
                </w:rPrChange>
              </w:rPr>
              <w:t xml:space="preserve"> </w:t>
            </w:r>
            <w:r w:rsidR="006707F1" w:rsidRPr="00F24D34">
              <w:rPr>
                <w:rPrChange w:id="227" w:author="Косинская Галина Владимировна" w:date="2023-03-17T11:34:00Z">
                  <w:rPr>
                    <w:highlight w:val="yellow"/>
                  </w:rPr>
                </w:rPrChange>
              </w:rPr>
              <w:t xml:space="preserve">основные положения антимонопольного и гражданского законодательства, тенденции правоприменительной практики; </w:t>
            </w:r>
            <w:r w:rsidRPr="00F24D34">
              <w:rPr>
                <w:rPrChange w:id="228" w:author="Косинская Галина Владимировна" w:date="2023-03-17T11:34:00Z">
                  <w:rPr>
                    <w:highlight w:val="yellow"/>
                  </w:rPr>
                </w:rPrChange>
              </w:rPr>
              <w:t xml:space="preserve">материальные и процессуальные нормы права, регламентирующие порядок ведения </w:t>
            </w:r>
            <w:proofErr w:type="spellStart"/>
            <w:r w:rsidRPr="00F24D34">
              <w:rPr>
                <w:rStyle w:val="FontStyle73"/>
                <w:sz w:val="24"/>
                <w:szCs w:val="24"/>
                <w:rPrChange w:id="229" w:author="Косинская Галина Владимировна" w:date="2023-03-17T11:34:00Z">
                  <w:rPr>
                    <w:rStyle w:val="FontStyle73"/>
                    <w:sz w:val="24"/>
                    <w:szCs w:val="24"/>
                    <w:highlight w:val="yellow"/>
                  </w:rPr>
                </w:rPrChange>
              </w:rPr>
              <w:t>претензионно</w:t>
            </w:r>
            <w:proofErr w:type="spellEnd"/>
            <w:r w:rsidRPr="00F24D34">
              <w:rPr>
                <w:rStyle w:val="FontStyle73"/>
                <w:sz w:val="24"/>
                <w:szCs w:val="24"/>
                <w:rPrChange w:id="230" w:author="Косинская Галина Владимировна" w:date="2023-03-17T11:34:00Z">
                  <w:rPr>
                    <w:rStyle w:val="FontStyle73"/>
                    <w:sz w:val="24"/>
                    <w:szCs w:val="24"/>
                    <w:highlight w:val="yellow"/>
                  </w:rPr>
                </w:rPrChange>
              </w:rPr>
              <w:t>-исковой работы</w:t>
            </w:r>
            <w:r w:rsidR="006707F1" w:rsidRPr="00F24D34">
              <w:rPr>
                <w:rStyle w:val="FontStyle73"/>
                <w:sz w:val="24"/>
                <w:szCs w:val="24"/>
                <w:rPrChange w:id="231" w:author="Косинская Галина Владимировна" w:date="2023-03-17T11:34:00Z">
                  <w:rPr>
                    <w:rStyle w:val="FontStyle73"/>
                    <w:sz w:val="24"/>
                    <w:szCs w:val="24"/>
                    <w:highlight w:val="yellow"/>
                  </w:rPr>
                </w:rPrChange>
              </w:rPr>
              <w:t xml:space="preserve"> в организации.</w:t>
            </w:r>
          </w:p>
          <w:p w14:paraId="05758393" w14:textId="3BF533B7" w:rsidR="007F5BB6" w:rsidRPr="00F24D34" w:rsidRDefault="00DB4827" w:rsidP="006707F1">
            <w:pPr>
              <w:rPr>
                <w:rPrChange w:id="232" w:author="Косинская Галина Владимировна" w:date="2023-03-17T11:34:00Z">
                  <w:rPr>
                    <w:highlight w:val="yellow"/>
                  </w:rPr>
                </w:rPrChange>
              </w:rPr>
            </w:pPr>
            <w:r w:rsidRPr="00F24D34">
              <w:rPr>
                <w:i/>
                <w:rPrChange w:id="233" w:author="Косинская Галина Владимировна" w:date="2023-03-17T11:34:00Z">
                  <w:rPr>
                    <w:i/>
                    <w:highlight w:val="yellow"/>
                  </w:rPr>
                </w:rPrChange>
              </w:rPr>
              <w:t xml:space="preserve">Уметь: </w:t>
            </w:r>
            <w:r w:rsidRPr="00F24D34">
              <w:rPr>
                <w:rStyle w:val="FontStyle73"/>
                <w:sz w:val="24"/>
                <w:szCs w:val="24"/>
                <w:rPrChange w:id="234" w:author="Косинская Галина Владимировна" w:date="2023-03-17T11:34:00Z">
                  <w:rPr>
                    <w:rStyle w:val="FontStyle73"/>
                    <w:sz w:val="24"/>
                    <w:szCs w:val="24"/>
                    <w:highlight w:val="yellow"/>
                  </w:rPr>
                </w:rPrChange>
              </w:rPr>
              <w:t>анализировать</w:t>
            </w:r>
            <w:r w:rsidR="006707F1" w:rsidRPr="00F24D34">
              <w:rPr>
                <w:rStyle w:val="FontStyle73"/>
                <w:sz w:val="24"/>
                <w:szCs w:val="24"/>
                <w:rPrChange w:id="235" w:author="Косинская Галина Владимировна" w:date="2023-03-17T11:34:00Z">
                  <w:rPr>
                    <w:rStyle w:val="FontStyle73"/>
                    <w:sz w:val="24"/>
                    <w:szCs w:val="24"/>
                    <w:highlight w:val="yellow"/>
                  </w:rPr>
                </w:rPrChange>
              </w:rPr>
              <w:t xml:space="preserve"> </w:t>
            </w:r>
            <w:r w:rsidRPr="00F24D34">
              <w:rPr>
                <w:rStyle w:val="FontStyle73"/>
                <w:sz w:val="24"/>
                <w:szCs w:val="24"/>
                <w:rPrChange w:id="236" w:author="Косинская Галина Владимировна" w:date="2023-03-17T11:34:00Z">
                  <w:rPr>
                    <w:rStyle w:val="FontStyle73"/>
                    <w:sz w:val="24"/>
                    <w:szCs w:val="24"/>
                    <w:highlight w:val="yellow"/>
                  </w:rPr>
                </w:rPrChange>
              </w:rPr>
              <w:t xml:space="preserve">и грамотно применять нормы </w:t>
            </w:r>
            <w:r w:rsidRPr="00F24D34">
              <w:rPr>
                <w:rPrChange w:id="237" w:author="Косинская Галина Владимировна" w:date="2023-03-17T11:34:00Z">
                  <w:rPr>
                    <w:highlight w:val="yellow"/>
                  </w:rPr>
                </w:rPrChange>
              </w:rPr>
              <w:t xml:space="preserve">материального и процессуального права </w:t>
            </w:r>
            <w:r w:rsidRPr="00F24D34">
              <w:rPr>
                <w:rStyle w:val="FontStyle73"/>
                <w:sz w:val="24"/>
                <w:szCs w:val="24"/>
                <w:rPrChange w:id="238" w:author="Косинская Галина Владимировна" w:date="2023-03-17T11:34:00Z">
                  <w:rPr>
                    <w:rStyle w:val="FontStyle73"/>
                    <w:sz w:val="24"/>
                    <w:szCs w:val="24"/>
                    <w:highlight w:val="yellow"/>
                  </w:rPr>
                </w:rPrChange>
              </w:rPr>
              <w:t xml:space="preserve">при оформлении юридических документов; правильно выбирать направления и способы осуществления </w:t>
            </w:r>
            <w:proofErr w:type="spellStart"/>
            <w:r w:rsidRPr="00F24D34">
              <w:rPr>
                <w:rStyle w:val="FontStyle73"/>
                <w:sz w:val="24"/>
                <w:szCs w:val="24"/>
                <w:rPrChange w:id="239" w:author="Косинская Галина Владимировна" w:date="2023-03-17T11:34:00Z">
                  <w:rPr>
                    <w:rStyle w:val="FontStyle73"/>
                    <w:sz w:val="24"/>
                    <w:szCs w:val="24"/>
                    <w:highlight w:val="yellow"/>
                  </w:rPr>
                </w:rPrChange>
              </w:rPr>
              <w:t>претензионно</w:t>
            </w:r>
            <w:proofErr w:type="spellEnd"/>
            <w:r w:rsidRPr="00F24D34">
              <w:rPr>
                <w:rStyle w:val="FontStyle73"/>
                <w:sz w:val="24"/>
                <w:szCs w:val="24"/>
                <w:rPrChange w:id="240" w:author="Косинская Галина Владимировна" w:date="2023-03-17T11:34:00Z">
                  <w:rPr>
                    <w:rStyle w:val="FontStyle73"/>
                    <w:sz w:val="24"/>
                    <w:szCs w:val="24"/>
                    <w:highlight w:val="yellow"/>
                  </w:rPr>
                </w:rPrChange>
              </w:rPr>
              <w:t>-исковой работы</w:t>
            </w:r>
            <w:r w:rsidR="006707F1" w:rsidRPr="00F24D34">
              <w:rPr>
                <w:rStyle w:val="FontStyle73"/>
                <w:sz w:val="24"/>
                <w:szCs w:val="24"/>
                <w:rPrChange w:id="241" w:author="Косинская Галина Владимировна" w:date="2023-03-17T11:34:00Z">
                  <w:rPr>
                    <w:rStyle w:val="FontStyle73"/>
                    <w:sz w:val="24"/>
                    <w:szCs w:val="24"/>
                    <w:highlight w:val="yellow"/>
                  </w:rPr>
                </w:rPrChange>
              </w:rPr>
              <w:t xml:space="preserve"> в организации</w:t>
            </w:r>
            <w:r w:rsidRPr="00F24D34">
              <w:rPr>
                <w:rStyle w:val="FontStyle73"/>
                <w:sz w:val="24"/>
                <w:szCs w:val="24"/>
                <w:rPrChange w:id="242" w:author="Косинская Галина Владимировна" w:date="2023-03-17T11:34:00Z">
                  <w:rPr>
                    <w:rStyle w:val="FontStyle73"/>
                    <w:sz w:val="24"/>
                    <w:szCs w:val="24"/>
                    <w:highlight w:val="yellow"/>
                  </w:rPr>
                </w:rPrChange>
              </w:rPr>
              <w:t>.</w:t>
            </w:r>
          </w:p>
        </w:tc>
      </w:tr>
    </w:tbl>
    <w:p w14:paraId="5E4C3FB7" w14:textId="77777777" w:rsidR="00475211" w:rsidRPr="00F154CF" w:rsidRDefault="00475211" w:rsidP="004C2592">
      <w:pPr>
        <w:pStyle w:val="a4"/>
        <w:numPr>
          <w:ilvl w:val="0"/>
          <w:numId w:val="1"/>
        </w:numPr>
        <w:spacing w:before="240"/>
        <w:ind w:left="482" w:hanging="482"/>
        <w:jc w:val="both"/>
        <w:rPr>
          <w:b/>
          <w:bCs/>
          <w:sz w:val="28"/>
          <w:szCs w:val="28"/>
        </w:rPr>
      </w:pPr>
      <w:r w:rsidRPr="00F154CF">
        <w:rPr>
          <w:b/>
          <w:bCs/>
          <w:sz w:val="28"/>
          <w:szCs w:val="28"/>
        </w:rPr>
        <w:t>Место дисциплины в структуре образовательной программы</w:t>
      </w:r>
    </w:p>
    <w:p w14:paraId="2E352A98" w14:textId="77777777" w:rsidR="00F154CF" w:rsidRPr="00F154CF" w:rsidRDefault="00F154CF" w:rsidP="00F154CF">
      <w:pPr>
        <w:pStyle w:val="a4"/>
        <w:ind w:left="840"/>
        <w:jc w:val="both"/>
        <w:rPr>
          <w:b/>
          <w:sz w:val="28"/>
          <w:szCs w:val="28"/>
        </w:rPr>
      </w:pPr>
    </w:p>
    <w:p w14:paraId="48AFDE43" w14:textId="7BF28A9D" w:rsidR="00FA3321" w:rsidRDefault="00475211" w:rsidP="009C0197">
      <w:pPr>
        <w:widowControl w:val="0"/>
        <w:tabs>
          <w:tab w:val="left" w:pos="851"/>
        </w:tabs>
        <w:autoSpaceDE w:val="0"/>
        <w:autoSpaceDN w:val="0"/>
        <w:adjustRightInd w:val="0"/>
        <w:spacing w:line="276" w:lineRule="auto"/>
        <w:ind w:firstLine="709"/>
        <w:jc w:val="both"/>
        <w:rPr>
          <w:sz w:val="28"/>
          <w:szCs w:val="28"/>
        </w:rPr>
      </w:pPr>
      <w:r w:rsidRPr="006D412E">
        <w:rPr>
          <w:spacing w:val="-10"/>
          <w:sz w:val="28"/>
          <w:szCs w:val="28"/>
          <w:lang w:eastAsia="ar-SA"/>
        </w:rPr>
        <w:t xml:space="preserve">Дисциплина </w:t>
      </w:r>
      <w:r w:rsidRPr="006D412E">
        <w:rPr>
          <w:sz w:val="28"/>
          <w:szCs w:val="28"/>
        </w:rPr>
        <w:t>«</w:t>
      </w:r>
      <w:r w:rsidR="006C4C98">
        <w:rPr>
          <w:bCs/>
          <w:sz w:val="28"/>
          <w:szCs w:val="28"/>
        </w:rPr>
        <w:t>Конкурентное право</w:t>
      </w:r>
      <w:r w:rsidRPr="006D412E">
        <w:rPr>
          <w:sz w:val="28"/>
          <w:szCs w:val="28"/>
        </w:rPr>
        <w:t xml:space="preserve">» </w:t>
      </w:r>
      <w:del w:id="243" w:author="Молчанова Алла Владиславовна" w:date="2023-05-04T10:43:00Z">
        <w:r w:rsidR="009C0197" w:rsidDel="001378E4">
          <w:rPr>
            <w:sz w:val="28"/>
            <w:szCs w:val="28"/>
          </w:rPr>
          <w:delText>является дисциплиной</w:delText>
        </w:r>
      </w:del>
      <w:ins w:id="244" w:author="Молчанова Алла Владиславовна" w:date="2023-05-04T10:43:00Z">
        <w:r w:rsidR="001378E4">
          <w:rPr>
            <w:sz w:val="28"/>
            <w:szCs w:val="28"/>
          </w:rPr>
          <w:t>входит в цикл</w:t>
        </w:r>
      </w:ins>
      <w:r w:rsidR="009C0197">
        <w:rPr>
          <w:sz w:val="28"/>
          <w:szCs w:val="28"/>
        </w:rPr>
        <w:t xml:space="preserve"> </w:t>
      </w:r>
      <w:r w:rsidR="006C4C98">
        <w:rPr>
          <w:sz w:val="28"/>
          <w:szCs w:val="28"/>
        </w:rPr>
        <w:t>профиля «Экономическое право»</w:t>
      </w:r>
      <w:ins w:id="245" w:author="Молчанова Алла Владиславовна" w:date="2023-05-04T10:43:00Z">
        <w:r w:rsidR="001378E4">
          <w:rPr>
            <w:sz w:val="28"/>
            <w:szCs w:val="28"/>
          </w:rPr>
          <w:t xml:space="preserve"> ч</w:t>
        </w:r>
        <w:r w:rsidR="001378E4" w:rsidRPr="001378E4">
          <w:rPr>
            <w:sz w:val="28"/>
            <w:szCs w:val="28"/>
          </w:rPr>
          <w:t>аст</w:t>
        </w:r>
        <w:r w:rsidR="001378E4">
          <w:rPr>
            <w:sz w:val="28"/>
            <w:szCs w:val="28"/>
          </w:rPr>
          <w:t>и</w:t>
        </w:r>
        <w:r w:rsidR="001378E4" w:rsidRPr="001378E4">
          <w:rPr>
            <w:sz w:val="28"/>
            <w:szCs w:val="28"/>
          </w:rPr>
          <w:t>, формируем</w:t>
        </w:r>
        <w:r w:rsidR="001378E4">
          <w:rPr>
            <w:sz w:val="28"/>
            <w:szCs w:val="28"/>
          </w:rPr>
          <w:t>ой</w:t>
        </w:r>
        <w:r w:rsidR="001378E4" w:rsidRPr="001378E4">
          <w:rPr>
            <w:sz w:val="28"/>
            <w:szCs w:val="28"/>
          </w:rPr>
          <w:t xml:space="preserve"> участниками образовательных отношений</w:t>
        </w:r>
      </w:ins>
      <w:r w:rsidR="002D1A22" w:rsidRPr="002D1A22">
        <w:t xml:space="preserve"> </w:t>
      </w:r>
      <w:r w:rsidR="002D1A22" w:rsidRPr="002D1A22">
        <w:rPr>
          <w:sz w:val="28"/>
          <w:szCs w:val="28"/>
        </w:rPr>
        <w:t>образовательной программы «Юриспруденция» по направлению подготовки 40.03.01 «Юриспруденция».</w:t>
      </w:r>
    </w:p>
    <w:p w14:paraId="1DEE9066" w14:textId="77777777" w:rsidR="009C0197" w:rsidRPr="006D412E" w:rsidRDefault="009C0197" w:rsidP="009C0197">
      <w:pPr>
        <w:widowControl w:val="0"/>
        <w:tabs>
          <w:tab w:val="left" w:pos="851"/>
        </w:tabs>
        <w:autoSpaceDE w:val="0"/>
        <w:autoSpaceDN w:val="0"/>
        <w:adjustRightInd w:val="0"/>
        <w:spacing w:line="276" w:lineRule="auto"/>
        <w:ind w:firstLine="709"/>
        <w:jc w:val="both"/>
        <w:rPr>
          <w:sz w:val="28"/>
          <w:szCs w:val="28"/>
        </w:rPr>
      </w:pPr>
    </w:p>
    <w:p w14:paraId="64266DA6" w14:textId="35F58145" w:rsidR="00475211" w:rsidRDefault="00475211" w:rsidP="002F3612">
      <w:pPr>
        <w:ind w:firstLine="709"/>
        <w:jc w:val="both"/>
        <w:rPr>
          <w:b/>
          <w:bCs/>
          <w:sz w:val="28"/>
          <w:szCs w:val="28"/>
        </w:rPr>
      </w:pPr>
      <w:r w:rsidRPr="007E4CC5">
        <w:rPr>
          <w:b/>
          <w:bCs/>
          <w:sz w:val="28"/>
          <w:szCs w:val="28"/>
        </w:rPr>
        <w:lastRenderedPageBreak/>
        <w:t xml:space="preserve">4. </w:t>
      </w:r>
      <w:r>
        <w:rPr>
          <w:b/>
          <w:bCs/>
          <w:sz w:val="28"/>
          <w:szCs w:val="28"/>
        </w:rPr>
        <w:t>О</w:t>
      </w:r>
      <w:r w:rsidRPr="007E4CC5">
        <w:rPr>
          <w:b/>
          <w:bCs/>
          <w:sz w:val="28"/>
          <w:szCs w:val="28"/>
        </w:rPr>
        <w:t xml:space="preserve">бъем </w:t>
      </w:r>
      <w:r>
        <w:rPr>
          <w:b/>
          <w:bCs/>
          <w:sz w:val="28"/>
          <w:szCs w:val="28"/>
        </w:rPr>
        <w:t>дисциплины</w:t>
      </w:r>
      <w:r w:rsidR="00B100DD">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14:paraId="266CF9AD" w14:textId="77777777" w:rsidR="00A06B7B" w:rsidRDefault="00A06B7B" w:rsidP="002F3612">
      <w:pPr>
        <w:ind w:firstLine="709"/>
        <w:jc w:val="both"/>
        <w:rPr>
          <w:b/>
          <w:bCs/>
          <w:sz w:val="28"/>
          <w:szCs w:val="28"/>
        </w:rPr>
      </w:pPr>
    </w:p>
    <w:p w14:paraId="5E8CBC24" w14:textId="13359D37" w:rsidR="00144E39" w:rsidRPr="00A06B7B" w:rsidRDefault="00144E39" w:rsidP="00144E39">
      <w:pPr>
        <w:pStyle w:val="a4"/>
        <w:ind w:left="0"/>
        <w:jc w:val="center"/>
        <w:rPr>
          <w:b/>
          <w:i/>
          <w:sz w:val="28"/>
          <w:szCs w:val="28"/>
          <w:u w:val="single"/>
        </w:rPr>
      </w:pPr>
      <w:r w:rsidRPr="00A06B7B">
        <w:rPr>
          <w:b/>
          <w:i/>
          <w:sz w:val="28"/>
          <w:szCs w:val="28"/>
          <w:u w:val="single"/>
        </w:rPr>
        <w:t>для очной / очно-заочной форм обучения</w:t>
      </w:r>
    </w:p>
    <w:p w14:paraId="314955EB" w14:textId="77777777" w:rsidR="009C0197" w:rsidRDefault="009C0197" w:rsidP="002F3612">
      <w:pPr>
        <w:ind w:firstLine="709"/>
        <w:jc w:val="both"/>
        <w:rPr>
          <w:b/>
          <w:bCs/>
          <w:sz w:val="28"/>
          <w:szCs w:val="28"/>
        </w:rPr>
      </w:pPr>
    </w:p>
    <w:tbl>
      <w:tblPr>
        <w:tblW w:w="9954" w:type="dxa"/>
        <w:tblInd w:w="40" w:type="dxa"/>
        <w:tblLayout w:type="fixed"/>
        <w:tblCellMar>
          <w:left w:w="40" w:type="dxa"/>
          <w:right w:w="40" w:type="dxa"/>
        </w:tblCellMar>
        <w:tblLook w:val="0000" w:firstRow="0" w:lastRow="0" w:firstColumn="0" w:lastColumn="0" w:noHBand="0" w:noVBand="0"/>
      </w:tblPr>
      <w:tblGrid>
        <w:gridCol w:w="4835"/>
        <w:gridCol w:w="2559"/>
        <w:gridCol w:w="2560"/>
      </w:tblGrid>
      <w:tr w:rsidR="009C0197" w:rsidRPr="000A6F54" w14:paraId="5E606898" w14:textId="77777777" w:rsidTr="00A06B7B">
        <w:trPr>
          <w:trHeight w:hRule="exact" w:val="793"/>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6571DF54" w14:textId="77777777" w:rsidR="009C0197" w:rsidRPr="000A6F54" w:rsidRDefault="009C0197" w:rsidP="009C0197">
            <w:pPr>
              <w:widowControl w:val="0"/>
              <w:shd w:val="clear" w:color="auto" w:fill="FFFFFF"/>
              <w:spacing w:line="322" w:lineRule="exact"/>
              <w:ind w:left="14" w:right="1498"/>
            </w:pPr>
            <w:r w:rsidRPr="000A6F54">
              <w:rPr>
                <w:b/>
                <w:bCs/>
              </w:rPr>
              <w:t xml:space="preserve">Вид учебной работы </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5C9173E1"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 xml:space="preserve">Всего </w:t>
            </w:r>
          </w:p>
          <w:p w14:paraId="53175AD3"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(в з/е и часах)</w:t>
            </w:r>
          </w:p>
          <w:p w14:paraId="4204338F" w14:textId="77777777" w:rsidR="009C0197" w:rsidRPr="000A6F54" w:rsidRDefault="009C0197" w:rsidP="00FD332B">
            <w:pPr>
              <w:widowControl w:val="0"/>
              <w:shd w:val="clear" w:color="auto" w:fill="FFFFFF"/>
              <w:spacing w:line="317" w:lineRule="exact"/>
              <w:ind w:left="187" w:right="178"/>
            </w:pP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363AC5CC" w14:textId="19F0F6AB" w:rsidR="009C0197" w:rsidRPr="000A6F54" w:rsidRDefault="006C4C98" w:rsidP="00FD332B">
            <w:pPr>
              <w:widowControl w:val="0"/>
              <w:shd w:val="clear" w:color="auto" w:fill="FFFFFF"/>
              <w:spacing w:line="317" w:lineRule="exact"/>
              <w:ind w:left="29"/>
              <w:jc w:val="center"/>
              <w:rPr>
                <w:b/>
                <w:bCs/>
              </w:rPr>
            </w:pPr>
            <w:r>
              <w:rPr>
                <w:b/>
                <w:bCs/>
              </w:rPr>
              <w:t>Семестры 7/8</w:t>
            </w:r>
          </w:p>
          <w:p w14:paraId="07C2FC94" w14:textId="77777777" w:rsidR="009C0197" w:rsidRPr="000A6F54" w:rsidRDefault="009C0197" w:rsidP="00FD332B">
            <w:pPr>
              <w:widowControl w:val="0"/>
              <w:shd w:val="clear" w:color="auto" w:fill="FFFFFF"/>
              <w:spacing w:line="317" w:lineRule="exact"/>
              <w:ind w:left="29"/>
              <w:jc w:val="center"/>
              <w:rPr>
                <w:b/>
                <w:bCs/>
              </w:rPr>
            </w:pPr>
            <w:r w:rsidRPr="000A6F54">
              <w:rPr>
                <w:b/>
                <w:bCs/>
              </w:rPr>
              <w:t>(в часах)</w:t>
            </w:r>
          </w:p>
        </w:tc>
      </w:tr>
      <w:tr w:rsidR="009C0197" w:rsidRPr="000A6F54" w14:paraId="74CD476F" w14:textId="77777777" w:rsidTr="00A06B7B">
        <w:trPr>
          <w:trHeight w:hRule="exact" w:val="482"/>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33997D37" w14:textId="77777777" w:rsidR="009C0197" w:rsidRPr="000A6F54" w:rsidRDefault="009C0197" w:rsidP="00FD332B">
            <w:pPr>
              <w:widowControl w:val="0"/>
              <w:shd w:val="clear" w:color="auto" w:fill="FFFFFF"/>
              <w:ind w:left="24"/>
            </w:pPr>
            <w:r w:rsidRPr="000A6F54">
              <w:rPr>
                <w:b/>
                <w:bCs/>
              </w:rPr>
              <w:t>Общая трудоемкость дисциплины</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2657356" w14:textId="56C5A8E8" w:rsidR="009C0197" w:rsidRPr="00504920" w:rsidRDefault="00144E39" w:rsidP="001378E4">
            <w:pPr>
              <w:widowControl w:val="0"/>
              <w:shd w:val="clear" w:color="auto" w:fill="FFFFFF"/>
              <w:jc w:val="center"/>
              <w:rPr>
                <w:b/>
              </w:rPr>
            </w:pPr>
            <w:r>
              <w:rPr>
                <w:b/>
              </w:rPr>
              <w:t>4</w:t>
            </w:r>
            <w:r w:rsidR="009C0197" w:rsidRPr="00504920">
              <w:rPr>
                <w:b/>
              </w:rPr>
              <w:t xml:space="preserve"> </w:t>
            </w:r>
            <w:proofErr w:type="spellStart"/>
            <w:r w:rsidR="00DF2B48">
              <w:rPr>
                <w:b/>
              </w:rPr>
              <w:t>з</w:t>
            </w:r>
            <w:r w:rsidR="009C0197" w:rsidRPr="00504920">
              <w:rPr>
                <w:b/>
              </w:rPr>
              <w:t>.</w:t>
            </w:r>
            <w:r w:rsidR="00DF2B48">
              <w:rPr>
                <w:b/>
              </w:rPr>
              <w:t>е</w:t>
            </w:r>
            <w:proofErr w:type="spellEnd"/>
            <w:del w:id="246" w:author="Молчанова Алла Владиславовна" w:date="2023-05-04T10:44:00Z">
              <w:r w:rsidR="00DF2B48" w:rsidDel="001378E4">
                <w:rPr>
                  <w:b/>
                </w:rPr>
                <w:delText>/</w:delText>
              </w:r>
            </w:del>
            <w:ins w:id="247" w:author="Молчанова Алла Владиславовна" w:date="2023-05-04T10:44:00Z">
              <w:r w:rsidR="001378E4">
                <w:rPr>
                  <w:b/>
                </w:rPr>
                <w:t xml:space="preserve"> и </w:t>
              </w:r>
            </w:ins>
            <w:r w:rsidR="009C0197" w:rsidRPr="00504920">
              <w:rPr>
                <w:b/>
              </w:rPr>
              <w:t>1</w:t>
            </w:r>
            <w:r w:rsidR="006C4C98">
              <w:rPr>
                <w:b/>
              </w:rPr>
              <w:t>44</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2906613E" w14:textId="658E8BEC" w:rsidR="009C0197" w:rsidRPr="00504920" w:rsidRDefault="006C4C98" w:rsidP="00FD332B">
            <w:pPr>
              <w:widowControl w:val="0"/>
              <w:shd w:val="clear" w:color="auto" w:fill="FFFFFF"/>
              <w:jc w:val="center"/>
              <w:rPr>
                <w:b/>
              </w:rPr>
            </w:pPr>
            <w:del w:id="248" w:author="Молчанова Алла Владиславовна" w:date="2023-05-04T10:44:00Z">
              <w:r w:rsidDel="001378E4">
                <w:rPr>
                  <w:b/>
                </w:rPr>
                <w:delText>144</w:delText>
              </w:r>
              <w:r w:rsidR="00144E39" w:rsidDel="001378E4">
                <w:rPr>
                  <w:b/>
                </w:rPr>
                <w:delText>/</w:delText>
              </w:r>
            </w:del>
            <w:r w:rsidR="00144E39">
              <w:rPr>
                <w:b/>
              </w:rPr>
              <w:t>144</w:t>
            </w:r>
          </w:p>
        </w:tc>
      </w:tr>
      <w:tr w:rsidR="00144E39" w:rsidRPr="000A6F54" w14:paraId="3AEA37F4" w14:textId="77777777" w:rsidTr="00A06B7B">
        <w:trPr>
          <w:trHeight w:hRule="exact" w:val="329"/>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023A6B35" w14:textId="77777777" w:rsidR="00144E39" w:rsidRPr="000A6F54" w:rsidRDefault="00144E39" w:rsidP="00144E39">
            <w:pPr>
              <w:widowControl w:val="0"/>
              <w:shd w:val="clear" w:color="auto" w:fill="FFFFFF"/>
            </w:pPr>
            <w:r w:rsidRPr="000A6F54">
              <w:rPr>
                <w:b/>
                <w:bCs/>
                <w:i/>
                <w:iCs/>
              </w:rPr>
              <w:t>Контактная работа-Аудиторные занятия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162F89BA" w14:textId="5F921565" w:rsidR="00144E39" w:rsidRPr="00504920" w:rsidRDefault="00144E39" w:rsidP="00144E39">
            <w:pPr>
              <w:widowControl w:val="0"/>
              <w:shd w:val="clear" w:color="auto" w:fill="FFFFFF"/>
              <w:jc w:val="center"/>
              <w:rPr>
                <w:b/>
              </w:rPr>
            </w:pPr>
            <w:r>
              <w:rPr>
                <w:b/>
              </w:rPr>
              <w:t>50/32</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38C36443" w14:textId="12D768D1" w:rsidR="00144E39" w:rsidRPr="00504920" w:rsidRDefault="00144E39" w:rsidP="00144E39">
            <w:pPr>
              <w:widowControl w:val="0"/>
              <w:shd w:val="clear" w:color="auto" w:fill="FFFFFF"/>
              <w:jc w:val="center"/>
              <w:rPr>
                <w:b/>
              </w:rPr>
            </w:pPr>
            <w:r>
              <w:rPr>
                <w:b/>
              </w:rPr>
              <w:t>50/32</w:t>
            </w:r>
          </w:p>
        </w:tc>
      </w:tr>
      <w:tr w:rsidR="00144E39" w:rsidRPr="000A6F54" w14:paraId="4F042825" w14:textId="77777777" w:rsidTr="00A06B7B">
        <w:trPr>
          <w:trHeight w:hRule="exact" w:val="354"/>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46716EC5" w14:textId="77777777" w:rsidR="00144E39" w:rsidRPr="000A6F54" w:rsidRDefault="00144E39" w:rsidP="00144E39">
            <w:pPr>
              <w:widowControl w:val="0"/>
              <w:shd w:val="clear" w:color="auto" w:fill="FFFFFF"/>
            </w:pPr>
            <w:r w:rsidRPr="000A6F54">
              <w:rPr>
                <w:i/>
                <w:iCs/>
              </w:rPr>
              <w:t>Лекции</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08B36153" w14:textId="2DEC4DC8" w:rsidR="00144E39" w:rsidRPr="000A6F54" w:rsidRDefault="00144E39" w:rsidP="00144E39">
            <w:pPr>
              <w:widowControl w:val="0"/>
              <w:shd w:val="clear" w:color="auto" w:fill="FFFFFF"/>
              <w:jc w:val="center"/>
            </w:pPr>
            <w:r>
              <w:t>16/16</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64A953E3" w14:textId="44F6A316" w:rsidR="00144E39" w:rsidRPr="000A6F54" w:rsidRDefault="00144E39" w:rsidP="00144E39">
            <w:pPr>
              <w:widowControl w:val="0"/>
              <w:shd w:val="clear" w:color="auto" w:fill="FFFFFF"/>
              <w:jc w:val="center"/>
            </w:pPr>
            <w:r>
              <w:t>16/16</w:t>
            </w:r>
          </w:p>
        </w:tc>
      </w:tr>
      <w:tr w:rsidR="00144E39" w:rsidRPr="000A6F54" w14:paraId="6BABF7B3" w14:textId="77777777" w:rsidTr="00A06B7B">
        <w:trPr>
          <w:trHeight w:hRule="exact" w:val="482"/>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6D84F6DE" w14:textId="77777777" w:rsidR="00144E39" w:rsidRPr="000A6F54" w:rsidRDefault="00144E39" w:rsidP="00144E39">
            <w:pPr>
              <w:widowControl w:val="0"/>
              <w:tabs>
                <w:tab w:val="center" w:pos="4153"/>
                <w:tab w:val="right" w:pos="8306"/>
              </w:tabs>
              <w:autoSpaceDE w:val="0"/>
              <w:autoSpaceDN w:val="0"/>
              <w:adjustRightInd w:val="0"/>
              <w:rPr>
                <w:i/>
              </w:rPr>
            </w:pPr>
            <w:r w:rsidRPr="000A6F54">
              <w:rPr>
                <w:i/>
              </w:rPr>
              <w:t>Семинары, практические занятия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0FFA447" w14:textId="4889CED9" w:rsidR="00144E39" w:rsidRPr="000A6F54" w:rsidRDefault="00144E39" w:rsidP="00144E39">
            <w:pPr>
              <w:widowControl w:val="0"/>
              <w:shd w:val="clear" w:color="auto" w:fill="FFFFFF"/>
              <w:jc w:val="center"/>
            </w:pPr>
            <w:r>
              <w:t>34/16</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0A4DF490" w14:textId="3797D814" w:rsidR="00144E39" w:rsidRPr="000A6F54" w:rsidRDefault="00144E39" w:rsidP="00144E39">
            <w:pPr>
              <w:widowControl w:val="0"/>
              <w:shd w:val="clear" w:color="auto" w:fill="FFFFFF"/>
              <w:jc w:val="center"/>
            </w:pPr>
            <w:r>
              <w:t>34/16</w:t>
            </w:r>
          </w:p>
        </w:tc>
      </w:tr>
      <w:tr w:rsidR="00144E39" w:rsidRPr="000A6F54" w14:paraId="0DFA422D" w14:textId="77777777" w:rsidTr="00A06B7B">
        <w:trPr>
          <w:trHeight w:hRule="exact" w:val="401"/>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3F4A817E" w14:textId="77777777" w:rsidR="00144E39" w:rsidRPr="000A6F54" w:rsidRDefault="00144E39" w:rsidP="00144E39">
            <w:pPr>
              <w:widowControl w:val="0"/>
              <w:shd w:val="clear" w:color="auto" w:fill="FFFFFF"/>
              <w:ind w:left="19"/>
            </w:pPr>
            <w:r w:rsidRPr="000A6F54">
              <w:rPr>
                <w:b/>
                <w:bCs/>
                <w:i/>
                <w:iCs/>
              </w:rPr>
              <w:t>Самостоятельная работа</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856952B" w14:textId="1CEF38DA" w:rsidR="00144E39" w:rsidRPr="00504920" w:rsidRDefault="00144E39" w:rsidP="00144E39">
            <w:pPr>
              <w:widowControl w:val="0"/>
              <w:shd w:val="clear" w:color="auto" w:fill="FFFFFF"/>
              <w:jc w:val="center"/>
              <w:rPr>
                <w:b/>
              </w:rPr>
            </w:pPr>
            <w:r>
              <w:rPr>
                <w:b/>
              </w:rPr>
              <w:t>94/112</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1CA556A9" w14:textId="637FFA17" w:rsidR="00144E39" w:rsidRPr="00504920" w:rsidRDefault="00144E39" w:rsidP="00144E39">
            <w:pPr>
              <w:widowControl w:val="0"/>
              <w:shd w:val="clear" w:color="auto" w:fill="FFFFFF"/>
              <w:jc w:val="center"/>
              <w:rPr>
                <w:b/>
              </w:rPr>
            </w:pPr>
            <w:r>
              <w:rPr>
                <w:b/>
              </w:rPr>
              <w:t>94/112</w:t>
            </w:r>
          </w:p>
        </w:tc>
      </w:tr>
      <w:tr w:rsidR="009C0197" w:rsidRPr="000A6F54" w14:paraId="401DF879" w14:textId="77777777" w:rsidTr="00A06B7B">
        <w:trPr>
          <w:trHeight w:hRule="exact" w:val="454"/>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54C97557" w14:textId="77777777" w:rsidR="009C0197" w:rsidRPr="000A6F54" w:rsidRDefault="009C0197" w:rsidP="00FD332B">
            <w:pPr>
              <w:widowControl w:val="0"/>
              <w:shd w:val="clear" w:color="auto" w:fill="FFFFFF"/>
              <w:ind w:left="19"/>
              <w:rPr>
                <w:bCs/>
                <w:iCs/>
              </w:rPr>
            </w:pPr>
            <w:r w:rsidRPr="000A6F54">
              <w:rPr>
                <w:bCs/>
                <w:iCs/>
              </w:rPr>
              <w:t>Вид текущего контроля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4FA75EE6" w14:textId="77777777" w:rsidR="009C0197" w:rsidRPr="000A6F54" w:rsidRDefault="009C0197" w:rsidP="00FD332B">
            <w:pPr>
              <w:widowControl w:val="0"/>
              <w:shd w:val="clear" w:color="auto" w:fill="FFFFFF"/>
              <w:jc w:val="center"/>
            </w:pPr>
            <w:r>
              <w:t>контрольная работа</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62F084A7" w14:textId="77777777" w:rsidR="009C0197" w:rsidRPr="000A6F54" w:rsidRDefault="009C0197" w:rsidP="00FD332B">
            <w:pPr>
              <w:widowControl w:val="0"/>
              <w:shd w:val="clear" w:color="auto" w:fill="FFFFFF"/>
              <w:jc w:val="center"/>
            </w:pPr>
            <w:r>
              <w:t>контрольная работа</w:t>
            </w:r>
          </w:p>
        </w:tc>
      </w:tr>
      <w:tr w:rsidR="009C0197" w:rsidRPr="000A6F54" w14:paraId="6802EBF2" w14:textId="77777777" w:rsidTr="00A06B7B">
        <w:trPr>
          <w:trHeight w:hRule="exact" w:val="323"/>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58D212D2" w14:textId="77777777" w:rsidR="009C0197" w:rsidRPr="000A6F54" w:rsidRDefault="009C0197" w:rsidP="00FD332B">
            <w:pPr>
              <w:widowControl w:val="0"/>
              <w:shd w:val="clear" w:color="auto" w:fill="FFFFFF"/>
              <w:ind w:left="5"/>
            </w:pPr>
            <w:r w:rsidRPr="000A6F54">
              <w:rPr>
                <w:bCs/>
              </w:rPr>
              <w:t>Вид промежуточной аттестации</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0E28EC77" w14:textId="547187EE" w:rsidR="009C0197" w:rsidRPr="000A6F54" w:rsidRDefault="006C4C98" w:rsidP="00FD332B">
            <w:pPr>
              <w:widowControl w:val="0"/>
              <w:shd w:val="clear" w:color="auto" w:fill="FFFFFF"/>
              <w:jc w:val="center"/>
            </w:pPr>
            <w:r>
              <w:t>экзамен</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53045377" w14:textId="4215BDAC" w:rsidR="009C0197" w:rsidRPr="000A6F54" w:rsidRDefault="006C4C98" w:rsidP="00FD332B">
            <w:pPr>
              <w:widowControl w:val="0"/>
              <w:shd w:val="clear" w:color="auto" w:fill="FFFFFF"/>
              <w:jc w:val="center"/>
            </w:pPr>
            <w:r>
              <w:t>экзамен</w:t>
            </w:r>
          </w:p>
        </w:tc>
      </w:tr>
    </w:tbl>
    <w:p w14:paraId="53229C72" w14:textId="57DC2535" w:rsidR="00D16876" w:rsidRDefault="00D16876" w:rsidP="002F3612">
      <w:pPr>
        <w:ind w:firstLine="709"/>
        <w:jc w:val="both"/>
        <w:rPr>
          <w:b/>
          <w:bCs/>
          <w:sz w:val="28"/>
          <w:szCs w:val="28"/>
        </w:rPr>
      </w:pPr>
    </w:p>
    <w:p w14:paraId="338C45C2" w14:textId="77777777" w:rsidR="00A06B7B" w:rsidRDefault="00A06B7B" w:rsidP="002F3612">
      <w:pPr>
        <w:ind w:firstLine="709"/>
        <w:jc w:val="both"/>
        <w:rPr>
          <w:b/>
          <w:bCs/>
          <w:sz w:val="28"/>
          <w:szCs w:val="28"/>
        </w:rPr>
      </w:pPr>
    </w:p>
    <w:p w14:paraId="71D8B314" w14:textId="77777777" w:rsidR="00643D9A" w:rsidRDefault="00643D9A" w:rsidP="002F3612">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215AF529" w14:textId="77777777" w:rsidR="007934B0" w:rsidRDefault="007934B0" w:rsidP="002F3612">
      <w:pPr>
        <w:ind w:firstLine="709"/>
        <w:jc w:val="both"/>
        <w:rPr>
          <w:b/>
          <w:bCs/>
          <w:sz w:val="28"/>
          <w:szCs w:val="28"/>
        </w:rPr>
      </w:pPr>
    </w:p>
    <w:p w14:paraId="0CE954AC" w14:textId="77777777" w:rsidR="00CA5806" w:rsidRPr="000E77B1" w:rsidRDefault="00CA5806" w:rsidP="00CA5806">
      <w:pPr>
        <w:spacing w:line="360" w:lineRule="auto"/>
        <w:ind w:firstLine="709"/>
        <w:jc w:val="both"/>
        <w:rPr>
          <w:b/>
          <w:bCs/>
          <w:sz w:val="28"/>
          <w:szCs w:val="28"/>
        </w:rPr>
      </w:pPr>
      <w:r w:rsidRPr="000E77B1">
        <w:rPr>
          <w:b/>
          <w:bCs/>
          <w:sz w:val="28"/>
          <w:szCs w:val="28"/>
        </w:rPr>
        <w:t>5.1. Содержание дисциплины</w:t>
      </w:r>
    </w:p>
    <w:p w14:paraId="6E61F5DE" w14:textId="171FDEA7" w:rsidR="00CA5806" w:rsidRDefault="00CA5806" w:rsidP="00CA5806">
      <w:pPr>
        <w:spacing w:line="360" w:lineRule="auto"/>
        <w:ind w:firstLine="709"/>
        <w:jc w:val="both"/>
        <w:rPr>
          <w:b/>
          <w:sz w:val="28"/>
          <w:szCs w:val="28"/>
        </w:rPr>
      </w:pPr>
      <w:r w:rsidRPr="000E77B1">
        <w:rPr>
          <w:b/>
          <w:sz w:val="28"/>
          <w:szCs w:val="28"/>
        </w:rPr>
        <w:t>Тема 1.</w:t>
      </w:r>
      <w:r w:rsidR="009C1943">
        <w:rPr>
          <w:b/>
          <w:sz w:val="28"/>
          <w:szCs w:val="28"/>
        </w:rPr>
        <w:t xml:space="preserve"> Понятие</w:t>
      </w:r>
      <w:r w:rsidR="00720073">
        <w:rPr>
          <w:b/>
          <w:sz w:val="28"/>
          <w:szCs w:val="28"/>
        </w:rPr>
        <w:t xml:space="preserve"> и источники</w:t>
      </w:r>
      <w:r w:rsidR="009C1943">
        <w:rPr>
          <w:b/>
          <w:sz w:val="28"/>
          <w:szCs w:val="28"/>
        </w:rPr>
        <w:t xml:space="preserve"> конкурентного права.</w:t>
      </w:r>
    </w:p>
    <w:p w14:paraId="338B673D" w14:textId="039C6C09" w:rsidR="00720073" w:rsidRDefault="006E71ED" w:rsidP="008217C4">
      <w:pPr>
        <w:spacing w:line="360" w:lineRule="auto"/>
        <w:jc w:val="both"/>
        <w:rPr>
          <w:sz w:val="28"/>
          <w:szCs w:val="28"/>
        </w:rPr>
      </w:pPr>
      <w:r>
        <w:rPr>
          <w:sz w:val="28"/>
          <w:szCs w:val="28"/>
        </w:rPr>
        <w:t>Понятие товарного рынка и конкуренци</w:t>
      </w:r>
      <w:r w:rsidR="00FC2462">
        <w:rPr>
          <w:sz w:val="28"/>
          <w:szCs w:val="28"/>
        </w:rPr>
        <w:t>и</w:t>
      </w:r>
      <w:r>
        <w:rPr>
          <w:sz w:val="28"/>
          <w:szCs w:val="28"/>
        </w:rPr>
        <w:t>. Предмет регулирования конкурентного права. Метод регулирования правоотношений</w:t>
      </w:r>
      <w:r w:rsidR="008217C4">
        <w:rPr>
          <w:sz w:val="28"/>
          <w:szCs w:val="28"/>
        </w:rPr>
        <w:t>, входящих в предмет конкурентного права. Понятие и классификация принципов конкурентного права.</w:t>
      </w:r>
    </w:p>
    <w:p w14:paraId="391A8206" w14:textId="5A49A05D" w:rsidR="00221BA3" w:rsidRDefault="008217C4" w:rsidP="008217C4">
      <w:pPr>
        <w:spacing w:line="360" w:lineRule="auto"/>
        <w:jc w:val="both"/>
        <w:rPr>
          <w:sz w:val="28"/>
          <w:szCs w:val="28"/>
        </w:rPr>
      </w:pPr>
      <w:r>
        <w:rPr>
          <w:sz w:val="28"/>
          <w:szCs w:val="28"/>
        </w:rPr>
        <w:t>Понятие источников конкурентного права. Конституция Российской Федерации как правовая основа регулирования отношений в сфере защиты конкуренции. Международные акты как источники конкурентного права. Федеральные законы как источники конкурентного права. Подзаконные акты как источник</w:t>
      </w:r>
      <w:r w:rsidR="00221BA3">
        <w:rPr>
          <w:sz w:val="28"/>
          <w:szCs w:val="28"/>
        </w:rPr>
        <w:t>и конкурентного права. Роль</w:t>
      </w:r>
      <w:r w:rsidR="00FC2462">
        <w:rPr>
          <w:sz w:val="28"/>
          <w:szCs w:val="28"/>
        </w:rPr>
        <w:t xml:space="preserve"> </w:t>
      </w:r>
      <w:r w:rsidR="00221BA3">
        <w:rPr>
          <w:sz w:val="28"/>
          <w:szCs w:val="28"/>
        </w:rPr>
        <w:t xml:space="preserve">разъяснений </w:t>
      </w:r>
      <w:r w:rsidR="00AE2711">
        <w:rPr>
          <w:sz w:val="28"/>
          <w:szCs w:val="28"/>
        </w:rPr>
        <w:t xml:space="preserve">антимонопольного органа о применении </w:t>
      </w:r>
      <w:r w:rsidR="00221BA3">
        <w:rPr>
          <w:sz w:val="28"/>
          <w:szCs w:val="28"/>
        </w:rPr>
        <w:t>антимонопольного законодательства. Значение правоприменительной практики высших судебных органов в применении конкурентного права Российской Федерации.</w:t>
      </w:r>
    </w:p>
    <w:p w14:paraId="667784EF" w14:textId="77777777" w:rsidR="00801D3A" w:rsidRPr="008217C4" w:rsidRDefault="00801D3A" w:rsidP="008217C4">
      <w:pPr>
        <w:spacing w:line="360" w:lineRule="auto"/>
        <w:jc w:val="both"/>
        <w:rPr>
          <w:sz w:val="28"/>
          <w:szCs w:val="28"/>
        </w:rPr>
      </w:pPr>
    </w:p>
    <w:p w14:paraId="5AD4F66C" w14:textId="32A2D726" w:rsidR="009C1943" w:rsidRDefault="009C1943" w:rsidP="00CA5806">
      <w:pPr>
        <w:spacing w:line="360" w:lineRule="auto"/>
        <w:ind w:firstLine="709"/>
        <w:jc w:val="both"/>
        <w:rPr>
          <w:b/>
          <w:sz w:val="28"/>
          <w:szCs w:val="28"/>
        </w:rPr>
      </w:pPr>
      <w:r>
        <w:rPr>
          <w:b/>
          <w:sz w:val="28"/>
          <w:szCs w:val="28"/>
        </w:rPr>
        <w:lastRenderedPageBreak/>
        <w:t xml:space="preserve">Тема </w:t>
      </w:r>
      <w:r w:rsidR="000915FA">
        <w:rPr>
          <w:b/>
          <w:sz w:val="28"/>
          <w:szCs w:val="28"/>
        </w:rPr>
        <w:t>2</w:t>
      </w:r>
      <w:r>
        <w:rPr>
          <w:b/>
          <w:sz w:val="28"/>
          <w:szCs w:val="28"/>
        </w:rPr>
        <w:t xml:space="preserve">. Субъекты конкурентного права. </w:t>
      </w:r>
    </w:p>
    <w:p w14:paraId="406184CB" w14:textId="7B5E67DF" w:rsidR="00221BA3" w:rsidRPr="00221BA3" w:rsidRDefault="00221BA3" w:rsidP="00221BA3">
      <w:pPr>
        <w:spacing w:line="360" w:lineRule="auto"/>
        <w:jc w:val="both"/>
        <w:rPr>
          <w:sz w:val="28"/>
          <w:szCs w:val="28"/>
        </w:rPr>
      </w:pPr>
      <w:r>
        <w:rPr>
          <w:sz w:val="28"/>
          <w:szCs w:val="28"/>
        </w:rPr>
        <w:t>Понятие и общая характеристика субъектов конкурентного права. Виды субъектов конкурентного права. Хозяйствующий субъект и его правовой статус.</w:t>
      </w:r>
      <w:r w:rsidR="003E3FA2">
        <w:rPr>
          <w:sz w:val="28"/>
          <w:szCs w:val="28"/>
        </w:rPr>
        <w:t xml:space="preserve"> </w:t>
      </w:r>
      <w:r>
        <w:rPr>
          <w:sz w:val="28"/>
          <w:szCs w:val="28"/>
        </w:rPr>
        <w:t>Группа лица как особый субъект конкурентного права. Органы государственной и муниципальной власти как участники правоотношений, входящих в предмет конкурентного права. Антимонопольный орган как субъект конкурентного права.</w:t>
      </w:r>
    </w:p>
    <w:p w14:paraId="317B2591" w14:textId="117C4342" w:rsidR="00221BA3" w:rsidRDefault="009C1943" w:rsidP="00221BA3">
      <w:pPr>
        <w:spacing w:line="360" w:lineRule="auto"/>
        <w:ind w:firstLine="709"/>
        <w:jc w:val="both"/>
        <w:rPr>
          <w:b/>
          <w:sz w:val="28"/>
          <w:szCs w:val="28"/>
        </w:rPr>
      </w:pPr>
      <w:r>
        <w:rPr>
          <w:b/>
          <w:sz w:val="28"/>
          <w:szCs w:val="28"/>
        </w:rPr>
        <w:t xml:space="preserve">Тема </w:t>
      </w:r>
      <w:r w:rsidR="000915FA">
        <w:rPr>
          <w:b/>
          <w:sz w:val="28"/>
          <w:szCs w:val="28"/>
        </w:rPr>
        <w:t>3</w:t>
      </w:r>
      <w:r>
        <w:rPr>
          <w:b/>
          <w:sz w:val="28"/>
          <w:szCs w:val="28"/>
        </w:rPr>
        <w:t>. Доминирующее положение на товарном рынке.</w:t>
      </w:r>
    </w:p>
    <w:p w14:paraId="1C688422" w14:textId="6FC3E340" w:rsidR="00221BA3" w:rsidRPr="00477AB0" w:rsidRDefault="00221BA3" w:rsidP="00221BA3">
      <w:pPr>
        <w:spacing w:line="360" w:lineRule="auto"/>
        <w:jc w:val="both"/>
        <w:rPr>
          <w:sz w:val="28"/>
          <w:szCs w:val="28"/>
        </w:rPr>
      </w:pPr>
      <w:r>
        <w:rPr>
          <w:sz w:val="28"/>
          <w:szCs w:val="28"/>
        </w:rPr>
        <w:t xml:space="preserve">Понятие доминирующего положения и критерии установления доминирующего положения. Виды доминирующего положения хозяйствующего субъекта и особенности </w:t>
      </w:r>
      <w:r w:rsidR="009D508C">
        <w:rPr>
          <w:sz w:val="28"/>
          <w:szCs w:val="28"/>
        </w:rPr>
        <w:t xml:space="preserve">установления индивидуального и коллективного доминирования на товарном рынке. Особенности установления доминирующего положения у отдельных видов хозяйствующих субъектов. </w:t>
      </w:r>
      <w:r w:rsidR="00477AB0">
        <w:rPr>
          <w:sz w:val="28"/>
          <w:szCs w:val="28"/>
        </w:rPr>
        <w:t>Порядок установление доминирующего положения хозяйствующего субъекта.</w:t>
      </w:r>
    </w:p>
    <w:p w14:paraId="76CA4B36" w14:textId="45178388" w:rsidR="003E3FA2" w:rsidRDefault="009C1943" w:rsidP="003E3FA2">
      <w:pPr>
        <w:spacing w:line="360" w:lineRule="auto"/>
        <w:ind w:firstLine="709"/>
        <w:jc w:val="both"/>
        <w:rPr>
          <w:b/>
          <w:sz w:val="28"/>
          <w:szCs w:val="28"/>
        </w:rPr>
      </w:pPr>
      <w:r>
        <w:rPr>
          <w:b/>
          <w:sz w:val="28"/>
          <w:szCs w:val="28"/>
        </w:rPr>
        <w:t xml:space="preserve">Тема </w:t>
      </w:r>
      <w:r w:rsidR="000915FA">
        <w:rPr>
          <w:b/>
          <w:sz w:val="28"/>
          <w:szCs w:val="28"/>
        </w:rPr>
        <w:t>4</w:t>
      </w:r>
      <w:r>
        <w:rPr>
          <w:b/>
          <w:sz w:val="28"/>
          <w:szCs w:val="28"/>
        </w:rPr>
        <w:t>. Злоупотребление хозяйствующим субъекто</w:t>
      </w:r>
      <w:r w:rsidR="003E3FA2">
        <w:rPr>
          <w:b/>
          <w:sz w:val="28"/>
          <w:szCs w:val="28"/>
        </w:rPr>
        <w:t>м</w:t>
      </w:r>
      <w:r>
        <w:rPr>
          <w:b/>
          <w:sz w:val="28"/>
          <w:szCs w:val="28"/>
        </w:rPr>
        <w:t xml:space="preserve"> доминирующим положением.</w:t>
      </w:r>
    </w:p>
    <w:p w14:paraId="7EF4FD19" w14:textId="26BE44AD" w:rsidR="00477AB0" w:rsidRPr="00477AB0" w:rsidRDefault="00477AB0" w:rsidP="00477AB0">
      <w:pPr>
        <w:spacing w:line="360" w:lineRule="auto"/>
        <w:jc w:val="both"/>
        <w:rPr>
          <w:sz w:val="28"/>
          <w:szCs w:val="28"/>
        </w:rPr>
      </w:pPr>
      <w:r>
        <w:rPr>
          <w:sz w:val="28"/>
          <w:szCs w:val="28"/>
        </w:rPr>
        <w:t xml:space="preserve">Общая характеристика запрета злоупотребления хозяйствующим субъектом доминирующим положением. Классификация форм злоупотребления доминирующим положением. Монопольно высокая и монопольно низкая цена как форма злоупотребления хозяйствующим субъектом доминирующим положением. Отказ (уклонение) от заключения договора и навязывание невыгодных условий доминирующим субъектом. Создание дискриминационных условий как форма злоупотребления хозяйствующим субъектом </w:t>
      </w:r>
      <w:r w:rsidR="00E80284">
        <w:rPr>
          <w:sz w:val="28"/>
          <w:szCs w:val="28"/>
        </w:rPr>
        <w:t>доминирующим положением. Характеристика иных форм злоупотребления доминирующим положением. Критерии допустимости действий хозяйствующих субъектов, доминирующих на товарном рынке. 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w:t>
      </w:r>
    </w:p>
    <w:p w14:paraId="5C270AD8" w14:textId="3E313FE3" w:rsidR="00932530" w:rsidRDefault="00932530" w:rsidP="00CA5806">
      <w:pPr>
        <w:spacing w:line="360" w:lineRule="auto"/>
        <w:ind w:firstLine="709"/>
        <w:jc w:val="both"/>
        <w:rPr>
          <w:b/>
          <w:sz w:val="28"/>
          <w:szCs w:val="28"/>
        </w:rPr>
      </w:pPr>
      <w:r>
        <w:rPr>
          <w:b/>
          <w:sz w:val="28"/>
          <w:szCs w:val="28"/>
        </w:rPr>
        <w:t xml:space="preserve">Тема </w:t>
      </w:r>
      <w:r w:rsidR="000915FA">
        <w:rPr>
          <w:b/>
          <w:sz w:val="28"/>
          <w:szCs w:val="28"/>
        </w:rPr>
        <w:t>5</w:t>
      </w:r>
      <w:r>
        <w:rPr>
          <w:b/>
          <w:sz w:val="28"/>
          <w:szCs w:val="28"/>
        </w:rPr>
        <w:t xml:space="preserve">. </w:t>
      </w:r>
      <w:proofErr w:type="spellStart"/>
      <w:r w:rsidR="00442166">
        <w:rPr>
          <w:b/>
          <w:sz w:val="28"/>
          <w:szCs w:val="28"/>
        </w:rPr>
        <w:t>Антиконкурентные</w:t>
      </w:r>
      <w:proofErr w:type="spellEnd"/>
      <w:r>
        <w:rPr>
          <w:b/>
          <w:sz w:val="28"/>
          <w:szCs w:val="28"/>
        </w:rPr>
        <w:t xml:space="preserve"> соглашения</w:t>
      </w:r>
      <w:r w:rsidR="00E80284">
        <w:rPr>
          <w:b/>
          <w:sz w:val="28"/>
          <w:szCs w:val="28"/>
        </w:rPr>
        <w:t xml:space="preserve"> и согласованные действия</w:t>
      </w:r>
      <w:r>
        <w:rPr>
          <w:b/>
          <w:sz w:val="28"/>
          <w:szCs w:val="28"/>
        </w:rPr>
        <w:t>.</w:t>
      </w:r>
    </w:p>
    <w:p w14:paraId="3088EFA0" w14:textId="66D731FE" w:rsidR="00E80284" w:rsidRPr="00E80284" w:rsidRDefault="00E80284" w:rsidP="00E80284">
      <w:pPr>
        <w:spacing w:line="360" w:lineRule="auto"/>
        <w:jc w:val="both"/>
        <w:rPr>
          <w:sz w:val="28"/>
          <w:szCs w:val="28"/>
        </w:rPr>
      </w:pPr>
      <w:r>
        <w:rPr>
          <w:sz w:val="28"/>
          <w:szCs w:val="28"/>
        </w:rPr>
        <w:t xml:space="preserve">Классификация и виды </w:t>
      </w:r>
      <w:proofErr w:type="spellStart"/>
      <w:r w:rsidR="00442166">
        <w:rPr>
          <w:sz w:val="28"/>
          <w:szCs w:val="28"/>
        </w:rPr>
        <w:t>антиконкурентных</w:t>
      </w:r>
      <w:proofErr w:type="spellEnd"/>
      <w:r>
        <w:rPr>
          <w:sz w:val="28"/>
          <w:szCs w:val="28"/>
        </w:rPr>
        <w:t xml:space="preserve"> соглашений. Картель как наиболее опасная форма </w:t>
      </w:r>
      <w:proofErr w:type="spellStart"/>
      <w:r w:rsidR="00442166">
        <w:rPr>
          <w:sz w:val="28"/>
          <w:szCs w:val="28"/>
        </w:rPr>
        <w:t>антиконкурентных</w:t>
      </w:r>
      <w:proofErr w:type="spellEnd"/>
      <w:r>
        <w:rPr>
          <w:sz w:val="28"/>
          <w:szCs w:val="28"/>
        </w:rPr>
        <w:t xml:space="preserve"> соглашений. Вертикальные соглашения. Иные </w:t>
      </w:r>
      <w:r>
        <w:rPr>
          <w:sz w:val="28"/>
          <w:szCs w:val="28"/>
        </w:rPr>
        <w:lastRenderedPageBreak/>
        <w:t xml:space="preserve">соглашения, ограничивающие конкуренцию на товарном рынке. Координация экономической хозяйствующих субъектов. Согласованные действия хозяйствующих субъектов, ограничивающие конкуренцию. </w:t>
      </w:r>
      <w:r w:rsidR="00EF612A">
        <w:rPr>
          <w:sz w:val="28"/>
          <w:szCs w:val="28"/>
        </w:rPr>
        <w:t>Особенности добровольно</w:t>
      </w:r>
      <w:r w:rsidR="003E3FA2">
        <w:rPr>
          <w:sz w:val="28"/>
          <w:szCs w:val="28"/>
        </w:rPr>
        <w:t>го</w:t>
      </w:r>
      <w:r w:rsidR="00EF612A">
        <w:rPr>
          <w:sz w:val="28"/>
          <w:szCs w:val="28"/>
        </w:rPr>
        <w:t xml:space="preserve"> </w:t>
      </w:r>
      <w:r w:rsidR="003E3FA2">
        <w:rPr>
          <w:sz w:val="28"/>
          <w:szCs w:val="28"/>
        </w:rPr>
        <w:t xml:space="preserve">согласования </w:t>
      </w:r>
      <w:r w:rsidR="00EF612A">
        <w:rPr>
          <w:sz w:val="28"/>
          <w:szCs w:val="28"/>
        </w:rPr>
        <w:t>хозяйствующими субъектами проектов соглашений в антимонопольном органе.</w:t>
      </w:r>
    </w:p>
    <w:p w14:paraId="3BE74CC1" w14:textId="1E2742B4" w:rsidR="009775D8" w:rsidRPr="00A13CDC" w:rsidRDefault="009775D8" w:rsidP="005A5AEF">
      <w:pPr>
        <w:spacing w:line="360" w:lineRule="auto"/>
        <w:ind w:firstLine="708"/>
        <w:jc w:val="both"/>
        <w:rPr>
          <w:b/>
          <w:sz w:val="28"/>
          <w:szCs w:val="28"/>
        </w:rPr>
      </w:pPr>
      <w:r>
        <w:rPr>
          <w:b/>
          <w:sz w:val="28"/>
          <w:szCs w:val="28"/>
        </w:rPr>
        <w:t xml:space="preserve">Тема </w:t>
      </w:r>
      <w:r w:rsidR="000915FA">
        <w:rPr>
          <w:b/>
          <w:sz w:val="28"/>
          <w:szCs w:val="28"/>
        </w:rPr>
        <w:t>6</w:t>
      </w:r>
      <w:r>
        <w:rPr>
          <w:b/>
          <w:sz w:val="28"/>
          <w:szCs w:val="28"/>
        </w:rPr>
        <w:t>. Недобросовестная конкуренция.</w:t>
      </w:r>
    </w:p>
    <w:p w14:paraId="7C8AB07B" w14:textId="77777777" w:rsidR="00331662" w:rsidRDefault="00336A68" w:rsidP="00336A68">
      <w:pPr>
        <w:spacing w:line="360" w:lineRule="auto"/>
        <w:jc w:val="both"/>
        <w:rPr>
          <w:sz w:val="28"/>
          <w:szCs w:val="28"/>
        </w:rPr>
      </w:pPr>
      <w:r>
        <w:rPr>
          <w:sz w:val="28"/>
          <w:szCs w:val="28"/>
        </w:rPr>
        <w:t>Понятие и признаки недобросовестной конкуренции. Классификация форм недобросовестной конкуренции. Акты недобросовестной конкуренции, связанные с использованием информации. Недобросовестная конкуренция в сфере интеллектуальной собственности. Формы недобросовестной конкуренции, прямо не упомянутые в ан</w:t>
      </w:r>
      <w:r w:rsidR="00331662">
        <w:rPr>
          <w:sz w:val="28"/>
          <w:szCs w:val="28"/>
        </w:rPr>
        <w:t>тимонопольном законодательстве.</w:t>
      </w:r>
    </w:p>
    <w:p w14:paraId="6D0ED1D9" w14:textId="6FA14B07" w:rsidR="00230F51" w:rsidRPr="00331662" w:rsidRDefault="00230F51" w:rsidP="00331662">
      <w:pPr>
        <w:spacing w:line="360" w:lineRule="auto"/>
        <w:ind w:firstLine="709"/>
        <w:jc w:val="both"/>
        <w:rPr>
          <w:sz w:val="28"/>
          <w:szCs w:val="28"/>
        </w:rPr>
      </w:pPr>
      <w:r>
        <w:rPr>
          <w:b/>
          <w:sz w:val="28"/>
          <w:szCs w:val="28"/>
        </w:rPr>
        <w:t xml:space="preserve">Тема </w:t>
      </w:r>
      <w:r w:rsidR="000915FA">
        <w:rPr>
          <w:b/>
          <w:sz w:val="28"/>
          <w:szCs w:val="28"/>
        </w:rPr>
        <w:t>7</w:t>
      </w:r>
      <w:r>
        <w:rPr>
          <w:b/>
          <w:sz w:val="28"/>
          <w:szCs w:val="28"/>
        </w:rPr>
        <w:t>. Действия и соглашения органов власти, ограничивающие конкуренцию.</w:t>
      </w:r>
    </w:p>
    <w:p w14:paraId="5D1ECB6C" w14:textId="7793938C" w:rsidR="00336A68" w:rsidRDefault="00230F51" w:rsidP="00336A68">
      <w:pPr>
        <w:spacing w:line="360" w:lineRule="auto"/>
        <w:jc w:val="both"/>
        <w:rPr>
          <w:sz w:val="28"/>
          <w:szCs w:val="28"/>
        </w:rPr>
      </w:pPr>
      <w:r>
        <w:rPr>
          <w:sz w:val="28"/>
          <w:szCs w:val="28"/>
        </w:rPr>
        <w:t>Антимонопольные запреты и ограничения в отношении актов и действий (бездействия) органов власти. Ограничивающие конкуренцию акты, действия, соглашения и согласованные действия органов власти. Государственные и муниципальные преференции. Антимонопольные требования к созданию унитарных предприятий и осуществлению их деятельности.</w:t>
      </w:r>
    </w:p>
    <w:p w14:paraId="73905A44" w14:textId="5B350C78" w:rsidR="00B77619" w:rsidRDefault="00B77619" w:rsidP="00B77619">
      <w:pPr>
        <w:spacing w:line="360" w:lineRule="auto"/>
        <w:ind w:firstLine="708"/>
        <w:jc w:val="both"/>
        <w:rPr>
          <w:b/>
          <w:sz w:val="28"/>
          <w:szCs w:val="28"/>
        </w:rPr>
      </w:pPr>
      <w:r w:rsidRPr="00B77619">
        <w:rPr>
          <w:b/>
          <w:sz w:val="28"/>
          <w:szCs w:val="28"/>
        </w:rPr>
        <w:t xml:space="preserve">Тема </w:t>
      </w:r>
      <w:r w:rsidR="000915FA">
        <w:rPr>
          <w:b/>
          <w:sz w:val="28"/>
          <w:szCs w:val="28"/>
        </w:rPr>
        <w:t>8</w:t>
      </w:r>
      <w:r w:rsidRPr="00B77619">
        <w:rPr>
          <w:b/>
          <w:sz w:val="28"/>
          <w:szCs w:val="28"/>
        </w:rPr>
        <w:t>.</w:t>
      </w:r>
      <w:r>
        <w:rPr>
          <w:b/>
          <w:sz w:val="28"/>
          <w:szCs w:val="28"/>
        </w:rPr>
        <w:t xml:space="preserve"> </w:t>
      </w:r>
      <w:r w:rsidR="004C3CD4">
        <w:rPr>
          <w:b/>
          <w:sz w:val="28"/>
          <w:szCs w:val="28"/>
        </w:rPr>
        <w:t>Антимонопольные требования к торгам.</w:t>
      </w:r>
    </w:p>
    <w:p w14:paraId="6FB31BB8" w14:textId="792B8899" w:rsidR="004C3CD4" w:rsidRDefault="004C3CD4" w:rsidP="004C3CD4">
      <w:pPr>
        <w:spacing w:line="360" w:lineRule="auto"/>
        <w:jc w:val="both"/>
        <w:rPr>
          <w:sz w:val="28"/>
          <w:szCs w:val="28"/>
        </w:rPr>
      </w:pPr>
      <w:r>
        <w:rPr>
          <w:sz w:val="28"/>
          <w:szCs w:val="28"/>
        </w:rPr>
        <w:t>Понятие торгов и случаи обязательного проведения торгов в соответствии с законодательством Российской Федерации. Антимонопольные требования, предъявляемые к торгам и запросам котировок цен на товары. Особенности порядка заключения договоров в отношении государственного и муниципального имущества. Особенности закупок товаров, работ и услуг отдельными видами юридических лиц. Порядок рассмотрения антимонопольным органом жалоб на нарушении процедуры торгов и порядок заключения договоров.</w:t>
      </w:r>
    </w:p>
    <w:p w14:paraId="514B0DDB" w14:textId="3107F8B2" w:rsidR="004C3CD4" w:rsidRDefault="004C3CD4" w:rsidP="004C3CD4">
      <w:pPr>
        <w:spacing w:line="360" w:lineRule="auto"/>
        <w:ind w:firstLine="708"/>
        <w:jc w:val="both"/>
        <w:rPr>
          <w:b/>
          <w:sz w:val="28"/>
          <w:szCs w:val="28"/>
        </w:rPr>
      </w:pPr>
      <w:r>
        <w:rPr>
          <w:b/>
          <w:sz w:val="28"/>
          <w:szCs w:val="28"/>
        </w:rPr>
        <w:t xml:space="preserve">Тема </w:t>
      </w:r>
      <w:r w:rsidR="000915FA">
        <w:rPr>
          <w:b/>
          <w:sz w:val="28"/>
          <w:szCs w:val="28"/>
        </w:rPr>
        <w:t>9</w:t>
      </w:r>
      <w:r>
        <w:rPr>
          <w:b/>
          <w:sz w:val="28"/>
          <w:szCs w:val="28"/>
        </w:rPr>
        <w:t>. Антимонопольный контроль экономической концентрации.</w:t>
      </w:r>
    </w:p>
    <w:p w14:paraId="4A886915" w14:textId="3FA4D18E" w:rsidR="004C3CD4" w:rsidRDefault="004C3CD4" w:rsidP="004C3CD4">
      <w:pPr>
        <w:spacing w:line="360" w:lineRule="auto"/>
        <w:jc w:val="both"/>
        <w:rPr>
          <w:sz w:val="28"/>
          <w:szCs w:val="28"/>
        </w:rPr>
      </w:pPr>
      <w:r>
        <w:rPr>
          <w:sz w:val="28"/>
          <w:szCs w:val="28"/>
        </w:rPr>
        <w:t xml:space="preserve">Понятие экономической концентрации. Создание и реорганизация коммерческих организаций с предварительного согласия антимонопольного органа. </w:t>
      </w:r>
      <w:r w:rsidR="00265DA7">
        <w:rPr>
          <w:sz w:val="28"/>
          <w:szCs w:val="28"/>
        </w:rPr>
        <w:t xml:space="preserve">Сделки с акциями (долями), имуществом коммерческих организаций, правами в отношении </w:t>
      </w:r>
      <w:r w:rsidR="00265DA7">
        <w:rPr>
          <w:sz w:val="28"/>
          <w:szCs w:val="28"/>
        </w:rPr>
        <w:lastRenderedPageBreak/>
        <w:t xml:space="preserve">коммерческих организаций с предварительного согласия антимонопольного органа. Случаи, исключающие предварительный антимонопольный контроль экономической концентрации. Особенности контроля экономической концентрации с участием отдельных категорий хозяйствующих субъектов. Порядок подачи и рассмотрения ходатайств и уведомлений о совершении сделок </w:t>
      </w:r>
      <w:r w:rsidR="000915FA">
        <w:rPr>
          <w:sz w:val="28"/>
          <w:szCs w:val="28"/>
        </w:rPr>
        <w:t>(</w:t>
      </w:r>
      <w:r w:rsidR="00265DA7">
        <w:rPr>
          <w:sz w:val="28"/>
          <w:szCs w:val="28"/>
        </w:rPr>
        <w:t xml:space="preserve">иных действий), подлежащих государственному контролю и правовые последствия его </w:t>
      </w:r>
      <w:r w:rsidR="000915FA">
        <w:rPr>
          <w:sz w:val="28"/>
          <w:szCs w:val="28"/>
        </w:rPr>
        <w:t>нарушения.</w:t>
      </w:r>
    </w:p>
    <w:p w14:paraId="093F6F7B" w14:textId="59FED0ED" w:rsidR="00265DA7" w:rsidRDefault="00265DA7" w:rsidP="00442166">
      <w:pPr>
        <w:spacing w:line="360" w:lineRule="auto"/>
        <w:ind w:firstLine="708"/>
        <w:jc w:val="both"/>
        <w:rPr>
          <w:b/>
          <w:sz w:val="28"/>
          <w:szCs w:val="28"/>
        </w:rPr>
      </w:pPr>
      <w:r w:rsidRPr="00265DA7">
        <w:rPr>
          <w:b/>
          <w:sz w:val="28"/>
          <w:szCs w:val="28"/>
        </w:rPr>
        <w:t xml:space="preserve">Тема </w:t>
      </w:r>
      <w:r>
        <w:rPr>
          <w:b/>
          <w:sz w:val="28"/>
          <w:szCs w:val="28"/>
        </w:rPr>
        <w:t>1</w:t>
      </w:r>
      <w:r w:rsidR="000915FA">
        <w:rPr>
          <w:b/>
          <w:sz w:val="28"/>
          <w:szCs w:val="28"/>
        </w:rPr>
        <w:t>0</w:t>
      </w:r>
      <w:r>
        <w:rPr>
          <w:b/>
          <w:sz w:val="28"/>
          <w:szCs w:val="28"/>
        </w:rPr>
        <w:t>. Государственный контроль за соблюдением антимонопольного законодательства.</w:t>
      </w:r>
    </w:p>
    <w:p w14:paraId="49F1A00B" w14:textId="77777777" w:rsidR="00674B44" w:rsidRDefault="00265DA7" w:rsidP="004C3CD4">
      <w:pPr>
        <w:spacing w:line="360" w:lineRule="auto"/>
        <w:jc w:val="both"/>
        <w:rPr>
          <w:sz w:val="28"/>
          <w:szCs w:val="28"/>
        </w:rPr>
      </w:pPr>
      <w:r>
        <w:rPr>
          <w:sz w:val="28"/>
          <w:szCs w:val="28"/>
        </w:rPr>
        <w:t>Антимонопольный орган и его полномочия в сфере контроля за соблюдением антимонопольного законодательства. Проведение антимонопольны</w:t>
      </w:r>
      <w:r w:rsidR="00674B44">
        <w:rPr>
          <w:sz w:val="28"/>
          <w:szCs w:val="28"/>
        </w:rPr>
        <w:t xml:space="preserve">м органом проверок соблюдения антимонопольного законодательства. Правовые институты предупреждения и предостережения и их роль в антимонопольном регулировании. Порядок рассмотрения антимонопольным органом дел о нарушении антимонопольного законодательства. </w:t>
      </w:r>
    </w:p>
    <w:p w14:paraId="26143DCC" w14:textId="58CAE732" w:rsidR="00674B44" w:rsidRDefault="00674B44" w:rsidP="00442166">
      <w:pPr>
        <w:spacing w:line="360" w:lineRule="auto"/>
        <w:ind w:firstLine="708"/>
        <w:jc w:val="both"/>
        <w:rPr>
          <w:b/>
          <w:sz w:val="28"/>
          <w:szCs w:val="28"/>
        </w:rPr>
      </w:pPr>
      <w:r>
        <w:rPr>
          <w:b/>
          <w:sz w:val="28"/>
          <w:szCs w:val="28"/>
        </w:rPr>
        <w:t>Тема 1</w:t>
      </w:r>
      <w:r w:rsidR="005A5AEF">
        <w:rPr>
          <w:b/>
          <w:sz w:val="28"/>
          <w:szCs w:val="28"/>
        </w:rPr>
        <w:t>1</w:t>
      </w:r>
      <w:r>
        <w:rPr>
          <w:b/>
          <w:sz w:val="28"/>
          <w:szCs w:val="28"/>
        </w:rPr>
        <w:t>. Ответственность за нарушение антимонопольного законодательства.</w:t>
      </w:r>
    </w:p>
    <w:p w14:paraId="6AD3DFE4" w14:textId="40120C3C" w:rsidR="00265DA7" w:rsidRDefault="00674B44" w:rsidP="004C3CD4">
      <w:pPr>
        <w:spacing w:line="360" w:lineRule="auto"/>
        <w:jc w:val="both"/>
        <w:rPr>
          <w:sz w:val="28"/>
          <w:szCs w:val="28"/>
        </w:rPr>
      </w:pPr>
      <w:r>
        <w:rPr>
          <w:sz w:val="28"/>
          <w:szCs w:val="28"/>
        </w:rPr>
        <w:t xml:space="preserve">Понятие ответственности за нарушение антимонопольного законодательства. Гражданско-правовая ответственности за нарушение антимонопольного законодательства. Административная ответственность за нарушение антимонопольного законодательства. Уголовная ответственность за нарушение антимонопольного законодательства. </w:t>
      </w:r>
    </w:p>
    <w:p w14:paraId="0F6C32D1" w14:textId="1A11A410" w:rsidR="00674B44" w:rsidRPr="002E5B8B" w:rsidRDefault="00674B44" w:rsidP="00442166">
      <w:pPr>
        <w:spacing w:line="360" w:lineRule="auto"/>
        <w:ind w:firstLine="708"/>
        <w:jc w:val="both"/>
        <w:rPr>
          <w:b/>
          <w:sz w:val="28"/>
          <w:szCs w:val="28"/>
        </w:rPr>
      </w:pPr>
      <w:r w:rsidRPr="00674B44">
        <w:rPr>
          <w:b/>
          <w:sz w:val="28"/>
          <w:szCs w:val="28"/>
        </w:rPr>
        <w:t>Тема</w:t>
      </w:r>
      <w:r>
        <w:rPr>
          <w:sz w:val="28"/>
          <w:szCs w:val="28"/>
        </w:rPr>
        <w:t xml:space="preserve"> </w:t>
      </w:r>
      <w:r w:rsidRPr="00674B44">
        <w:rPr>
          <w:b/>
          <w:sz w:val="28"/>
          <w:szCs w:val="28"/>
        </w:rPr>
        <w:t>1</w:t>
      </w:r>
      <w:r w:rsidR="005A5AEF">
        <w:rPr>
          <w:b/>
          <w:sz w:val="28"/>
          <w:szCs w:val="28"/>
        </w:rPr>
        <w:t>2</w:t>
      </w:r>
      <w:r>
        <w:rPr>
          <w:b/>
          <w:sz w:val="28"/>
          <w:szCs w:val="28"/>
        </w:rPr>
        <w:t xml:space="preserve">. </w:t>
      </w:r>
      <w:r w:rsidR="00FB0DED">
        <w:rPr>
          <w:b/>
          <w:sz w:val="28"/>
          <w:szCs w:val="28"/>
        </w:rPr>
        <w:t>Антимонопольное регулирование в рамках Единого экономического пространства.</w:t>
      </w:r>
    </w:p>
    <w:p w14:paraId="1F5ED002" w14:textId="135E95F7" w:rsidR="00442166" w:rsidRPr="00442166" w:rsidRDefault="00FB0DED" w:rsidP="00442166">
      <w:pPr>
        <w:spacing w:line="360" w:lineRule="auto"/>
        <w:jc w:val="both"/>
        <w:rPr>
          <w:sz w:val="28"/>
          <w:szCs w:val="28"/>
        </w:rPr>
      </w:pPr>
      <w:r>
        <w:rPr>
          <w:sz w:val="28"/>
          <w:szCs w:val="28"/>
        </w:rPr>
        <w:t>Международные договоры в сфере защиты конкуренции: единые принципы и правила конкуренции. Правовой статус Евразийской экономической комиссии и её полномочия по пресечение нарушение единых правил конкуренции. Взаимодействие национальных антимонопольных органов</w:t>
      </w:r>
      <w:r w:rsidR="00442166">
        <w:rPr>
          <w:sz w:val="28"/>
          <w:szCs w:val="28"/>
        </w:rPr>
        <w:t xml:space="preserve"> государств-членов Евразийского экономического союза</w:t>
      </w:r>
      <w:r>
        <w:rPr>
          <w:sz w:val="28"/>
          <w:szCs w:val="28"/>
        </w:rPr>
        <w:t xml:space="preserve"> </w:t>
      </w:r>
      <w:r w:rsidR="00442166">
        <w:rPr>
          <w:sz w:val="28"/>
          <w:szCs w:val="28"/>
        </w:rPr>
        <w:t>и Евразийской экономической комиссии.</w:t>
      </w:r>
    </w:p>
    <w:p w14:paraId="3EA85051" w14:textId="77777777" w:rsidR="00A06B7B" w:rsidRPr="0025488C" w:rsidRDefault="00A06B7B" w:rsidP="00B473AE">
      <w:pPr>
        <w:widowControl w:val="0"/>
        <w:ind w:firstLine="709"/>
        <w:jc w:val="both"/>
        <w:rPr>
          <w:b/>
          <w:sz w:val="28"/>
          <w:szCs w:val="28"/>
        </w:rPr>
      </w:pPr>
    </w:p>
    <w:p w14:paraId="6641B403" w14:textId="77777777" w:rsidR="00614D79" w:rsidRPr="00CA5806" w:rsidRDefault="00614D79" w:rsidP="00B473AE">
      <w:pPr>
        <w:widowControl w:val="0"/>
        <w:ind w:firstLine="709"/>
        <w:jc w:val="both"/>
        <w:rPr>
          <w:b/>
          <w:sz w:val="28"/>
          <w:szCs w:val="28"/>
        </w:rPr>
      </w:pPr>
      <w:r w:rsidRPr="00CA5806">
        <w:rPr>
          <w:b/>
          <w:sz w:val="28"/>
          <w:szCs w:val="28"/>
        </w:rPr>
        <w:lastRenderedPageBreak/>
        <w:t>5.2. Учебно-тематический план</w:t>
      </w:r>
    </w:p>
    <w:p w14:paraId="00A720F4" w14:textId="420111A3" w:rsidR="00144E39" w:rsidRPr="00BE755E" w:rsidRDefault="00144E39" w:rsidP="00144E39">
      <w:pPr>
        <w:pStyle w:val="a4"/>
        <w:ind w:left="0"/>
        <w:jc w:val="center"/>
        <w:rPr>
          <w:b/>
          <w:sz w:val="28"/>
          <w:szCs w:val="28"/>
          <w:u w:val="single"/>
        </w:rPr>
      </w:pPr>
      <w:r w:rsidRPr="00BE755E">
        <w:rPr>
          <w:b/>
          <w:sz w:val="28"/>
          <w:szCs w:val="28"/>
          <w:u w:val="single"/>
        </w:rPr>
        <w:t>для очной / очно-заочной форм обучения</w:t>
      </w:r>
    </w:p>
    <w:p w14:paraId="01A3BA99" w14:textId="77777777" w:rsidR="00097339" w:rsidRDefault="00097339" w:rsidP="00B473AE">
      <w:pPr>
        <w:widowControl w:val="0"/>
        <w:ind w:firstLine="709"/>
        <w:jc w:val="both"/>
        <w:rPr>
          <w:b/>
          <w:sz w:val="28"/>
          <w:szCs w:val="28"/>
        </w:rPr>
      </w:pPr>
    </w:p>
    <w:tbl>
      <w:tblPr>
        <w:tblW w:w="10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850"/>
        <w:gridCol w:w="993"/>
        <w:gridCol w:w="992"/>
        <w:gridCol w:w="1276"/>
        <w:gridCol w:w="1135"/>
        <w:gridCol w:w="2548"/>
      </w:tblGrid>
      <w:tr w:rsidR="00D16876" w:rsidRPr="000A6F54" w14:paraId="5EE7463A" w14:textId="77777777" w:rsidTr="00DF2B48">
        <w:trPr>
          <w:jc w:val="center"/>
        </w:trPr>
        <w:tc>
          <w:tcPr>
            <w:tcW w:w="567" w:type="dxa"/>
            <w:vMerge w:val="restart"/>
            <w:shd w:val="clear" w:color="auto" w:fill="auto"/>
            <w:vAlign w:val="center"/>
          </w:tcPr>
          <w:p w14:paraId="013A3B74" w14:textId="77777777" w:rsidR="00D16876" w:rsidRPr="000A6F54" w:rsidRDefault="00D16876" w:rsidP="00FD332B">
            <w:pPr>
              <w:suppressAutoHyphens/>
              <w:jc w:val="center"/>
              <w:rPr>
                <w:b/>
              </w:rPr>
            </w:pPr>
            <w:r w:rsidRPr="000A6F54">
              <w:rPr>
                <w:b/>
              </w:rPr>
              <w:t>№ п/п</w:t>
            </w:r>
          </w:p>
        </w:tc>
        <w:tc>
          <w:tcPr>
            <w:tcW w:w="2410" w:type="dxa"/>
            <w:vMerge w:val="restart"/>
            <w:shd w:val="clear" w:color="auto" w:fill="auto"/>
            <w:vAlign w:val="center"/>
          </w:tcPr>
          <w:p w14:paraId="320789A4" w14:textId="77777777" w:rsidR="00D16876" w:rsidRPr="000A6F54" w:rsidRDefault="00D16876" w:rsidP="00FD332B">
            <w:pPr>
              <w:suppressAutoHyphens/>
              <w:jc w:val="center"/>
              <w:rPr>
                <w:b/>
              </w:rPr>
            </w:pPr>
            <w:r w:rsidRPr="000A6F54">
              <w:rPr>
                <w:b/>
              </w:rPr>
              <w:t>Наименование темы (раздела) дисциплины</w:t>
            </w:r>
          </w:p>
        </w:tc>
        <w:tc>
          <w:tcPr>
            <w:tcW w:w="5246" w:type="dxa"/>
            <w:gridSpan w:val="5"/>
            <w:shd w:val="clear" w:color="auto" w:fill="auto"/>
            <w:vAlign w:val="center"/>
          </w:tcPr>
          <w:p w14:paraId="663815E7" w14:textId="77777777" w:rsidR="00D16876" w:rsidRPr="000A6F54" w:rsidRDefault="00D16876" w:rsidP="00FD332B">
            <w:pPr>
              <w:suppressAutoHyphens/>
              <w:autoSpaceDE w:val="0"/>
              <w:autoSpaceDN w:val="0"/>
              <w:adjustRightInd w:val="0"/>
              <w:jc w:val="center"/>
            </w:pPr>
            <w:r w:rsidRPr="000A6F54">
              <w:rPr>
                <w:b/>
              </w:rPr>
              <w:t>Трудоёмкость в часах</w:t>
            </w:r>
          </w:p>
        </w:tc>
        <w:tc>
          <w:tcPr>
            <w:tcW w:w="2548" w:type="dxa"/>
            <w:vMerge w:val="restart"/>
            <w:vAlign w:val="center"/>
          </w:tcPr>
          <w:p w14:paraId="10AD2EC0" w14:textId="77777777" w:rsidR="00D16876" w:rsidRPr="000A6F54" w:rsidRDefault="00D16876" w:rsidP="00FD332B">
            <w:pPr>
              <w:suppressAutoHyphens/>
              <w:autoSpaceDE w:val="0"/>
              <w:autoSpaceDN w:val="0"/>
              <w:adjustRightInd w:val="0"/>
              <w:jc w:val="center"/>
              <w:rPr>
                <w:b/>
              </w:rPr>
            </w:pPr>
            <w:r w:rsidRPr="000A6F54">
              <w:rPr>
                <w:b/>
              </w:rPr>
              <w:t>Формы текущего контроля успеваемости</w:t>
            </w:r>
          </w:p>
        </w:tc>
      </w:tr>
      <w:tr w:rsidR="00D16876" w:rsidRPr="000A6F54" w14:paraId="6546528E" w14:textId="77777777" w:rsidTr="00DF2B48">
        <w:trPr>
          <w:trHeight w:val="327"/>
          <w:jc w:val="center"/>
        </w:trPr>
        <w:tc>
          <w:tcPr>
            <w:tcW w:w="567" w:type="dxa"/>
            <w:vMerge/>
            <w:shd w:val="clear" w:color="auto" w:fill="auto"/>
            <w:vAlign w:val="center"/>
          </w:tcPr>
          <w:p w14:paraId="697E0E09" w14:textId="77777777" w:rsidR="00D16876" w:rsidRPr="000A6F54" w:rsidRDefault="00D16876" w:rsidP="00FD332B">
            <w:pPr>
              <w:suppressAutoHyphens/>
              <w:spacing w:line="360" w:lineRule="auto"/>
              <w:jc w:val="center"/>
              <w:rPr>
                <w:b/>
              </w:rPr>
            </w:pPr>
          </w:p>
        </w:tc>
        <w:tc>
          <w:tcPr>
            <w:tcW w:w="2410" w:type="dxa"/>
            <w:vMerge/>
            <w:shd w:val="clear" w:color="auto" w:fill="auto"/>
            <w:vAlign w:val="center"/>
          </w:tcPr>
          <w:p w14:paraId="23ED6FD9" w14:textId="77777777" w:rsidR="00D16876" w:rsidRPr="000A6F54" w:rsidRDefault="00D16876" w:rsidP="00FD332B">
            <w:pPr>
              <w:suppressAutoHyphens/>
              <w:spacing w:line="360" w:lineRule="auto"/>
              <w:jc w:val="center"/>
              <w:rPr>
                <w:b/>
              </w:rPr>
            </w:pPr>
          </w:p>
        </w:tc>
        <w:tc>
          <w:tcPr>
            <w:tcW w:w="850" w:type="dxa"/>
            <w:vMerge w:val="restart"/>
            <w:shd w:val="clear" w:color="auto" w:fill="auto"/>
            <w:vAlign w:val="center"/>
          </w:tcPr>
          <w:p w14:paraId="66E8A5FB" w14:textId="77777777" w:rsidR="00D16876" w:rsidRPr="000A6F54" w:rsidRDefault="00D16876" w:rsidP="00FD332B">
            <w:pPr>
              <w:suppressAutoHyphens/>
              <w:autoSpaceDE w:val="0"/>
              <w:autoSpaceDN w:val="0"/>
              <w:adjustRightInd w:val="0"/>
              <w:ind w:right="-104"/>
              <w:jc w:val="center"/>
              <w:rPr>
                <w:b/>
              </w:rPr>
            </w:pPr>
            <w:r w:rsidRPr="000A6F54">
              <w:rPr>
                <w:b/>
              </w:rPr>
              <w:t>Всего</w:t>
            </w:r>
          </w:p>
        </w:tc>
        <w:tc>
          <w:tcPr>
            <w:tcW w:w="3261" w:type="dxa"/>
            <w:gridSpan w:val="3"/>
            <w:shd w:val="clear" w:color="auto" w:fill="auto"/>
            <w:vAlign w:val="center"/>
          </w:tcPr>
          <w:p w14:paraId="06347956" w14:textId="6FCFED05" w:rsidR="00D16876" w:rsidRPr="000A6F54" w:rsidRDefault="00DF2B48" w:rsidP="00FD332B">
            <w:pPr>
              <w:suppressAutoHyphens/>
              <w:autoSpaceDE w:val="0"/>
              <w:autoSpaceDN w:val="0"/>
              <w:adjustRightInd w:val="0"/>
              <w:jc w:val="center"/>
              <w:rPr>
                <w:b/>
              </w:rPr>
            </w:pPr>
            <w:r>
              <w:rPr>
                <w:b/>
              </w:rPr>
              <w:t xml:space="preserve">Контактная работа - </w:t>
            </w:r>
            <w:r w:rsidRPr="005532E3">
              <w:rPr>
                <w:b/>
              </w:rPr>
              <w:t>Аудиторная работа</w:t>
            </w:r>
          </w:p>
        </w:tc>
        <w:tc>
          <w:tcPr>
            <w:tcW w:w="1135" w:type="dxa"/>
            <w:vMerge w:val="restart"/>
            <w:vAlign w:val="center"/>
          </w:tcPr>
          <w:p w14:paraId="261F81FB" w14:textId="7DF32C34" w:rsidR="00D16876" w:rsidRPr="000A6F54" w:rsidRDefault="00D16876" w:rsidP="009A4CE0">
            <w:pPr>
              <w:suppressAutoHyphens/>
              <w:autoSpaceDE w:val="0"/>
              <w:autoSpaceDN w:val="0"/>
              <w:adjustRightInd w:val="0"/>
              <w:ind w:right="-105"/>
              <w:jc w:val="center"/>
              <w:rPr>
                <w:b/>
              </w:rPr>
            </w:pPr>
            <w:r w:rsidRPr="000A6F54">
              <w:rPr>
                <w:b/>
              </w:rPr>
              <w:t>Само</w:t>
            </w:r>
            <w:r w:rsidR="009A4CE0">
              <w:rPr>
                <w:b/>
              </w:rPr>
              <w:t>сто</w:t>
            </w:r>
            <w:r w:rsidRPr="000A6F54">
              <w:rPr>
                <w:b/>
              </w:rPr>
              <w:t>ятельная работа</w:t>
            </w:r>
          </w:p>
        </w:tc>
        <w:tc>
          <w:tcPr>
            <w:tcW w:w="2548" w:type="dxa"/>
            <w:vMerge/>
          </w:tcPr>
          <w:p w14:paraId="21CA3455" w14:textId="77777777" w:rsidR="00D16876" w:rsidRPr="000A6F54" w:rsidRDefault="00D16876" w:rsidP="00FD332B">
            <w:pPr>
              <w:suppressAutoHyphens/>
              <w:autoSpaceDE w:val="0"/>
              <w:autoSpaceDN w:val="0"/>
              <w:adjustRightInd w:val="0"/>
              <w:spacing w:line="360" w:lineRule="auto"/>
              <w:jc w:val="center"/>
              <w:rPr>
                <w:b/>
              </w:rPr>
            </w:pPr>
          </w:p>
        </w:tc>
      </w:tr>
      <w:tr w:rsidR="00DF2B48" w:rsidRPr="000A6F54" w14:paraId="23CB795E" w14:textId="77777777" w:rsidTr="00DF2B48">
        <w:trPr>
          <w:jc w:val="center"/>
        </w:trPr>
        <w:tc>
          <w:tcPr>
            <w:tcW w:w="567" w:type="dxa"/>
            <w:vMerge/>
            <w:shd w:val="clear" w:color="auto" w:fill="auto"/>
            <w:vAlign w:val="center"/>
          </w:tcPr>
          <w:p w14:paraId="55D9FBD5" w14:textId="77777777" w:rsidR="00DF2B48" w:rsidRPr="000A6F54" w:rsidRDefault="00DF2B48" w:rsidP="00D16876">
            <w:pPr>
              <w:suppressAutoHyphens/>
              <w:spacing w:line="360" w:lineRule="auto"/>
              <w:jc w:val="center"/>
              <w:rPr>
                <w:b/>
              </w:rPr>
            </w:pPr>
          </w:p>
        </w:tc>
        <w:tc>
          <w:tcPr>
            <w:tcW w:w="2410" w:type="dxa"/>
            <w:vMerge/>
            <w:shd w:val="clear" w:color="auto" w:fill="auto"/>
            <w:vAlign w:val="center"/>
          </w:tcPr>
          <w:p w14:paraId="269F09F3" w14:textId="77777777" w:rsidR="00DF2B48" w:rsidRPr="000A6F54" w:rsidRDefault="00DF2B48" w:rsidP="00D16876">
            <w:pPr>
              <w:suppressAutoHyphens/>
              <w:spacing w:line="360" w:lineRule="auto"/>
              <w:jc w:val="center"/>
              <w:rPr>
                <w:b/>
              </w:rPr>
            </w:pPr>
          </w:p>
        </w:tc>
        <w:tc>
          <w:tcPr>
            <w:tcW w:w="850" w:type="dxa"/>
            <w:vMerge/>
            <w:shd w:val="clear" w:color="auto" w:fill="auto"/>
            <w:vAlign w:val="center"/>
          </w:tcPr>
          <w:p w14:paraId="3E4D7483" w14:textId="77777777" w:rsidR="00DF2B48" w:rsidRPr="000A6F54" w:rsidRDefault="00DF2B48" w:rsidP="00D16876">
            <w:pPr>
              <w:suppressAutoHyphens/>
              <w:autoSpaceDE w:val="0"/>
              <w:autoSpaceDN w:val="0"/>
              <w:adjustRightInd w:val="0"/>
              <w:spacing w:line="360" w:lineRule="auto"/>
              <w:jc w:val="center"/>
            </w:pPr>
          </w:p>
        </w:tc>
        <w:tc>
          <w:tcPr>
            <w:tcW w:w="993" w:type="dxa"/>
            <w:shd w:val="clear" w:color="auto" w:fill="auto"/>
            <w:vAlign w:val="center"/>
          </w:tcPr>
          <w:p w14:paraId="3C7B9923" w14:textId="77777777" w:rsidR="00DF2B48" w:rsidRPr="008D1002" w:rsidRDefault="00DF2B48" w:rsidP="00D16876">
            <w:pPr>
              <w:widowControl w:val="0"/>
              <w:autoSpaceDE w:val="0"/>
              <w:autoSpaceDN w:val="0"/>
              <w:adjustRightInd w:val="0"/>
              <w:jc w:val="both"/>
              <w:rPr>
                <w:sz w:val="22"/>
                <w:szCs w:val="22"/>
                <w:lang w:eastAsia="en-US"/>
              </w:rPr>
            </w:pPr>
            <w:r w:rsidRPr="00422478">
              <w:rPr>
                <w:sz w:val="22"/>
                <w:szCs w:val="22"/>
              </w:rPr>
              <w:t xml:space="preserve">Общая, в </w:t>
            </w:r>
            <w:proofErr w:type="spellStart"/>
            <w:r w:rsidRPr="00422478">
              <w:rPr>
                <w:sz w:val="22"/>
                <w:szCs w:val="22"/>
              </w:rPr>
              <w:t>т.ч</w:t>
            </w:r>
            <w:proofErr w:type="spellEnd"/>
            <w:r w:rsidRPr="00422478">
              <w:rPr>
                <w:sz w:val="22"/>
                <w:szCs w:val="22"/>
              </w:rPr>
              <w:t>.:</w:t>
            </w:r>
          </w:p>
        </w:tc>
        <w:tc>
          <w:tcPr>
            <w:tcW w:w="992" w:type="dxa"/>
            <w:shd w:val="clear" w:color="auto" w:fill="auto"/>
            <w:vAlign w:val="center"/>
          </w:tcPr>
          <w:p w14:paraId="6CAE9B7E" w14:textId="77777777" w:rsidR="00DF2B48" w:rsidRPr="008D1002" w:rsidRDefault="00DF2B48" w:rsidP="00D16876">
            <w:pPr>
              <w:widowControl w:val="0"/>
              <w:autoSpaceDE w:val="0"/>
              <w:autoSpaceDN w:val="0"/>
              <w:adjustRightInd w:val="0"/>
              <w:jc w:val="center"/>
              <w:rPr>
                <w:sz w:val="22"/>
                <w:szCs w:val="22"/>
                <w:lang w:eastAsia="en-US"/>
              </w:rPr>
            </w:pPr>
            <w:r w:rsidRPr="008D1002">
              <w:rPr>
                <w:sz w:val="22"/>
                <w:szCs w:val="22"/>
                <w:lang w:eastAsia="en-US"/>
              </w:rPr>
              <w:t>Лекции</w:t>
            </w:r>
          </w:p>
        </w:tc>
        <w:tc>
          <w:tcPr>
            <w:tcW w:w="1276" w:type="dxa"/>
            <w:shd w:val="clear" w:color="auto" w:fill="auto"/>
            <w:vAlign w:val="center"/>
          </w:tcPr>
          <w:p w14:paraId="13C4F7CB" w14:textId="1D267FE2" w:rsidR="00DF2B48" w:rsidRPr="008D1002" w:rsidRDefault="00DF2B48" w:rsidP="00D16876">
            <w:pPr>
              <w:widowControl w:val="0"/>
              <w:autoSpaceDE w:val="0"/>
              <w:autoSpaceDN w:val="0"/>
              <w:adjustRightInd w:val="0"/>
              <w:jc w:val="center"/>
              <w:rPr>
                <w:sz w:val="22"/>
                <w:szCs w:val="22"/>
                <w:lang w:eastAsia="en-US"/>
              </w:rPr>
            </w:pPr>
            <w:r w:rsidRPr="00422478">
              <w:rPr>
                <w:sz w:val="22"/>
                <w:szCs w:val="22"/>
              </w:rPr>
              <w:t>Семинары, практические занятия</w:t>
            </w:r>
          </w:p>
        </w:tc>
        <w:tc>
          <w:tcPr>
            <w:tcW w:w="1135" w:type="dxa"/>
            <w:vMerge/>
            <w:vAlign w:val="center"/>
          </w:tcPr>
          <w:p w14:paraId="0662EE62" w14:textId="77777777" w:rsidR="00DF2B48" w:rsidRPr="000A6F54" w:rsidRDefault="00DF2B48" w:rsidP="00D16876">
            <w:pPr>
              <w:suppressAutoHyphens/>
              <w:spacing w:line="360" w:lineRule="auto"/>
              <w:jc w:val="center"/>
              <w:rPr>
                <w:b/>
                <w:sz w:val="28"/>
                <w:szCs w:val="28"/>
              </w:rPr>
            </w:pPr>
          </w:p>
        </w:tc>
        <w:tc>
          <w:tcPr>
            <w:tcW w:w="2548" w:type="dxa"/>
            <w:vMerge/>
          </w:tcPr>
          <w:p w14:paraId="1C5FD718" w14:textId="77777777" w:rsidR="00DF2B48" w:rsidRPr="000A6F54" w:rsidRDefault="00DF2B48" w:rsidP="00D16876">
            <w:pPr>
              <w:suppressAutoHyphens/>
              <w:spacing w:line="360" w:lineRule="auto"/>
              <w:jc w:val="center"/>
              <w:rPr>
                <w:b/>
                <w:sz w:val="28"/>
                <w:szCs w:val="28"/>
              </w:rPr>
            </w:pPr>
          </w:p>
        </w:tc>
      </w:tr>
      <w:tr w:rsidR="00541E48" w:rsidRPr="000A6F54" w14:paraId="5E511969" w14:textId="77777777" w:rsidTr="00DF2B48">
        <w:trPr>
          <w:trHeight w:val="1056"/>
          <w:jc w:val="center"/>
        </w:trPr>
        <w:tc>
          <w:tcPr>
            <w:tcW w:w="567" w:type="dxa"/>
            <w:shd w:val="clear" w:color="auto" w:fill="auto"/>
          </w:tcPr>
          <w:p w14:paraId="4FFBCB79" w14:textId="77777777" w:rsidR="00541E48" w:rsidRPr="000A6F54" w:rsidRDefault="00541E48" w:rsidP="00541E48">
            <w:pPr>
              <w:autoSpaceDE w:val="0"/>
              <w:autoSpaceDN w:val="0"/>
              <w:adjustRightInd w:val="0"/>
              <w:jc w:val="center"/>
              <w:rPr>
                <w:lang w:val="en-US"/>
              </w:rPr>
            </w:pPr>
            <w:r w:rsidRPr="000A6F54">
              <w:rPr>
                <w:lang w:val="en-US"/>
              </w:rPr>
              <w:t>1</w:t>
            </w:r>
          </w:p>
        </w:tc>
        <w:tc>
          <w:tcPr>
            <w:tcW w:w="2410" w:type="dxa"/>
            <w:shd w:val="clear" w:color="auto" w:fill="auto"/>
          </w:tcPr>
          <w:p w14:paraId="09B9CB9F" w14:textId="7E124744" w:rsidR="00541E48" w:rsidRPr="004502E6" w:rsidRDefault="00541E48" w:rsidP="00541E48">
            <w:pPr>
              <w:jc w:val="both"/>
            </w:pPr>
            <w:r w:rsidRPr="004502E6">
              <w:t>Понятие и источники конкурентного права.</w:t>
            </w:r>
          </w:p>
        </w:tc>
        <w:tc>
          <w:tcPr>
            <w:tcW w:w="850" w:type="dxa"/>
            <w:shd w:val="clear" w:color="auto" w:fill="auto"/>
            <w:vAlign w:val="center"/>
          </w:tcPr>
          <w:p w14:paraId="37C548B6" w14:textId="4AD1FB22" w:rsidR="00541E48" w:rsidRPr="000A6F54" w:rsidRDefault="00591BD2" w:rsidP="00541E48">
            <w:pPr>
              <w:autoSpaceDE w:val="0"/>
              <w:autoSpaceDN w:val="0"/>
              <w:adjustRightInd w:val="0"/>
              <w:jc w:val="center"/>
            </w:pPr>
            <w:r>
              <w:rPr>
                <w:lang w:val="en-US"/>
              </w:rPr>
              <w:t>11/10</w:t>
            </w:r>
          </w:p>
        </w:tc>
        <w:tc>
          <w:tcPr>
            <w:tcW w:w="993" w:type="dxa"/>
            <w:shd w:val="clear" w:color="auto" w:fill="auto"/>
            <w:vAlign w:val="center"/>
          </w:tcPr>
          <w:p w14:paraId="26833F91" w14:textId="5843D2DB" w:rsidR="00541E48" w:rsidRPr="00591BD2" w:rsidRDefault="00591BD2" w:rsidP="00541E48">
            <w:pPr>
              <w:autoSpaceDE w:val="0"/>
              <w:autoSpaceDN w:val="0"/>
              <w:adjustRightInd w:val="0"/>
              <w:jc w:val="center"/>
              <w:rPr>
                <w:lang w:val="en-US"/>
              </w:rPr>
            </w:pPr>
            <w:r>
              <w:rPr>
                <w:lang w:val="en-US"/>
              </w:rPr>
              <w:t>3/2</w:t>
            </w:r>
          </w:p>
        </w:tc>
        <w:tc>
          <w:tcPr>
            <w:tcW w:w="992" w:type="dxa"/>
            <w:shd w:val="clear" w:color="auto" w:fill="auto"/>
            <w:vAlign w:val="center"/>
          </w:tcPr>
          <w:p w14:paraId="142A622A" w14:textId="3C6E198E" w:rsidR="00541E48" w:rsidRPr="006E6CD5" w:rsidRDefault="006E6CD5" w:rsidP="00541E48">
            <w:pPr>
              <w:autoSpaceDE w:val="0"/>
              <w:autoSpaceDN w:val="0"/>
              <w:adjustRightInd w:val="0"/>
              <w:jc w:val="center"/>
              <w:rPr>
                <w:lang w:val="en-US"/>
              </w:rPr>
            </w:pPr>
            <w:r>
              <w:rPr>
                <w:lang w:val="en-US"/>
              </w:rPr>
              <w:t>1</w:t>
            </w:r>
            <w:r w:rsidR="009B16A6">
              <w:rPr>
                <w:lang w:val="en-US"/>
              </w:rPr>
              <w:t>/1</w:t>
            </w:r>
          </w:p>
        </w:tc>
        <w:tc>
          <w:tcPr>
            <w:tcW w:w="1276" w:type="dxa"/>
            <w:shd w:val="clear" w:color="auto" w:fill="auto"/>
            <w:vAlign w:val="center"/>
          </w:tcPr>
          <w:p w14:paraId="0080F4AE" w14:textId="0FC6C548" w:rsidR="00541E48" w:rsidRPr="003163BD" w:rsidRDefault="00541E48" w:rsidP="00541E48">
            <w:pPr>
              <w:autoSpaceDE w:val="0"/>
              <w:autoSpaceDN w:val="0"/>
              <w:adjustRightInd w:val="0"/>
              <w:jc w:val="center"/>
              <w:rPr>
                <w:lang w:val="en-US"/>
              </w:rPr>
            </w:pPr>
            <w:r>
              <w:t>2</w:t>
            </w:r>
            <w:r w:rsidR="003163BD">
              <w:rPr>
                <w:lang w:val="en-US"/>
              </w:rPr>
              <w:t>/1</w:t>
            </w:r>
          </w:p>
        </w:tc>
        <w:tc>
          <w:tcPr>
            <w:tcW w:w="1135" w:type="dxa"/>
            <w:vAlign w:val="center"/>
          </w:tcPr>
          <w:p w14:paraId="6E376763" w14:textId="7E5BF5A4" w:rsidR="00541E48" w:rsidRPr="00007D67" w:rsidRDefault="00007D67" w:rsidP="00541E48">
            <w:pPr>
              <w:autoSpaceDE w:val="0"/>
              <w:autoSpaceDN w:val="0"/>
              <w:adjustRightInd w:val="0"/>
              <w:jc w:val="center"/>
              <w:rPr>
                <w:lang w:val="en-US"/>
              </w:rPr>
            </w:pPr>
            <w:r>
              <w:rPr>
                <w:lang w:val="en-US"/>
              </w:rPr>
              <w:t>8/8</w:t>
            </w:r>
          </w:p>
        </w:tc>
        <w:tc>
          <w:tcPr>
            <w:tcW w:w="2548" w:type="dxa"/>
          </w:tcPr>
          <w:p w14:paraId="5A5335AB"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5E86394D" w14:textId="453ED82F"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тестирование</w:t>
            </w:r>
          </w:p>
        </w:tc>
      </w:tr>
      <w:tr w:rsidR="00541E48" w:rsidRPr="000A6F54" w14:paraId="38D05EF0" w14:textId="77777777" w:rsidTr="00DF2B48">
        <w:trPr>
          <w:trHeight w:val="1056"/>
          <w:jc w:val="center"/>
        </w:trPr>
        <w:tc>
          <w:tcPr>
            <w:tcW w:w="567" w:type="dxa"/>
            <w:shd w:val="clear" w:color="auto" w:fill="auto"/>
          </w:tcPr>
          <w:p w14:paraId="6848B433" w14:textId="77777777" w:rsidR="00541E48" w:rsidRPr="00D16876" w:rsidRDefault="00541E48" w:rsidP="00541E48">
            <w:pPr>
              <w:autoSpaceDE w:val="0"/>
              <w:autoSpaceDN w:val="0"/>
              <w:adjustRightInd w:val="0"/>
              <w:jc w:val="center"/>
            </w:pPr>
            <w:r>
              <w:t>2</w:t>
            </w:r>
          </w:p>
        </w:tc>
        <w:tc>
          <w:tcPr>
            <w:tcW w:w="2410" w:type="dxa"/>
            <w:shd w:val="clear" w:color="auto" w:fill="auto"/>
          </w:tcPr>
          <w:p w14:paraId="4835E750" w14:textId="15A2A1D0" w:rsidR="00541E48" w:rsidRPr="00E147A2" w:rsidRDefault="00541E48" w:rsidP="00541E48">
            <w:pPr>
              <w:rPr>
                <w:rFonts w:eastAsia="Calibri"/>
                <w:lang w:eastAsia="en-US"/>
              </w:rPr>
            </w:pPr>
            <w:r w:rsidRPr="00141944">
              <w:rPr>
                <w:rFonts w:eastAsia="Calibri"/>
                <w:lang w:eastAsia="en-US"/>
              </w:rPr>
              <w:t>Субъекты конкурентного права.</w:t>
            </w:r>
          </w:p>
        </w:tc>
        <w:tc>
          <w:tcPr>
            <w:tcW w:w="850" w:type="dxa"/>
            <w:shd w:val="clear" w:color="auto" w:fill="auto"/>
            <w:vAlign w:val="center"/>
          </w:tcPr>
          <w:p w14:paraId="56F7B949" w14:textId="7A40B909" w:rsidR="00541E48" w:rsidRPr="00C2494E" w:rsidRDefault="00C2494E" w:rsidP="00541E48">
            <w:pPr>
              <w:autoSpaceDE w:val="0"/>
              <w:autoSpaceDN w:val="0"/>
              <w:adjustRightInd w:val="0"/>
              <w:jc w:val="center"/>
              <w:rPr>
                <w:lang w:val="en-US"/>
              </w:rPr>
            </w:pPr>
            <w:r>
              <w:rPr>
                <w:lang w:val="en-US"/>
              </w:rPr>
              <w:t>11/</w:t>
            </w:r>
            <w:r w:rsidR="00B61A9F">
              <w:rPr>
                <w:lang w:val="en-US"/>
              </w:rPr>
              <w:t>12</w:t>
            </w:r>
          </w:p>
        </w:tc>
        <w:tc>
          <w:tcPr>
            <w:tcW w:w="993" w:type="dxa"/>
            <w:shd w:val="clear" w:color="auto" w:fill="auto"/>
            <w:vAlign w:val="center"/>
          </w:tcPr>
          <w:p w14:paraId="788BFB76" w14:textId="5169DD29" w:rsidR="00541E48" w:rsidRPr="00591BD2" w:rsidRDefault="00591BD2" w:rsidP="00541E48">
            <w:pPr>
              <w:autoSpaceDE w:val="0"/>
              <w:autoSpaceDN w:val="0"/>
              <w:adjustRightInd w:val="0"/>
              <w:jc w:val="center"/>
              <w:rPr>
                <w:lang w:val="en-US"/>
              </w:rPr>
            </w:pPr>
            <w:r>
              <w:rPr>
                <w:lang w:val="en-US"/>
              </w:rPr>
              <w:t>3/2</w:t>
            </w:r>
          </w:p>
        </w:tc>
        <w:tc>
          <w:tcPr>
            <w:tcW w:w="992" w:type="dxa"/>
            <w:shd w:val="clear" w:color="auto" w:fill="auto"/>
            <w:vAlign w:val="center"/>
          </w:tcPr>
          <w:p w14:paraId="2D3AC4D2" w14:textId="6A413A67" w:rsidR="00541E48" w:rsidRPr="006E6CD5" w:rsidRDefault="006E6CD5" w:rsidP="00541E48">
            <w:pPr>
              <w:autoSpaceDE w:val="0"/>
              <w:autoSpaceDN w:val="0"/>
              <w:adjustRightInd w:val="0"/>
              <w:jc w:val="center"/>
              <w:rPr>
                <w:lang w:val="en-US"/>
              </w:rPr>
            </w:pPr>
            <w:r>
              <w:rPr>
                <w:lang w:val="en-US"/>
              </w:rPr>
              <w:t>1</w:t>
            </w:r>
            <w:r w:rsidR="009B16A6">
              <w:rPr>
                <w:lang w:val="en-US"/>
              </w:rPr>
              <w:t>/1</w:t>
            </w:r>
          </w:p>
        </w:tc>
        <w:tc>
          <w:tcPr>
            <w:tcW w:w="1276" w:type="dxa"/>
            <w:shd w:val="clear" w:color="auto" w:fill="auto"/>
            <w:vAlign w:val="center"/>
          </w:tcPr>
          <w:p w14:paraId="2DC28D99" w14:textId="578B0CE8" w:rsidR="00541E48" w:rsidRPr="003163BD" w:rsidRDefault="00541E48" w:rsidP="00541E48">
            <w:pPr>
              <w:autoSpaceDE w:val="0"/>
              <w:autoSpaceDN w:val="0"/>
              <w:adjustRightInd w:val="0"/>
              <w:jc w:val="center"/>
              <w:rPr>
                <w:lang w:val="en-US"/>
              </w:rPr>
            </w:pPr>
            <w:r>
              <w:t>2</w:t>
            </w:r>
            <w:r w:rsidR="003163BD">
              <w:rPr>
                <w:lang w:val="en-US"/>
              </w:rPr>
              <w:t>/1</w:t>
            </w:r>
          </w:p>
        </w:tc>
        <w:tc>
          <w:tcPr>
            <w:tcW w:w="1135" w:type="dxa"/>
            <w:vAlign w:val="center"/>
          </w:tcPr>
          <w:p w14:paraId="1BBEE167" w14:textId="706FB1B5" w:rsidR="00541E48" w:rsidRPr="00007D67" w:rsidRDefault="00007D67" w:rsidP="00541E48">
            <w:pPr>
              <w:autoSpaceDE w:val="0"/>
              <w:autoSpaceDN w:val="0"/>
              <w:adjustRightInd w:val="0"/>
              <w:jc w:val="center"/>
              <w:rPr>
                <w:lang w:val="en-US"/>
              </w:rPr>
            </w:pPr>
            <w:r>
              <w:rPr>
                <w:lang w:val="en-US"/>
              </w:rPr>
              <w:t>8/10</w:t>
            </w:r>
          </w:p>
        </w:tc>
        <w:tc>
          <w:tcPr>
            <w:tcW w:w="2548" w:type="dxa"/>
          </w:tcPr>
          <w:p w14:paraId="4DB939A1"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w:t>
            </w:r>
          </w:p>
          <w:p w14:paraId="04D9F673" w14:textId="0E455615"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устные ответы, решение задач, </w:t>
            </w:r>
          </w:p>
        </w:tc>
      </w:tr>
      <w:tr w:rsidR="00541E48" w:rsidRPr="000A6F54" w14:paraId="02928DD8" w14:textId="77777777" w:rsidTr="00DF2B48">
        <w:trPr>
          <w:trHeight w:val="1056"/>
          <w:jc w:val="center"/>
        </w:trPr>
        <w:tc>
          <w:tcPr>
            <w:tcW w:w="567" w:type="dxa"/>
            <w:shd w:val="clear" w:color="auto" w:fill="auto"/>
          </w:tcPr>
          <w:p w14:paraId="1A3093F6" w14:textId="4926903B" w:rsidR="00541E48" w:rsidRDefault="00541E48" w:rsidP="00541E48">
            <w:pPr>
              <w:autoSpaceDE w:val="0"/>
              <w:autoSpaceDN w:val="0"/>
              <w:adjustRightInd w:val="0"/>
              <w:jc w:val="center"/>
            </w:pPr>
            <w:r>
              <w:t>3</w:t>
            </w:r>
          </w:p>
        </w:tc>
        <w:tc>
          <w:tcPr>
            <w:tcW w:w="2410" w:type="dxa"/>
            <w:shd w:val="clear" w:color="auto" w:fill="auto"/>
          </w:tcPr>
          <w:p w14:paraId="54A9112B" w14:textId="5FDA2976" w:rsidR="00541E48" w:rsidRDefault="00541E48" w:rsidP="00541E48">
            <w:pPr>
              <w:rPr>
                <w:rFonts w:eastAsia="Calibri"/>
                <w:lang w:eastAsia="en-US"/>
              </w:rPr>
            </w:pPr>
            <w:r w:rsidRPr="00141944">
              <w:rPr>
                <w:rFonts w:eastAsia="Calibri"/>
                <w:lang w:eastAsia="en-US"/>
              </w:rPr>
              <w:t>Доминирующее положение на товарном рынке.</w:t>
            </w:r>
          </w:p>
        </w:tc>
        <w:tc>
          <w:tcPr>
            <w:tcW w:w="850" w:type="dxa"/>
            <w:shd w:val="clear" w:color="auto" w:fill="auto"/>
            <w:vAlign w:val="center"/>
          </w:tcPr>
          <w:p w14:paraId="75047F6D" w14:textId="40736064" w:rsidR="00541E48" w:rsidRPr="00FD0FA3" w:rsidRDefault="00B61A9F" w:rsidP="00541E48">
            <w:pPr>
              <w:autoSpaceDE w:val="0"/>
              <w:autoSpaceDN w:val="0"/>
              <w:adjustRightInd w:val="0"/>
              <w:jc w:val="center"/>
            </w:pPr>
            <w:r>
              <w:rPr>
                <w:lang w:val="en-US"/>
              </w:rPr>
              <w:t>13/12</w:t>
            </w:r>
          </w:p>
        </w:tc>
        <w:tc>
          <w:tcPr>
            <w:tcW w:w="993" w:type="dxa"/>
            <w:shd w:val="clear" w:color="auto" w:fill="auto"/>
            <w:vAlign w:val="center"/>
          </w:tcPr>
          <w:p w14:paraId="48996C83" w14:textId="501A539E" w:rsidR="00541E48" w:rsidRPr="00B61A9F" w:rsidRDefault="00B61A9F" w:rsidP="00541E48">
            <w:pPr>
              <w:autoSpaceDE w:val="0"/>
              <w:autoSpaceDN w:val="0"/>
              <w:adjustRightInd w:val="0"/>
              <w:jc w:val="center"/>
              <w:rPr>
                <w:lang w:val="en-US"/>
              </w:rPr>
            </w:pPr>
            <w:r>
              <w:rPr>
                <w:lang w:val="en-US"/>
              </w:rPr>
              <w:t>5/2</w:t>
            </w:r>
          </w:p>
        </w:tc>
        <w:tc>
          <w:tcPr>
            <w:tcW w:w="992" w:type="dxa"/>
            <w:shd w:val="clear" w:color="auto" w:fill="auto"/>
            <w:vAlign w:val="center"/>
          </w:tcPr>
          <w:p w14:paraId="40E4B76E" w14:textId="07C7C4C4" w:rsidR="00541E48" w:rsidRPr="00BE206D" w:rsidRDefault="00BE206D" w:rsidP="00541E48">
            <w:pPr>
              <w:autoSpaceDE w:val="0"/>
              <w:autoSpaceDN w:val="0"/>
              <w:adjustRightInd w:val="0"/>
              <w:jc w:val="center"/>
              <w:rPr>
                <w:lang w:val="en-US"/>
              </w:rPr>
            </w:pPr>
            <w:r>
              <w:rPr>
                <w:lang w:val="en-US"/>
              </w:rPr>
              <w:t>1</w:t>
            </w:r>
            <w:r w:rsidR="009B16A6">
              <w:rPr>
                <w:lang w:val="en-US"/>
              </w:rPr>
              <w:t>/1</w:t>
            </w:r>
          </w:p>
        </w:tc>
        <w:tc>
          <w:tcPr>
            <w:tcW w:w="1276" w:type="dxa"/>
            <w:shd w:val="clear" w:color="auto" w:fill="auto"/>
            <w:vAlign w:val="center"/>
          </w:tcPr>
          <w:p w14:paraId="25E6C83E" w14:textId="0C7B1180" w:rsidR="00541E48" w:rsidRPr="006B53E1" w:rsidRDefault="003163BD" w:rsidP="00541E48">
            <w:pPr>
              <w:autoSpaceDE w:val="0"/>
              <w:autoSpaceDN w:val="0"/>
              <w:adjustRightInd w:val="0"/>
              <w:jc w:val="center"/>
              <w:rPr>
                <w:lang w:val="en-US"/>
              </w:rPr>
            </w:pPr>
            <w:r>
              <w:rPr>
                <w:lang w:val="en-US"/>
              </w:rPr>
              <w:t>4/1</w:t>
            </w:r>
          </w:p>
        </w:tc>
        <w:tc>
          <w:tcPr>
            <w:tcW w:w="1135" w:type="dxa"/>
            <w:vAlign w:val="center"/>
          </w:tcPr>
          <w:p w14:paraId="219CC0C0" w14:textId="39F4625E" w:rsidR="00541E48" w:rsidRPr="00007D67" w:rsidRDefault="00007D67" w:rsidP="00541E48">
            <w:pPr>
              <w:autoSpaceDE w:val="0"/>
              <w:autoSpaceDN w:val="0"/>
              <w:adjustRightInd w:val="0"/>
              <w:jc w:val="center"/>
              <w:rPr>
                <w:lang w:val="en-US"/>
              </w:rPr>
            </w:pPr>
            <w:r>
              <w:rPr>
                <w:lang w:val="en-US"/>
              </w:rPr>
              <w:t>8/10</w:t>
            </w:r>
          </w:p>
        </w:tc>
        <w:tc>
          <w:tcPr>
            <w:tcW w:w="2548" w:type="dxa"/>
          </w:tcPr>
          <w:p w14:paraId="0142DCB3"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159B5181" w14:textId="42A1D82F"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541E48" w:rsidRPr="000A6F54" w14:paraId="52D368B2" w14:textId="77777777" w:rsidTr="00DF2B48">
        <w:trPr>
          <w:trHeight w:val="1056"/>
          <w:jc w:val="center"/>
        </w:trPr>
        <w:tc>
          <w:tcPr>
            <w:tcW w:w="567" w:type="dxa"/>
            <w:shd w:val="clear" w:color="auto" w:fill="auto"/>
          </w:tcPr>
          <w:p w14:paraId="62AA59A7" w14:textId="67780192" w:rsidR="00541E48" w:rsidRDefault="00541E48" w:rsidP="00541E48">
            <w:pPr>
              <w:autoSpaceDE w:val="0"/>
              <w:autoSpaceDN w:val="0"/>
              <w:adjustRightInd w:val="0"/>
              <w:jc w:val="center"/>
            </w:pPr>
            <w:r>
              <w:t>4</w:t>
            </w:r>
          </w:p>
        </w:tc>
        <w:tc>
          <w:tcPr>
            <w:tcW w:w="2410" w:type="dxa"/>
            <w:shd w:val="clear" w:color="auto" w:fill="auto"/>
          </w:tcPr>
          <w:p w14:paraId="3C3E4C96" w14:textId="28BD8356" w:rsidR="00541E48" w:rsidRDefault="00541E48" w:rsidP="00541E48">
            <w:pPr>
              <w:rPr>
                <w:rFonts w:eastAsia="Calibri"/>
                <w:lang w:eastAsia="en-US"/>
              </w:rPr>
            </w:pPr>
            <w:r w:rsidRPr="00141944">
              <w:rPr>
                <w:rFonts w:eastAsia="Calibri"/>
                <w:lang w:eastAsia="en-US"/>
              </w:rPr>
              <w:t>Злоупотребление хозяйствующим субъектом доминирующим положением.</w:t>
            </w:r>
          </w:p>
        </w:tc>
        <w:tc>
          <w:tcPr>
            <w:tcW w:w="850" w:type="dxa"/>
            <w:shd w:val="clear" w:color="auto" w:fill="auto"/>
            <w:vAlign w:val="center"/>
          </w:tcPr>
          <w:p w14:paraId="3D0CE611" w14:textId="46DBA4BE" w:rsidR="00541E48" w:rsidRPr="00B61A9F" w:rsidRDefault="00B61A9F" w:rsidP="00541E48">
            <w:pPr>
              <w:autoSpaceDE w:val="0"/>
              <w:autoSpaceDN w:val="0"/>
              <w:adjustRightInd w:val="0"/>
              <w:jc w:val="center"/>
              <w:rPr>
                <w:lang w:val="en-US"/>
              </w:rPr>
            </w:pPr>
            <w:r>
              <w:rPr>
                <w:lang w:val="en-US"/>
              </w:rPr>
              <w:t>13/12</w:t>
            </w:r>
          </w:p>
        </w:tc>
        <w:tc>
          <w:tcPr>
            <w:tcW w:w="993" w:type="dxa"/>
            <w:shd w:val="clear" w:color="auto" w:fill="auto"/>
            <w:vAlign w:val="center"/>
          </w:tcPr>
          <w:p w14:paraId="32E2F045" w14:textId="28BCEFC8" w:rsidR="00541E48" w:rsidRPr="00B61A9F" w:rsidRDefault="00B61A9F" w:rsidP="00541E48">
            <w:pPr>
              <w:autoSpaceDE w:val="0"/>
              <w:autoSpaceDN w:val="0"/>
              <w:adjustRightInd w:val="0"/>
              <w:jc w:val="center"/>
              <w:rPr>
                <w:lang w:val="en-US"/>
              </w:rPr>
            </w:pPr>
            <w:r>
              <w:rPr>
                <w:lang w:val="en-US"/>
              </w:rPr>
              <w:t>5/2</w:t>
            </w:r>
          </w:p>
        </w:tc>
        <w:tc>
          <w:tcPr>
            <w:tcW w:w="992" w:type="dxa"/>
            <w:shd w:val="clear" w:color="auto" w:fill="auto"/>
            <w:vAlign w:val="center"/>
          </w:tcPr>
          <w:p w14:paraId="47285597" w14:textId="0B35580F" w:rsidR="00541E48" w:rsidRPr="00BE206D" w:rsidRDefault="00BE206D" w:rsidP="00541E48">
            <w:pPr>
              <w:autoSpaceDE w:val="0"/>
              <w:autoSpaceDN w:val="0"/>
              <w:adjustRightInd w:val="0"/>
              <w:jc w:val="center"/>
              <w:rPr>
                <w:lang w:val="en-US"/>
              </w:rPr>
            </w:pPr>
            <w:r>
              <w:rPr>
                <w:lang w:val="en-US"/>
              </w:rPr>
              <w:t>1</w:t>
            </w:r>
            <w:r w:rsidR="009B16A6">
              <w:rPr>
                <w:lang w:val="en-US"/>
              </w:rPr>
              <w:t>/1</w:t>
            </w:r>
          </w:p>
        </w:tc>
        <w:tc>
          <w:tcPr>
            <w:tcW w:w="1276" w:type="dxa"/>
            <w:shd w:val="clear" w:color="auto" w:fill="auto"/>
            <w:vAlign w:val="center"/>
          </w:tcPr>
          <w:p w14:paraId="4DA3758A" w14:textId="685B2095" w:rsidR="00541E48" w:rsidRPr="006B53E1" w:rsidRDefault="003163BD" w:rsidP="00541E48">
            <w:pPr>
              <w:autoSpaceDE w:val="0"/>
              <w:autoSpaceDN w:val="0"/>
              <w:adjustRightInd w:val="0"/>
              <w:jc w:val="center"/>
              <w:rPr>
                <w:lang w:val="en-US"/>
              </w:rPr>
            </w:pPr>
            <w:r>
              <w:rPr>
                <w:lang w:val="en-US"/>
              </w:rPr>
              <w:t>4/1</w:t>
            </w:r>
          </w:p>
        </w:tc>
        <w:tc>
          <w:tcPr>
            <w:tcW w:w="1135" w:type="dxa"/>
            <w:vAlign w:val="center"/>
          </w:tcPr>
          <w:p w14:paraId="12E111AB" w14:textId="00798C06" w:rsidR="00541E48" w:rsidRPr="00007D67" w:rsidRDefault="00007D67" w:rsidP="00541E48">
            <w:pPr>
              <w:autoSpaceDE w:val="0"/>
              <w:autoSpaceDN w:val="0"/>
              <w:adjustRightInd w:val="0"/>
              <w:jc w:val="center"/>
              <w:rPr>
                <w:lang w:val="en-US"/>
              </w:rPr>
            </w:pPr>
            <w:r>
              <w:rPr>
                <w:lang w:val="en-US"/>
              </w:rPr>
              <w:t>8/10</w:t>
            </w:r>
          </w:p>
        </w:tc>
        <w:tc>
          <w:tcPr>
            <w:tcW w:w="2548" w:type="dxa"/>
          </w:tcPr>
          <w:p w14:paraId="20D719FA"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5F6F7B20" w14:textId="7F130F51"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r w:rsidR="00711BCB" w:rsidRPr="00696430">
              <w:rPr>
                <w:rFonts w:eastAsiaTheme="minorHAnsi" w:cstheme="minorBidi"/>
                <w:color w:val="0D0D0D" w:themeColor="text1" w:themeTint="F2"/>
              </w:rPr>
              <w:t xml:space="preserve"> </w:t>
            </w:r>
          </w:p>
        </w:tc>
      </w:tr>
      <w:tr w:rsidR="00541E48" w:rsidRPr="000A6F54" w14:paraId="76A48D2D" w14:textId="77777777" w:rsidTr="00DF2B48">
        <w:trPr>
          <w:trHeight w:val="1056"/>
          <w:jc w:val="center"/>
        </w:trPr>
        <w:tc>
          <w:tcPr>
            <w:tcW w:w="567" w:type="dxa"/>
            <w:shd w:val="clear" w:color="auto" w:fill="auto"/>
          </w:tcPr>
          <w:p w14:paraId="20F51FBE" w14:textId="01E12B97" w:rsidR="00541E48" w:rsidRDefault="00541E48" w:rsidP="00541E48">
            <w:pPr>
              <w:autoSpaceDE w:val="0"/>
              <w:autoSpaceDN w:val="0"/>
              <w:adjustRightInd w:val="0"/>
              <w:jc w:val="center"/>
            </w:pPr>
            <w:r>
              <w:t>5</w:t>
            </w:r>
          </w:p>
        </w:tc>
        <w:tc>
          <w:tcPr>
            <w:tcW w:w="2410" w:type="dxa"/>
            <w:shd w:val="clear" w:color="auto" w:fill="auto"/>
          </w:tcPr>
          <w:p w14:paraId="76CF6D8C" w14:textId="37FF344D" w:rsidR="00541E48" w:rsidRDefault="00541E48" w:rsidP="00541E48">
            <w:pPr>
              <w:rPr>
                <w:rFonts w:eastAsia="Calibri"/>
                <w:lang w:eastAsia="en-US"/>
              </w:rPr>
            </w:pPr>
            <w:proofErr w:type="spellStart"/>
            <w:r w:rsidRPr="00351860">
              <w:rPr>
                <w:rFonts w:eastAsia="Calibri"/>
                <w:lang w:eastAsia="en-US"/>
              </w:rPr>
              <w:t>Антиконкурентные</w:t>
            </w:r>
            <w:proofErr w:type="spellEnd"/>
            <w:r w:rsidRPr="00351860">
              <w:rPr>
                <w:rFonts w:eastAsia="Calibri"/>
                <w:lang w:eastAsia="en-US"/>
              </w:rPr>
              <w:t xml:space="preserve"> соглашения и согласованные действия.</w:t>
            </w:r>
          </w:p>
        </w:tc>
        <w:tc>
          <w:tcPr>
            <w:tcW w:w="850" w:type="dxa"/>
            <w:shd w:val="clear" w:color="auto" w:fill="auto"/>
            <w:vAlign w:val="center"/>
          </w:tcPr>
          <w:p w14:paraId="0EAA968A" w14:textId="46C9D880" w:rsidR="00541E48" w:rsidRPr="00B61A9F" w:rsidRDefault="00B61A9F" w:rsidP="00541E48">
            <w:pPr>
              <w:autoSpaceDE w:val="0"/>
              <w:autoSpaceDN w:val="0"/>
              <w:adjustRightInd w:val="0"/>
              <w:jc w:val="center"/>
              <w:rPr>
                <w:lang w:val="en-US"/>
              </w:rPr>
            </w:pPr>
            <w:r>
              <w:rPr>
                <w:lang w:val="en-US"/>
              </w:rPr>
              <w:t>14/14</w:t>
            </w:r>
          </w:p>
        </w:tc>
        <w:tc>
          <w:tcPr>
            <w:tcW w:w="993" w:type="dxa"/>
            <w:shd w:val="clear" w:color="auto" w:fill="auto"/>
            <w:vAlign w:val="center"/>
          </w:tcPr>
          <w:p w14:paraId="415DD738" w14:textId="26538352" w:rsidR="00541E48" w:rsidRPr="00B61A9F" w:rsidRDefault="00B61A9F" w:rsidP="00B61A9F">
            <w:pPr>
              <w:autoSpaceDE w:val="0"/>
              <w:autoSpaceDN w:val="0"/>
              <w:adjustRightInd w:val="0"/>
              <w:jc w:val="center"/>
              <w:rPr>
                <w:lang w:val="en-US"/>
              </w:rPr>
            </w:pPr>
            <w:r>
              <w:rPr>
                <w:lang w:val="en-US"/>
              </w:rPr>
              <w:t>6/4</w:t>
            </w:r>
          </w:p>
        </w:tc>
        <w:tc>
          <w:tcPr>
            <w:tcW w:w="992" w:type="dxa"/>
            <w:shd w:val="clear" w:color="auto" w:fill="auto"/>
            <w:vAlign w:val="center"/>
          </w:tcPr>
          <w:p w14:paraId="481643D4" w14:textId="000804E4" w:rsidR="00541E48" w:rsidRPr="009B16A6" w:rsidRDefault="00541E48" w:rsidP="00541E48">
            <w:pPr>
              <w:autoSpaceDE w:val="0"/>
              <w:autoSpaceDN w:val="0"/>
              <w:adjustRightInd w:val="0"/>
              <w:jc w:val="center"/>
              <w:rPr>
                <w:lang w:val="en-US"/>
              </w:rPr>
            </w:pPr>
            <w:r>
              <w:t>2</w:t>
            </w:r>
            <w:r w:rsidR="009B16A6">
              <w:rPr>
                <w:lang w:val="en-US"/>
              </w:rPr>
              <w:t>/2</w:t>
            </w:r>
          </w:p>
        </w:tc>
        <w:tc>
          <w:tcPr>
            <w:tcW w:w="1276" w:type="dxa"/>
            <w:shd w:val="clear" w:color="auto" w:fill="auto"/>
            <w:vAlign w:val="center"/>
          </w:tcPr>
          <w:p w14:paraId="1FE562F1" w14:textId="0AFDE01B" w:rsidR="00541E48" w:rsidRPr="006B53E1" w:rsidRDefault="003163BD" w:rsidP="00541E48">
            <w:pPr>
              <w:autoSpaceDE w:val="0"/>
              <w:autoSpaceDN w:val="0"/>
              <w:adjustRightInd w:val="0"/>
              <w:jc w:val="center"/>
              <w:rPr>
                <w:lang w:val="en-US"/>
              </w:rPr>
            </w:pPr>
            <w:r>
              <w:rPr>
                <w:lang w:val="en-US"/>
              </w:rPr>
              <w:t>4/2</w:t>
            </w:r>
          </w:p>
        </w:tc>
        <w:tc>
          <w:tcPr>
            <w:tcW w:w="1135" w:type="dxa"/>
            <w:vAlign w:val="center"/>
          </w:tcPr>
          <w:p w14:paraId="3E1167BB" w14:textId="43861D41" w:rsidR="00541E48" w:rsidRPr="00007D67" w:rsidRDefault="00007D67" w:rsidP="00541E48">
            <w:pPr>
              <w:autoSpaceDE w:val="0"/>
              <w:autoSpaceDN w:val="0"/>
              <w:adjustRightInd w:val="0"/>
              <w:jc w:val="center"/>
              <w:rPr>
                <w:lang w:val="en-US"/>
              </w:rPr>
            </w:pPr>
            <w:r>
              <w:rPr>
                <w:lang w:val="en-US"/>
              </w:rPr>
              <w:t>8/10</w:t>
            </w:r>
          </w:p>
        </w:tc>
        <w:tc>
          <w:tcPr>
            <w:tcW w:w="2548" w:type="dxa"/>
          </w:tcPr>
          <w:p w14:paraId="0B896E61"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3CC542E8" w14:textId="325C3EEE"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541E48" w:rsidRPr="000A6F54" w14:paraId="3EA2B692" w14:textId="77777777" w:rsidTr="00DF2B48">
        <w:trPr>
          <w:trHeight w:val="1056"/>
          <w:jc w:val="center"/>
        </w:trPr>
        <w:tc>
          <w:tcPr>
            <w:tcW w:w="567" w:type="dxa"/>
            <w:shd w:val="clear" w:color="auto" w:fill="auto"/>
          </w:tcPr>
          <w:p w14:paraId="75D9902E" w14:textId="3651E266" w:rsidR="00541E48" w:rsidRDefault="00541E48" w:rsidP="00541E48">
            <w:pPr>
              <w:autoSpaceDE w:val="0"/>
              <w:autoSpaceDN w:val="0"/>
              <w:adjustRightInd w:val="0"/>
              <w:jc w:val="center"/>
            </w:pPr>
            <w:r>
              <w:t>6</w:t>
            </w:r>
          </w:p>
        </w:tc>
        <w:tc>
          <w:tcPr>
            <w:tcW w:w="2410" w:type="dxa"/>
            <w:shd w:val="clear" w:color="auto" w:fill="auto"/>
          </w:tcPr>
          <w:p w14:paraId="367D1AD7" w14:textId="073F1D32" w:rsidR="00541E48" w:rsidRDefault="00541E48" w:rsidP="00541E48">
            <w:pPr>
              <w:rPr>
                <w:rFonts w:eastAsia="Calibri"/>
                <w:lang w:eastAsia="en-US"/>
              </w:rPr>
            </w:pPr>
            <w:r w:rsidRPr="00351860">
              <w:rPr>
                <w:rFonts w:eastAsia="Calibri"/>
                <w:lang w:eastAsia="en-US"/>
              </w:rPr>
              <w:t>Недобросовестная конкуренция.</w:t>
            </w:r>
          </w:p>
        </w:tc>
        <w:tc>
          <w:tcPr>
            <w:tcW w:w="850" w:type="dxa"/>
            <w:shd w:val="clear" w:color="auto" w:fill="auto"/>
            <w:vAlign w:val="center"/>
          </w:tcPr>
          <w:p w14:paraId="787B73C2" w14:textId="65E0036D" w:rsidR="00541E48" w:rsidRPr="00B61A9F" w:rsidRDefault="00B61A9F" w:rsidP="00541E48">
            <w:pPr>
              <w:autoSpaceDE w:val="0"/>
              <w:autoSpaceDN w:val="0"/>
              <w:adjustRightInd w:val="0"/>
              <w:jc w:val="center"/>
              <w:rPr>
                <w:lang w:val="en-US"/>
              </w:rPr>
            </w:pPr>
            <w:r>
              <w:rPr>
                <w:lang w:val="en-US"/>
              </w:rPr>
              <w:t>14/14</w:t>
            </w:r>
          </w:p>
        </w:tc>
        <w:tc>
          <w:tcPr>
            <w:tcW w:w="993" w:type="dxa"/>
            <w:shd w:val="clear" w:color="auto" w:fill="auto"/>
            <w:vAlign w:val="center"/>
          </w:tcPr>
          <w:p w14:paraId="3314C885" w14:textId="2D23B425" w:rsidR="00541E48" w:rsidRPr="00B61A9F" w:rsidRDefault="00B61A9F" w:rsidP="00541E48">
            <w:pPr>
              <w:autoSpaceDE w:val="0"/>
              <w:autoSpaceDN w:val="0"/>
              <w:adjustRightInd w:val="0"/>
              <w:jc w:val="center"/>
              <w:rPr>
                <w:lang w:val="en-US"/>
              </w:rPr>
            </w:pPr>
            <w:r>
              <w:rPr>
                <w:lang w:val="en-US"/>
              </w:rPr>
              <w:t>6/4</w:t>
            </w:r>
          </w:p>
        </w:tc>
        <w:tc>
          <w:tcPr>
            <w:tcW w:w="992" w:type="dxa"/>
            <w:shd w:val="clear" w:color="auto" w:fill="auto"/>
            <w:vAlign w:val="center"/>
          </w:tcPr>
          <w:p w14:paraId="3F5D77A6" w14:textId="5F12B7D5" w:rsidR="00541E48" w:rsidRPr="009B16A6" w:rsidRDefault="00541E48" w:rsidP="00541E48">
            <w:pPr>
              <w:autoSpaceDE w:val="0"/>
              <w:autoSpaceDN w:val="0"/>
              <w:adjustRightInd w:val="0"/>
              <w:jc w:val="center"/>
              <w:rPr>
                <w:lang w:val="en-US"/>
              </w:rPr>
            </w:pPr>
            <w:r>
              <w:t>2</w:t>
            </w:r>
            <w:r w:rsidR="009B16A6">
              <w:rPr>
                <w:lang w:val="en-US"/>
              </w:rPr>
              <w:t>/2</w:t>
            </w:r>
          </w:p>
        </w:tc>
        <w:tc>
          <w:tcPr>
            <w:tcW w:w="1276" w:type="dxa"/>
            <w:shd w:val="clear" w:color="auto" w:fill="auto"/>
            <w:vAlign w:val="center"/>
          </w:tcPr>
          <w:p w14:paraId="1B588159" w14:textId="488B1578" w:rsidR="00541E48" w:rsidRPr="006B53E1" w:rsidRDefault="003163BD" w:rsidP="00541E48">
            <w:pPr>
              <w:autoSpaceDE w:val="0"/>
              <w:autoSpaceDN w:val="0"/>
              <w:adjustRightInd w:val="0"/>
              <w:jc w:val="center"/>
              <w:rPr>
                <w:lang w:val="en-US"/>
              </w:rPr>
            </w:pPr>
            <w:r>
              <w:rPr>
                <w:lang w:val="en-US"/>
              </w:rPr>
              <w:t>4/2</w:t>
            </w:r>
          </w:p>
        </w:tc>
        <w:tc>
          <w:tcPr>
            <w:tcW w:w="1135" w:type="dxa"/>
            <w:vAlign w:val="center"/>
          </w:tcPr>
          <w:p w14:paraId="2D6700BC" w14:textId="7A3709B7" w:rsidR="00541E48" w:rsidRPr="00007D67" w:rsidRDefault="00007D67" w:rsidP="00541E48">
            <w:pPr>
              <w:autoSpaceDE w:val="0"/>
              <w:autoSpaceDN w:val="0"/>
              <w:adjustRightInd w:val="0"/>
              <w:jc w:val="center"/>
              <w:rPr>
                <w:lang w:val="en-US"/>
              </w:rPr>
            </w:pPr>
            <w:r>
              <w:rPr>
                <w:lang w:val="en-US"/>
              </w:rPr>
              <w:t>8/10</w:t>
            </w:r>
          </w:p>
        </w:tc>
        <w:tc>
          <w:tcPr>
            <w:tcW w:w="2548" w:type="dxa"/>
          </w:tcPr>
          <w:p w14:paraId="0C3A3F34"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6393F81F" w14:textId="319775F9"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541E48" w:rsidRPr="000A6F54" w14:paraId="2E805160" w14:textId="77777777" w:rsidTr="00DF2B48">
        <w:trPr>
          <w:trHeight w:val="1056"/>
          <w:jc w:val="center"/>
        </w:trPr>
        <w:tc>
          <w:tcPr>
            <w:tcW w:w="567" w:type="dxa"/>
            <w:shd w:val="clear" w:color="auto" w:fill="auto"/>
          </w:tcPr>
          <w:p w14:paraId="47D1DFBB" w14:textId="7E6732C7" w:rsidR="00541E48" w:rsidRDefault="00541E48" w:rsidP="00541E48">
            <w:pPr>
              <w:autoSpaceDE w:val="0"/>
              <w:autoSpaceDN w:val="0"/>
              <w:adjustRightInd w:val="0"/>
              <w:jc w:val="center"/>
            </w:pPr>
            <w:r>
              <w:t>7</w:t>
            </w:r>
          </w:p>
        </w:tc>
        <w:tc>
          <w:tcPr>
            <w:tcW w:w="2410" w:type="dxa"/>
            <w:shd w:val="clear" w:color="auto" w:fill="auto"/>
          </w:tcPr>
          <w:p w14:paraId="5980E251" w14:textId="028D3264" w:rsidR="00541E48" w:rsidRDefault="00541E48" w:rsidP="00541E48">
            <w:pPr>
              <w:rPr>
                <w:rFonts w:eastAsia="Calibri"/>
                <w:lang w:eastAsia="en-US"/>
              </w:rPr>
            </w:pPr>
            <w:r w:rsidRPr="00351860">
              <w:rPr>
                <w:rFonts w:eastAsia="Calibri"/>
                <w:lang w:eastAsia="en-US"/>
              </w:rPr>
              <w:t>Действия и соглашения органов власти, ограничивающие конкуренцию.</w:t>
            </w:r>
          </w:p>
        </w:tc>
        <w:tc>
          <w:tcPr>
            <w:tcW w:w="850" w:type="dxa"/>
            <w:shd w:val="clear" w:color="auto" w:fill="auto"/>
            <w:vAlign w:val="center"/>
          </w:tcPr>
          <w:p w14:paraId="40772A5F" w14:textId="7EA3CC60" w:rsidR="00541E48" w:rsidRPr="00B61A9F" w:rsidRDefault="00B61A9F" w:rsidP="00541E48">
            <w:pPr>
              <w:autoSpaceDE w:val="0"/>
              <w:autoSpaceDN w:val="0"/>
              <w:adjustRightInd w:val="0"/>
              <w:jc w:val="center"/>
              <w:rPr>
                <w:lang w:val="en-US"/>
              </w:rPr>
            </w:pPr>
            <w:r>
              <w:rPr>
                <w:lang w:val="en-US"/>
              </w:rPr>
              <w:t>11/10</w:t>
            </w:r>
          </w:p>
        </w:tc>
        <w:tc>
          <w:tcPr>
            <w:tcW w:w="993" w:type="dxa"/>
            <w:shd w:val="clear" w:color="auto" w:fill="auto"/>
            <w:vAlign w:val="center"/>
          </w:tcPr>
          <w:p w14:paraId="36A15C66" w14:textId="31117C1E" w:rsidR="00541E48" w:rsidRPr="00B61A9F" w:rsidRDefault="00B61A9F" w:rsidP="00541E48">
            <w:pPr>
              <w:autoSpaceDE w:val="0"/>
              <w:autoSpaceDN w:val="0"/>
              <w:adjustRightInd w:val="0"/>
              <w:jc w:val="center"/>
              <w:rPr>
                <w:lang w:val="en-US"/>
              </w:rPr>
            </w:pPr>
            <w:r>
              <w:rPr>
                <w:lang w:val="en-US"/>
              </w:rPr>
              <w:t>3/2</w:t>
            </w:r>
          </w:p>
        </w:tc>
        <w:tc>
          <w:tcPr>
            <w:tcW w:w="992" w:type="dxa"/>
            <w:shd w:val="clear" w:color="auto" w:fill="auto"/>
            <w:vAlign w:val="center"/>
          </w:tcPr>
          <w:p w14:paraId="67627F62" w14:textId="22C1CF38" w:rsidR="00541E48" w:rsidRPr="009B16A6" w:rsidRDefault="009B16A6" w:rsidP="00541E48">
            <w:pPr>
              <w:autoSpaceDE w:val="0"/>
              <w:autoSpaceDN w:val="0"/>
              <w:adjustRightInd w:val="0"/>
              <w:jc w:val="center"/>
              <w:rPr>
                <w:lang w:val="en-US"/>
              </w:rPr>
            </w:pPr>
            <w:r>
              <w:rPr>
                <w:lang w:val="en-US"/>
              </w:rPr>
              <w:t>1/1</w:t>
            </w:r>
          </w:p>
        </w:tc>
        <w:tc>
          <w:tcPr>
            <w:tcW w:w="1276" w:type="dxa"/>
            <w:shd w:val="clear" w:color="auto" w:fill="auto"/>
            <w:vAlign w:val="center"/>
          </w:tcPr>
          <w:p w14:paraId="30A1304F" w14:textId="1AC37623" w:rsidR="00541E48" w:rsidRPr="006B53E1" w:rsidRDefault="006B53E1" w:rsidP="00541E48">
            <w:pPr>
              <w:autoSpaceDE w:val="0"/>
              <w:autoSpaceDN w:val="0"/>
              <w:adjustRightInd w:val="0"/>
              <w:jc w:val="center"/>
              <w:rPr>
                <w:lang w:val="en-US"/>
              </w:rPr>
            </w:pPr>
            <w:r>
              <w:rPr>
                <w:lang w:val="en-US"/>
              </w:rPr>
              <w:t>2</w:t>
            </w:r>
            <w:r w:rsidR="003163BD">
              <w:rPr>
                <w:lang w:val="en-US"/>
              </w:rPr>
              <w:t>/1</w:t>
            </w:r>
          </w:p>
        </w:tc>
        <w:tc>
          <w:tcPr>
            <w:tcW w:w="1135" w:type="dxa"/>
            <w:vAlign w:val="center"/>
          </w:tcPr>
          <w:p w14:paraId="32C7141A" w14:textId="51FD7235" w:rsidR="00541E48" w:rsidRPr="00007D67" w:rsidRDefault="00007D67" w:rsidP="00541E48">
            <w:pPr>
              <w:autoSpaceDE w:val="0"/>
              <w:autoSpaceDN w:val="0"/>
              <w:adjustRightInd w:val="0"/>
              <w:jc w:val="center"/>
              <w:rPr>
                <w:lang w:val="en-US"/>
              </w:rPr>
            </w:pPr>
            <w:r>
              <w:rPr>
                <w:lang w:val="en-US"/>
              </w:rPr>
              <w:t>8/8</w:t>
            </w:r>
          </w:p>
        </w:tc>
        <w:tc>
          <w:tcPr>
            <w:tcW w:w="2548" w:type="dxa"/>
          </w:tcPr>
          <w:p w14:paraId="3829EE3F"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1A5AF546" w14:textId="3BA5C1A0"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541E48" w:rsidRPr="000A6F54" w14:paraId="1A843594" w14:textId="77777777" w:rsidTr="00DF2B48">
        <w:trPr>
          <w:trHeight w:val="1056"/>
          <w:jc w:val="center"/>
        </w:trPr>
        <w:tc>
          <w:tcPr>
            <w:tcW w:w="567" w:type="dxa"/>
            <w:shd w:val="clear" w:color="auto" w:fill="auto"/>
          </w:tcPr>
          <w:p w14:paraId="446026BD" w14:textId="5813F753" w:rsidR="00541E48" w:rsidRDefault="00541E48" w:rsidP="00541E48">
            <w:pPr>
              <w:autoSpaceDE w:val="0"/>
              <w:autoSpaceDN w:val="0"/>
              <w:adjustRightInd w:val="0"/>
              <w:jc w:val="center"/>
            </w:pPr>
            <w:r>
              <w:t>8</w:t>
            </w:r>
          </w:p>
        </w:tc>
        <w:tc>
          <w:tcPr>
            <w:tcW w:w="2410" w:type="dxa"/>
            <w:shd w:val="clear" w:color="auto" w:fill="auto"/>
          </w:tcPr>
          <w:p w14:paraId="37BAF089" w14:textId="3987F9FE" w:rsidR="00541E48" w:rsidRDefault="00541E48" w:rsidP="00541E48">
            <w:pPr>
              <w:rPr>
                <w:rFonts w:eastAsia="Calibri"/>
                <w:lang w:eastAsia="en-US"/>
              </w:rPr>
            </w:pPr>
            <w:r w:rsidRPr="00351860">
              <w:rPr>
                <w:rFonts w:eastAsia="Calibri"/>
                <w:lang w:eastAsia="en-US"/>
              </w:rPr>
              <w:t>Антимонопольные требования к торгам.</w:t>
            </w:r>
          </w:p>
        </w:tc>
        <w:tc>
          <w:tcPr>
            <w:tcW w:w="850" w:type="dxa"/>
            <w:shd w:val="clear" w:color="auto" w:fill="auto"/>
            <w:vAlign w:val="center"/>
          </w:tcPr>
          <w:p w14:paraId="19AA8360" w14:textId="00D959AA" w:rsidR="00541E48" w:rsidRPr="00B61A9F" w:rsidRDefault="00B61A9F" w:rsidP="00541E48">
            <w:pPr>
              <w:autoSpaceDE w:val="0"/>
              <w:autoSpaceDN w:val="0"/>
              <w:adjustRightInd w:val="0"/>
              <w:jc w:val="center"/>
              <w:rPr>
                <w:lang w:val="en-US"/>
              </w:rPr>
            </w:pPr>
            <w:r>
              <w:rPr>
                <w:lang w:val="en-US"/>
              </w:rPr>
              <w:t>11/10</w:t>
            </w:r>
          </w:p>
        </w:tc>
        <w:tc>
          <w:tcPr>
            <w:tcW w:w="993" w:type="dxa"/>
            <w:shd w:val="clear" w:color="auto" w:fill="auto"/>
            <w:vAlign w:val="center"/>
          </w:tcPr>
          <w:p w14:paraId="3D7EB7EB" w14:textId="4648D30D" w:rsidR="00541E48" w:rsidRPr="00B61A9F" w:rsidRDefault="00B61A9F" w:rsidP="00541E48">
            <w:pPr>
              <w:autoSpaceDE w:val="0"/>
              <w:autoSpaceDN w:val="0"/>
              <w:adjustRightInd w:val="0"/>
              <w:jc w:val="center"/>
              <w:rPr>
                <w:lang w:val="en-US"/>
              </w:rPr>
            </w:pPr>
            <w:r>
              <w:rPr>
                <w:lang w:val="en-US"/>
              </w:rPr>
              <w:t>3/2</w:t>
            </w:r>
          </w:p>
        </w:tc>
        <w:tc>
          <w:tcPr>
            <w:tcW w:w="992" w:type="dxa"/>
            <w:shd w:val="clear" w:color="auto" w:fill="auto"/>
            <w:vAlign w:val="center"/>
          </w:tcPr>
          <w:p w14:paraId="41627522" w14:textId="68A4F943" w:rsidR="00541E48" w:rsidRPr="009B16A6" w:rsidRDefault="009B16A6" w:rsidP="00541E48">
            <w:pPr>
              <w:autoSpaceDE w:val="0"/>
              <w:autoSpaceDN w:val="0"/>
              <w:adjustRightInd w:val="0"/>
              <w:jc w:val="center"/>
              <w:rPr>
                <w:lang w:val="en-US"/>
              </w:rPr>
            </w:pPr>
            <w:r>
              <w:rPr>
                <w:lang w:val="en-US"/>
              </w:rPr>
              <w:t>1/1</w:t>
            </w:r>
          </w:p>
        </w:tc>
        <w:tc>
          <w:tcPr>
            <w:tcW w:w="1276" w:type="dxa"/>
            <w:shd w:val="clear" w:color="auto" w:fill="auto"/>
            <w:vAlign w:val="center"/>
          </w:tcPr>
          <w:p w14:paraId="6B4B1AF2" w14:textId="5797D283" w:rsidR="00541E48" w:rsidRPr="006B53E1" w:rsidRDefault="006B53E1" w:rsidP="00541E48">
            <w:pPr>
              <w:autoSpaceDE w:val="0"/>
              <w:autoSpaceDN w:val="0"/>
              <w:adjustRightInd w:val="0"/>
              <w:jc w:val="center"/>
              <w:rPr>
                <w:lang w:val="en-US"/>
              </w:rPr>
            </w:pPr>
            <w:r>
              <w:rPr>
                <w:lang w:val="en-US"/>
              </w:rPr>
              <w:t>2</w:t>
            </w:r>
            <w:r w:rsidR="003163BD">
              <w:rPr>
                <w:lang w:val="en-US"/>
              </w:rPr>
              <w:t>/1</w:t>
            </w:r>
          </w:p>
        </w:tc>
        <w:tc>
          <w:tcPr>
            <w:tcW w:w="1135" w:type="dxa"/>
            <w:vAlign w:val="center"/>
          </w:tcPr>
          <w:p w14:paraId="3B55AA47" w14:textId="0147A32A" w:rsidR="00541E48" w:rsidRPr="00007D67" w:rsidRDefault="00007D67" w:rsidP="00541E48">
            <w:pPr>
              <w:autoSpaceDE w:val="0"/>
              <w:autoSpaceDN w:val="0"/>
              <w:adjustRightInd w:val="0"/>
              <w:jc w:val="center"/>
              <w:rPr>
                <w:lang w:val="en-US"/>
              </w:rPr>
            </w:pPr>
            <w:r>
              <w:rPr>
                <w:lang w:val="en-US"/>
              </w:rPr>
              <w:t>8/8</w:t>
            </w:r>
          </w:p>
        </w:tc>
        <w:tc>
          <w:tcPr>
            <w:tcW w:w="2548" w:type="dxa"/>
          </w:tcPr>
          <w:p w14:paraId="7D84490C"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60724314" w14:textId="37AD6456"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541E48" w:rsidRPr="000A6F54" w14:paraId="2A6C22B1" w14:textId="77777777" w:rsidTr="00DF2B48">
        <w:trPr>
          <w:trHeight w:val="1056"/>
          <w:jc w:val="center"/>
        </w:trPr>
        <w:tc>
          <w:tcPr>
            <w:tcW w:w="567" w:type="dxa"/>
            <w:shd w:val="clear" w:color="auto" w:fill="auto"/>
          </w:tcPr>
          <w:p w14:paraId="1C8227A4" w14:textId="11040EE3" w:rsidR="00541E48" w:rsidRDefault="00541E48" w:rsidP="00541E48">
            <w:pPr>
              <w:autoSpaceDE w:val="0"/>
              <w:autoSpaceDN w:val="0"/>
              <w:adjustRightInd w:val="0"/>
              <w:jc w:val="center"/>
            </w:pPr>
            <w:r>
              <w:t>9</w:t>
            </w:r>
          </w:p>
        </w:tc>
        <w:tc>
          <w:tcPr>
            <w:tcW w:w="2410" w:type="dxa"/>
            <w:shd w:val="clear" w:color="auto" w:fill="auto"/>
          </w:tcPr>
          <w:p w14:paraId="483775BA" w14:textId="491F8129" w:rsidR="00541E48" w:rsidRDefault="00541E48" w:rsidP="00541E48">
            <w:pPr>
              <w:rPr>
                <w:rFonts w:eastAsia="Calibri"/>
                <w:lang w:eastAsia="en-US"/>
              </w:rPr>
            </w:pPr>
            <w:r w:rsidRPr="00351860">
              <w:rPr>
                <w:rFonts w:eastAsia="Calibri"/>
                <w:lang w:eastAsia="en-US"/>
              </w:rPr>
              <w:t>Антимонопольный контроль экономической концентрации.</w:t>
            </w:r>
          </w:p>
        </w:tc>
        <w:tc>
          <w:tcPr>
            <w:tcW w:w="850" w:type="dxa"/>
            <w:shd w:val="clear" w:color="auto" w:fill="auto"/>
            <w:vAlign w:val="center"/>
          </w:tcPr>
          <w:p w14:paraId="12AC2E6D" w14:textId="1AE30BE4" w:rsidR="00541E48" w:rsidRPr="00B61A9F" w:rsidRDefault="00B61A9F" w:rsidP="00541E48">
            <w:pPr>
              <w:autoSpaceDE w:val="0"/>
              <w:autoSpaceDN w:val="0"/>
              <w:adjustRightInd w:val="0"/>
              <w:jc w:val="center"/>
              <w:rPr>
                <w:lang w:val="en-US"/>
              </w:rPr>
            </w:pPr>
            <w:r>
              <w:rPr>
                <w:lang w:val="en-US"/>
              </w:rPr>
              <w:t>14/14</w:t>
            </w:r>
          </w:p>
        </w:tc>
        <w:tc>
          <w:tcPr>
            <w:tcW w:w="993" w:type="dxa"/>
            <w:shd w:val="clear" w:color="auto" w:fill="auto"/>
            <w:vAlign w:val="center"/>
          </w:tcPr>
          <w:p w14:paraId="727DB481" w14:textId="7214837E" w:rsidR="00541E48" w:rsidRPr="00B61A9F" w:rsidRDefault="00B61A9F" w:rsidP="00541E48">
            <w:pPr>
              <w:autoSpaceDE w:val="0"/>
              <w:autoSpaceDN w:val="0"/>
              <w:adjustRightInd w:val="0"/>
              <w:jc w:val="center"/>
              <w:rPr>
                <w:lang w:val="en-US"/>
              </w:rPr>
            </w:pPr>
            <w:r>
              <w:rPr>
                <w:lang w:val="en-US"/>
              </w:rPr>
              <w:t>6/4</w:t>
            </w:r>
          </w:p>
        </w:tc>
        <w:tc>
          <w:tcPr>
            <w:tcW w:w="992" w:type="dxa"/>
            <w:shd w:val="clear" w:color="auto" w:fill="auto"/>
            <w:vAlign w:val="center"/>
          </w:tcPr>
          <w:p w14:paraId="5B82BFCF" w14:textId="19A69F93" w:rsidR="00541E48" w:rsidRPr="009B16A6" w:rsidRDefault="00541E48" w:rsidP="00541E48">
            <w:pPr>
              <w:autoSpaceDE w:val="0"/>
              <w:autoSpaceDN w:val="0"/>
              <w:adjustRightInd w:val="0"/>
              <w:jc w:val="center"/>
              <w:rPr>
                <w:lang w:val="en-US"/>
              </w:rPr>
            </w:pPr>
            <w:r>
              <w:t>2</w:t>
            </w:r>
            <w:r w:rsidR="009B16A6">
              <w:rPr>
                <w:lang w:val="en-US"/>
              </w:rPr>
              <w:t>/2</w:t>
            </w:r>
          </w:p>
        </w:tc>
        <w:tc>
          <w:tcPr>
            <w:tcW w:w="1276" w:type="dxa"/>
            <w:shd w:val="clear" w:color="auto" w:fill="auto"/>
            <w:vAlign w:val="center"/>
          </w:tcPr>
          <w:p w14:paraId="5F8C8240" w14:textId="7673D576" w:rsidR="00541E48" w:rsidRPr="006B53E1" w:rsidRDefault="003163BD" w:rsidP="00FD0FA3">
            <w:pPr>
              <w:autoSpaceDE w:val="0"/>
              <w:autoSpaceDN w:val="0"/>
              <w:adjustRightInd w:val="0"/>
              <w:jc w:val="center"/>
              <w:rPr>
                <w:lang w:val="en-US"/>
              </w:rPr>
            </w:pPr>
            <w:r>
              <w:rPr>
                <w:lang w:val="en-US"/>
              </w:rPr>
              <w:t>4/2</w:t>
            </w:r>
          </w:p>
        </w:tc>
        <w:tc>
          <w:tcPr>
            <w:tcW w:w="1135" w:type="dxa"/>
            <w:vAlign w:val="center"/>
          </w:tcPr>
          <w:p w14:paraId="2C6DBD13" w14:textId="31064C0D" w:rsidR="00541E48" w:rsidRPr="00007D67" w:rsidRDefault="00007D67" w:rsidP="00541E48">
            <w:pPr>
              <w:autoSpaceDE w:val="0"/>
              <w:autoSpaceDN w:val="0"/>
              <w:adjustRightInd w:val="0"/>
              <w:jc w:val="center"/>
              <w:rPr>
                <w:lang w:val="en-US"/>
              </w:rPr>
            </w:pPr>
            <w:r>
              <w:rPr>
                <w:lang w:val="en-US"/>
              </w:rPr>
              <w:t>8/10</w:t>
            </w:r>
          </w:p>
        </w:tc>
        <w:tc>
          <w:tcPr>
            <w:tcW w:w="2548" w:type="dxa"/>
          </w:tcPr>
          <w:p w14:paraId="4ADD8164" w14:textId="77777777"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08FB43FE" w14:textId="387B4876" w:rsidR="00541E48" w:rsidRPr="00696430" w:rsidRDefault="00541E48" w:rsidP="00541E48">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r w:rsidR="00711BCB" w:rsidRPr="00696430">
              <w:rPr>
                <w:rFonts w:eastAsiaTheme="minorHAnsi" w:cstheme="minorBidi"/>
                <w:color w:val="0D0D0D" w:themeColor="text1" w:themeTint="F2"/>
              </w:rPr>
              <w:t>, подготовка проектов ходатайств и уведомлений в антимонопольный орган</w:t>
            </w:r>
          </w:p>
        </w:tc>
      </w:tr>
      <w:tr w:rsidR="00541E48" w:rsidRPr="000A6F54" w14:paraId="77FC414D" w14:textId="77777777" w:rsidTr="00DF2B48">
        <w:trPr>
          <w:trHeight w:val="1056"/>
          <w:jc w:val="center"/>
        </w:trPr>
        <w:tc>
          <w:tcPr>
            <w:tcW w:w="567" w:type="dxa"/>
            <w:shd w:val="clear" w:color="auto" w:fill="auto"/>
          </w:tcPr>
          <w:p w14:paraId="3DA7E2E8" w14:textId="04B9FB60" w:rsidR="00541E48" w:rsidRDefault="00541E48" w:rsidP="00541E48">
            <w:pPr>
              <w:autoSpaceDE w:val="0"/>
              <w:autoSpaceDN w:val="0"/>
              <w:adjustRightInd w:val="0"/>
              <w:jc w:val="center"/>
            </w:pPr>
            <w:r>
              <w:lastRenderedPageBreak/>
              <w:t>10</w:t>
            </w:r>
          </w:p>
        </w:tc>
        <w:tc>
          <w:tcPr>
            <w:tcW w:w="2410" w:type="dxa"/>
            <w:shd w:val="clear" w:color="auto" w:fill="auto"/>
          </w:tcPr>
          <w:p w14:paraId="6CB8C54E" w14:textId="6329A703" w:rsidR="00541E48" w:rsidRPr="00351860" w:rsidRDefault="00541E48" w:rsidP="00541E48">
            <w:pPr>
              <w:rPr>
                <w:rFonts w:eastAsia="Calibri"/>
                <w:lang w:eastAsia="en-US"/>
              </w:rPr>
            </w:pPr>
            <w:r w:rsidRPr="00351860">
              <w:rPr>
                <w:rFonts w:eastAsia="Calibri"/>
                <w:lang w:eastAsia="en-US"/>
              </w:rPr>
              <w:t>Государственный контроль за соблюдением антимонопольного законодательства.</w:t>
            </w:r>
          </w:p>
        </w:tc>
        <w:tc>
          <w:tcPr>
            <w:tcW w:w="850" w:type="dxa"/>
            <w:shd w:val="clear" w:color="auto" w:fill="auto"/>
            <w:vAlign w:val="center"/>
          </w:tcPr>
          <w:p w14:paraId="0776382D" w14:textId="4F26BB4F" w:rsidR="00541E48" w:rsidRPr="00B61A9F" w:rsidRDefault="00B61A9F" w:rsidP="00541E48">
            <w:pPr>
              <w:autoSpaceDE w:val="0"/>
              <w:autoSpaceDN w:val="0"/>
              <w:adjustRightInd w:val="0"/>
              <w:jc w:val="center"/>
              <w:rPr>
                <w:lang w:val="en-US"/>
              </w:rPr>
            </w:pPr>
            <w:r>
              <w:rPr>
                <w:lang w:val="en-US"/>
              </w:rPr>
              <w:t>11/12</w:t>
            </w:r>
          </w:p>
        </w:tc>
        <w:tc>
          <w:tcPr>
            <w:tcW w:w="993" w:type="dxa"/>
            <w:shd w:val="clear" w:color="auto" w:fill="auto"/>
            <w:vAlign w:val="center"/>
          </w:tcPr>
          <w:p w14:paraId="5D55CD1E" w14:textId="7D377AC0" w:rsidR="00541E48" w:rsidRPr="00B61A9F" w:rsidRDefault="00B61A9F" w:rsidP="00541E48">
            <w:pPr>
              <w:autoSpaceDE w:val="0"/>
              <w:autoSpaceDN w:val="0"/>
              <w:adjustRightInd w:val="0"/>
              <w:jc w:val="center"/>
              <w:rPr>
                <w:lang w:val="en-US"/>
              </w:rPr>
            </w:pPr>
            <w:r>
              <w:rPr>
                <w:lang w:val="en-US"/>
              </w:rPr>
              <w:t>3/2</w:t>
            </w:r>
          </w:p>
        </w:tc>
        <w:tc>
          <w:tcPr>
            <w:tcW w:w="992" w:type="dxa"/>
            <w:shd w:val="clear" w:color="auto" w:fill="auto"/>
            <w:vAlign w:val="center"/>
          </w:tcPr>
          <w:p w14:paraId="3FAAEFA2" w14:textId="69A04FC0" w:rsidR="00541E48" w:rsidRPr="009B16A6" w:rsidRDefault="009B16A6" w:rsidP="00541E48">
            <w:pPr>
              <w:autoSpaceDE w:val="0"/>
              <w:autoSpaceDN w:val="0"/>
              <w:adjustRightInd w:val="0"/>
              <w:jc w:val="center"/>
              <w:rPr>
                <w:lang w:val="en-US"/>
              </w:rPr>
            </w:pPr>
            <w:r>
              <w:rPr>
                <w:lang w:val="en-US"/>
              </w:rPr>
              <w:t>1/1</w:t>
            </w:r>
          </w:p>
        </w:tc>
        <w:tc>
          <w:tcPr>
            <w:tcW w:w="1276" w:type="dxa"/>
            <w:shd w:val="clear" w:color="auto" w:fill="auto"/>
            <w:vAlign w:val="center"/>
          </w:tcPr>
          <w:p w14:paraId="1BB7FDBC" w14:textId="54D102F5" w:rsidR="00541E48" w:rsidRPr="006B53E1" w:rsidRDefault="006B53E1" w:rsidP="00541E48">
            <w:pPr>
              <w:autoSpaceDE w:val="0"/>
              <w:autoSpaceDN w:val="0"/>
              <w:adjustRightInd w:val="0"/>
              <w:jc w:val="center"/>
              <w:rPr>
                <w:lang w:val="en-US"/>
              </w:rPr>
            </w:pPr>
            <w:r>
              <w:rPr>
                <w:lang w:val="en-US"/>
              </w:rPr>
              <w:t>2</w:t>
            </w:r>
            <w:r w:rsidR="003163BD">
              <w:rPr>
                <w:lang w:val="en-US"/>
              </w:rPr>
              <w:t>/1</w:t>
            </w:r>
          </w:p>
        </w:tc>
        <w:tc>
          <w:tcPr>
            <w:tcW w:w="1135" w:type="dxa"/>
            <w:vAlign w:val="center"/>
          </w:tcPr>
          <w:p w14:paraId="7C8DCDA4" w14:textId="456EBB19" w:rsidR="00541E48" w:rsidRPr="00007D67" w:rsidRDefault="00007D67" w:rsidP="00541E48">
            <w:pPr>
              <w:autoSpaceDE w:val="0"/>
              <w:autoSpaceDN w:val="0"/>
              <w:adjustRightInd w:val="0"/>
              <w:jc w:val="center"/>
              <w:rPr>
                <w:lang w:val="en-US"/>
              </w:rPr>
            </w:pPr>
            <w:r>
              <w:rPr>
                <w:lang w:val="en-US"/>
              </w:rPr>
              <w:t>8/10</w:t>
            </w:r>
          </w:p>
        </w:tc>
        <w:tc>
          <w:tcPr>
            <w:tcW w:w="2548" w:type="dxa"/>
          </w:tcPr>
          <w:p w14:paraId="096C8120" w14:textId="77777777" w:rsidR="00711BCB" w:rsidRPr="00696430"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6716FD31" w14:textId="22A25A9B" w:rsidR="00541E48" w:rsidRPr="00696430"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 модельное заседание комиссии антимонопольного органа</w:t>
            </w:r>
          </w:p>
        </w:tc>
      </w:tr>
      <w:tr w:rsidR="00711BCB" w:rsidRPr="000A6F54" w14:paraId="5D62E56A" w14:textId="77777777" w:rsidTr="00DF2B48">
        <w:trPr>
          <w:trHeight w:val="1056"/>
          <w:jc w:val="center"/>
        </w:trPr>
        <w:tc>
          <w:tcPr>
            <w:tcW w:w="567" w:type="dxa"/>
            <w:shd w:val="clear" w:color="auto" w:fill="auto"/>
          </w:tcPr>
          <w:p w14:paraId="16FF0518" w14:textId="6A8DB0F7" w:rsidR="00711BCB" w:rsidRDefault="00711BCB" w:rsidP="00711BCB">
            <w:pPr>
              <w:autoSpaceDE w:val="0"/>
              <w:autoSpaceDN w:val="0"/>
              <w:adjustRightInd w:val="0"/>
              <w:jc w:val="center"/>
            </w:pPr>
            <w:r>
              <w:t>11</w:t>
            </w:r>
          </w:p>
        </w:tc>
        <w:tc>
          <w:tcPr>
            <w:tcW w:w="2410" w:type="dxa"/>
            <w:shd w:val="clear" w:color="auto" w:fill="auto"/>
          </w:tcPr>
          <w:p w14:paraId="50731DA5" w14:textId="5F4BC6BE" w:rsidR="00711BCB" w:rsidRPr="00351860" w:rsidRDefault="00711BCB" w:rsidP="00711BCB">
            <w:pPr>
              <w:rPr>
                <w:rFonts w:eastAsia="Calibri"/>
                <w:lang w:eastAsia="en-US"/>
              </w:rPr>
            </w:pPr>
            <w:r w:rsidRPr="00351860">
              <w:rPr>
                <w:rFonts w:eastAsia="Calibri"/>
                <w:lang w:eastAsia="en-US"/>
              </w:rPr>
              <w:t>Ответственность за нарушение антимонопольного законодательства.</w:t>
            </w:r>
          </w:p>
        </w:tc>
        <w:tc>
          <w:tcPr>
            <w:tcW w:w="850" w:type="dxa"/>
            <w:shd w:val="clear" w:color="auto" w:fill="auto"/>
            <w:vAlign w:val="center"/>
          </w:tcPr>
          <w:p w14:paraId="6B45180F" w14:textId="4C489FDC" w:rsidR="00711BCB" w:rsidRPr="00B61A9F" w:rsidRDefault="00711BCB" w:rsidP="00711BCB">
            <w:pPr>
              <w:autoSpaceDE w:val="0"/>
              <w:autoSpaceDN w:val="0"/>
              <w:adjustRightInd w:val="0"/>
              <w:jc w:val="center"/>
              <w:rPr>
                <w:lang w:val="en-US"/>
              </w:rPr>
            </w:pPr>
            <w:r>
              <w:rPr>
                <w:lang w:val="en-US"/>
              </w:rPr>
              <w:t>11/12</w:t>
            </w:r>
          </w:p>
        </w:tc>
        <w:tc>
          <w:tcPr>
            <w:tcW w:w="993" w:type="dxa"/>
            <w:shd w:val="clear" w:color="auto" w:fill="auto"/>
            <w:vAlign w:val="center"/>
          </w:tcPr>
          <w:p w14:paraId="54B8DE7A" w14:textId="78C6C532" w:rsidR="00711BCB" w:rsidRPr="00B61A9F" w:rsidRDefault="00711BCB" w:rsidP="00711BCB">
            <w:pPr>
              <w:autoSpaceDE w:val="0"/>
              <w:autoSpaceDN w:val="0"/>
              <w:adjustRightInd w:val="0"/>
              <w:jc w:val="center"/>
              <w:rPr>
                <w:lang w:val="en-US"/>
              </w:rPr>
            </w:pPr>
            <w:r>
              <w:rPr>
                <w:lang w:val="en-US"/>
              </w:rPr>
              <w:t>3/2</w:t>
            </w:r>
          </w:p>
        </w:tc>
        <w:tc>
          <w:tcPr>
            <w:tcW w:w="992" w:type="dxa"/>
            <w:shd w:val="clear" w:color="auto" w:fill="auto"/>
            <w:vAlign w:val="center"/>
          </w:tcPr>
          <w:p w14:paraId="533BBEDE" w14:textId="6EB4FE3F" w:rsidR="00711BCB" w:rsidRPr="009B16A6" w:rsidRDefault="00711BCB" w:rsidP="00711BCB">
            <w:pPr>
              <w:autoSpaceDE w:val="0"/>
              <w:autoSpaceDN w:val="0"/>
              <w:adjustRightInd w:val="0"/>
              <w:jc w:val="center"/>
              <w:rPr>
                <w:lang w:val="en-US"/>
              </w:rPr>
            </w:pPr>
            <w:r>
              <w:rPr>
                <w:lang w:val="en-US"/>
              </w:rPr>
              <w:t>1/1</w:t>
            </w:r>
          </w:p>
        </w:tc>
        <w:tc>
          <w:tcPr>
            <w:tcW w:w="1276" w:type="dxa"/>
            <w:shd w:val="clear" w:color="auto" w:fill="auto"/>
            <w:vAlign w:val="center"/>
          </w:tcPr>
          <w:p w14:paraId="36162E9B" w14:textId="716B4AD7" w:rsidR="00711BCB" w:rsidRPr="006B53E1" w:rsidRDefault="00711BCB" w:rsidP="00711BCB">
            <w:pPr>
              <w:autoSpaceDE w:val="0"/>
              <w:autoSpaceDN w:val="0"/>
              <w:adjustRightInd w:val="0"/>
              <w:jc w:val="center"/>
              <w:rPr>
                <w:lang w:val="en-US"/>
              </w:rPr>
            </w:pPr>
            <w:r>
              <w:rPr>
                <w:lang w:val="en-US"/>
              </w:rPr>
              <w:t>2/1</w:t>
            </w:r>
          </w:p>
        </w:tc>
        <w:tc>
          <w:tcPr>
            <w:tcW w:w="1135" w:type="dxa"/>
            <w:vAlign w:val="center"/>
          </w:tcPr>
          <w:p w14:paraId="0C06AFA0" w14:textId="3AB761CC" w:rsidR="00711BCB" w:rsidRPr="00007D67" w:rsidRDefault="00711BCB" w:rsidP="00711BCB">
            <w:pPr>
              <w:autoSpaceDE w:val="0"/>
              <w:autoSpaceDN w:val="0"/>
              <w:adjustRightInd w:val="0"/>
              <w:jc w:val="center"/>
              <w:rPr>
                <w:lang w:val="en-US"/>
              </w:rPr>
            </w:pPr>
            <w:r>
              <w:rPr>
                <w:lang w:val="en-US"/>
              </w:rPr>
              <w:t>8/10</w:t>
            </w:r>
          </w:p>
        </w:tc>
        <w:tc>
          <w:tcPr>
            <w:tcW w:w="2548" w:type="dxa"/>
          </w:tcPr>
          <w:p w14:paraId="1DB20E6F" w14:textId="77777777" w:rsidR="00711BCB" w:rsidRPr="00696430"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778C5341" w14:textId="20A14E59" w:rsidR="00711BCB" w:rsidRPr="002E5B8B"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 модельное заседание суда об оспаривании решения антимонопольного органа</w:t>
            </w:r>
          </w:p>
        </w:tc>
      </w:tr>
      <w:tr w:rsidR="00711BCB" w:rsidRPr="000A6F54" w14:paraId="3B057E91" w14:textId="77777777" w:rsidTr="00DF2B48">
        <w:trPr>
          <w:trHeight w:val="1056"/>
          <w:jc w:val="center"/>
        </w:trPr>
        <w:tc>
          <w:tcPr>
            <w:tcW w:w="567" w:type="dxa"/>
            <w:shd w:val="clear" w:color="auto" w:fill="auto"/>
          </w:tcPr>
          <w:p w14:paraId="632210EB" w14:textId="6D9634BB" w:rsidR="00711BCB" w:rsidRDefault="00711BCB" w:rsidP="00711BCB">
            <w:pPr>
              <w:autoSpaceDE w:val="0"/>
              <w:autoSpaceDN w:val="0"/>
              <w:adjustRightInd w:val="0"/>
              <w:jc w:val="center"/>
            </w:pPr>
            <w:r>
              <w:t>12</w:t>
            </w:r>
          </w:p>
        </w:tc>
        <w:tc>
          <w:tcPr>
            <w:tcW w:w="2410" w:type="dxa"/>
            <w:shd w:val="clear" w:color="auto" w:fill="auto"/>
          </w:tcPr>
          <w:p w14:paraId="2CF0009B" w14:textId="31D8873D" w:rsidR="00711BCB" w:rsidRDefault="00711BCB" w:rsidP="00711BCB">
            <w:pPr>
              <w:rPr>
                <w:rFonts w:eastAsia="Calibri"/>
                <w:lang w:eastAsia="en-US"/>
              </w:rPr>
            </w:pPr>
            <w:r w:rsidRPr="00144D41">
              <w:rPr>
                <w:rFonts w:eastAsia="Calibri"/>
                <w:lang w:eastAsia="en-US"/>
              </w:rPr>
              <w:t>Антимонопольное регулирование в рамках Единого экономического пространства.</w:t>
            </w:r>
          </w:p>
        </w:tc>
        <w:tc>
          <w:tcPr>
            <w:tcW w:w="850" w:type="dxa"/>
            <w:shd w:val="clear" w:color="auto" w:fill="auto"/>
            <w:vAlign w:val="center"/>
          </w:tcPr>
          <w:p w14:paraId="0E54101B" w14:textId="72A03C19" w:rsidR="00711BCB" w:rsidRPr="007F0033" w:rsidRDefault="00711BCB" w:rsidP="00711BCB">
            <w:pPr>
              <w:autoSpaceDE w:val="0"/>
              <w:autoSpaceDN w:val="0"/>
              <w:adjustRightInd w:val="0"/>
              <w:jc w:val="center"/>
              <w:rPr>
                <w:lang w:val="en-US"/>
              </w:rPr>
            </w:pPr>
            <w:r>
              <w:rPr>
                <w:lang w:val="en-US"/>
              </w:rPr>
              <w:t>10/12</w:t>
            </w:r>
          </w:p>
        </w:tc>
        <w:tc>
          <w:tcPr>
            <w:tcW w:w="993" w:type="dxa"/>
            <w:shd w:val="clear" w:color="auto" w:fill="auto"/>
            <w:vAlign w:val="center"/>
          </w:tcPr>
          <w:p w14:paraId="49FA8E76" w14:textId="2CB02587" w:rsidR="00711BCB" w:rsidRPr="00B61A9F" w:rsidRDefault="00711BCB" w:rsidP="00711BCB">
            <w:pPr>
              <w:autoSpaceDE w:val="0"/>
              <w:autoSpaceDN w:val="0"/>
              <w:adjustRightInd w:val="0"/>
              <w:jc w:val="center"/>
              <w:rPr>
                <w:lang w:val="en-US"/>
              </w:rPr>
            </w:pPr>
            <w:r>
              <w:rPr>
                <w:lang w:val="en-US"/>
              </w:rPr>
              <w:t>4/4</w:t>
            </w:r>
          </w:p>
        </w:tc>
        <w:tc>
          <w:tcPr>
            <w:tcW w:w="992" w:type="dxa"/>
            <w:shd w:val="clear" w:color="auto" w:fill="auto"/>
            <w:vAlign w:val="center"/>
          </w:tcPr>
          <w:p w14:paraId="2C38169E" w14:textId="516E63D4" w:rsidR="00711BCB" w:rsidRPr="00BA5368" w:rsidRDefault="00711BCB" w:rsidP="00711BCB">
            <w:pPr>
              <w:autoSpaceDE w:val="0"/>
              <w:autoSpaceDN w:val="0"/>
              <w:adjustRightInd w:val="0"/>
              <w:jc w:val="center"/>
              <w:rPr>
                <w:lang w:val="en-US"/>
              </w:rPr>
            </w:pPr>
            <w:r>
              <w:t>2</w:t>
            </w:r>
            <w:r>
              <w:rPr>
                <w:lang w:val="en-US"/>
              </w:rPr>
              <w:t>/2</w:t>
            </w:r>
          </w:p>
        </w:tc>
        <w:tc>
          <w:tcPr>
            <w:tcW w:w="1276" w:type="dxa"/>
            <w:shd w:val="clear" w:color="auto" w:fill="auto"/>
            <w:vAlign w:val="center"/>
          </w:tcPr>
          <w:p w14:paraId="68E69DCB" w14:textId="3C231224" w:rsidR="00711BCB" w:rsidRPr="006B53E1" w:rsidRDefault="00711BCB" w:rsidP="00711BCB">
            <w:pPr>
              <w:autoSpaceDE w:val="0"/>
              <w:autoSpaceDN w:val="0"/>
              <w:adjustRightInd w:val="0"/>
              <w:jc w:val="center"/>
              <w:rPr>
                <w:lang w:val="en-US"/>
              </w:rPr>
            </w:pPr>
            <w:r>
              <w:rPr>
                <w:lang w:val="en-US"/>
              </w:rPr>
              <w:t>2/2</w:t>
            </w:r>
          </w:p>
        </w:tc>
        <w:tc>
          <w:tcPr>
            <w:tcW w:w="1135" w:type="dxa"/>
            <w:vAlign w:val="center"/>
          </w:tcPr>
          <w:p w14:paraId="7240674F" w14:textId="344B3270" w:rsidR="00711BCB" w:rsidRPr="00007D67" w:rsidRDefault="00711BCB" w:rsidP="00711BCB">
            <w:pPr>
              <w:autoSpaceDE w:val="0"/>
              <w:autoSpaceDN w:val="0"/>
              <w:adjustRightInd w:val="0"/>
              <w:jc w:val="center"/>
              <w:rPr>
                <w:lang w:val="en-US"/>
              </w:rPr>
            </w:pPr>
            <w:r>
              <w:t>6</w:t>
            </w:r>
            <w:r>
              <w:rPr>
                <w:lang w:val="en-US"/>
              </w:rPr>
              <w:t>/8</w:t>
            </w:r>
          </w:p>
        </w:tc>
        <w:tc>
          <w:tcPr>
            <w:tcW w:w="2548" w:type="dxa"/>
          </w:tcPr>
          <w:p w14:paraId="5DB9F948" w14:textId="77777777" w:rsidR="00711BCB" w:rsidRPr="00696430"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2BC8377D" w14:textId="64E6988E" w:rsidR="00711BCB" w:rsidRPr="00696430" w:rsidRDefault="00711BCB" w:rsidP="00711BCB">
            <w:pPr>
              <w:rPr>
                <w:rFonts w:eastAsiaTheme="minorHAnsi" w:cstheme="minorBidi"/>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711BCB" w:rsidRPr="000A6F54" w14:paraId="6A7EFCFA" w14:textId="77777777" w:rsidTr="00A06B7B">
        <w:trPr>
          <w:trHeight w:val="676"/>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2CD6E9C4" w14:textId="77777777" w:rsidR="00711BCB" w:rsidRPr="00D16876" w:rsidRDefault="00711BCB" w:rsidP="00711BCB">
            <w:pPr>
              <w:jc w:val="center"/>
              <w:rPr>
                <w:rFonts w:eastAsia="Calibri"/>
                <w:b/>
                <w:lang w:eastAsia="en-US"/>
              </w:rPr>
            </w:pPr>
            <w:r w:rsidRPr="00D16876">
              <w:rPr>
                <w:rFonts w:eastAsia="Calibri"/>
                <w:b/>
                <w:lang w:eastAsia="en-US"/>
              </w:rPr>
              <w:t>В целом по дисциплине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089EDE" w14:textId="77777777" w:rsidR="00C6690C" w:rsidRDefault="00711BCB" w:rsidP="00711BCB">
            <w:pPr>
              <w:widowControl w:val="0"/>
              <w:jc w:val="center"/>
              <w:rPr>
                <w:b/>
                <w:sz w:val="22"/>
                <w:szCs w:val="22"/>
              </w:rPr>
            </w:pPr>
            <w:r>
              <w:rPr>
                <w:b/>
                <w:sz w:val="22"/>
                <w:szCs w:val="22"/>
              </w:rPr>
              <w:t>144/</w:t>
            </w:r>
          </w:p>
          <w:p w14:paraId="4BD2D01B" w14:textId="7FF17B00" w:rsidR="00711BCB" w:rsidRPr="00D720B8" w:rsidRDefault="00711BCB" w:rsidP="00711BCB">
            <w:pPr>
              <w:widowControl w:val="0"/>
              <w:jc w:val="center"/>
              <w:rPr>
                <w:b/>
                <w:sz w:val="22"/>
                <w:szCs w:val="22"/>
              </w:rPr>
            </w:pPr>
            <w:r>
              <w:rPr>
                <w:b/>
                <w:sz w:val="22"/>
                <w:szCs w:val="22"/>
              </w:rPr>
              <w:t>144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9A7E03" w14:textId="77777777" w:rsidR="00A06B7B" w:rsidRDefault="00711BCB" w:rsidP="00711BCB">
            <w:pPr>
              <w:widowControl w:val="0"/>
              <w:jc w:val="center"/>
              <w:rPr>
                <w:b/>
                <w:sz w:val="22"/>
                <w:szCs w:val="22"/>
              </w:rPr>
            </w:pPr>
            <w:r>
              <w:rPr>
                <w:b/>
                <w:sz w:val="22"/>
                <w:szCs w:val="22"/>
              </w:rPr>
              <w:t>50/</w:t>
            </w:r>
          </w:p>
          <w:p w14:paraId="718675B8" w14:textId="3749FDCD" w:rsidR="00711BCB" w:rsidRPr="00D720B8" w:rsidRDefault="00711BCB" w:rsidP="00711BCB">
            <w:pPr>
              <w:widowControl w:val="0"/>
              <w:jc w:val="center"/>
              <w:rPr>
                <w:b/>
                <w:sz w:val="22"/>
                <w:szCs w:val="22"/>
              </w:rPr>
            </w:pPr>
            <w:r>
              <w:rPr>
                <w:b/>
                <w:sz w:val="22"/>
                <w:szCs w:val="22"/>
              </w:rPr>
              <w:t>32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42CCBB" w14:textId="77777777" w:rsidR="00A06B7B" w:rsidRDefault="00711BCB" w:rsidP="00711BCB">
            <w:pPr>
              <w:widowControl w:val="0"/>
              <w:jc w:val="center"/>
              <w:rPr>
                <w:b/>
                <w:sz w:val="22"/>
                <w:szCs w:val="22"/>
              </w:rPr>
            </w:pPr>
            <w:r>
              <w:rPr>
                <w:b/>
                <w:sz w:val="22"/>
                <w:szCs w:val="22"/>
              </w:rPr>
              <w:t>16/</w:t>
            </w:r>
          </w:p>
          <w:p w14:paraId="4E5F12D9" w14:textId="75209D63" w:rsidR="00711BCB" w:rsidRPr="00D720B8" w:rsidRDefault="00711BCB" w:rsidP="00711BCB">
            <w:pPr>
              <w:widowControl w:val="0"/>
              <w:jc w:val="center"/>
              <w:rPr>
                <w:b/>
                <w:sz w:val="22"/>
                <w:szCs w:val="22"/>
              </w:rPr>
            </w:pPr>
            <w:r>
              <w:rPr>
                <w:b/>
                <w:sz w:val="22"/>
                <w:szCs w:val="22"/>
              </w:rPr>
              <w:t>16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248E80" w14:textId="77777777" w:rsidR="00A06B7B" w:rsidRDefault="00711BCB" w:rsidP="00711BCB">
            <w:pPr>
              <w:widowControl w:val="0"/>
              <w:jc w:val="center"/>
              <w:rPr>
                <w:b/>
                <w:sz w:val="22"/>
                <w:szCs w:val="22"/>
              </w:rPr>
            </w:pPr>
            <w:r>
              <w:rPr>
                <w:b/>
                <w:sz w:val="22"/>
                <w:szCs w:val="22"/>
              </w:rPr>
              <w:t>34/</w:t>
            </w:r>
          </w:p>
          <w:p w14:paraId="5CD867EA" w14:textId="277860C1" w:rsidR="00711BCB" w:rsidRPr="00D720B8" w:rsidRDefault="00711BCB" w:rsidP="00711BCB">
            <w:pPr>
              <w:widowControl w:val="0"/>
              <w:jc w:val="center"/>
              <w:rPr>
                <w:b/>
                <w:sz w:val="22"/>
                <w:szCs w:val="22"/>
              </w:rPr>
            </w:pPr>
            <w:r>
              <w:rPr>
                <w:b/>
                <w:sz w:val="22"/>
                <w:szCs w:val="22"/>
              </w:rPr>
              <w:t>16</w:t>
            </w:r>
          </w:p>
        </w:tc>
        <w:tc>
          <w:tcPr>
            <w:tcW w:w="1135" w:type="dxa"/>
            <w:tcBorders>
              <w:top w:val="single" w:sz="4" w:space="0" w:color="auto"/>
              <w:left w:val="single" w:sz="4" w:space="0" w:color="auto"/>
              <w:bottom w:val="single" w:sz="4" w:space="0" w:color="auto"/>
              <w:right w:val="single" w:sz="4" w:space="0" w:color="auto"/>
            </w:tcBorders>
          </w:tcPr>
          <w:p w14:paraId="22E87829" w14:textId="77777777" w:rsidR="00A06B7B" w:rsidRDefault="00711BCB" w:rsidP="00711BCB">
            <w:pPr>
              <w:widowControl w:val="0"/>
              <w:jc w:val="center"/>
              <w:rPr>
                <w:b/>
              </w:rPr>
            </w:pPr>
            <w:r>
              <w:rPr>
                <w:b/>
              </w:rPr>
              <w:t>94/</w:t>
            </w:r>
          </w:p>
          <w:p w14:paraId="7517667A" w14:textId="07C16FBE" w:rsidR="00711BCB" w:rsidRPr="00D720B8" w:rsidRDefault="00711BCB" w:rsidP="00711BCB">
            <w:pPr>
              <w:widowControl w:val="0"/>
              <w:jc w:val="center"/>
              <w:rPr>
                <w:b/>
                <w:sz w:val="22"/>
                <w:szCs w:val="22"/>
              </w:rPr>
            </w:pPr>
            <w:r>
              <w:rPr>
                <w:b/>
              </w:rPr>
              <w:t>112</w:t>
            </w:r>
          </w:p>
        </w:tc>
        <w:tc>
          <w:tcPr>
            <w:tcW w:w="2548" w:type="dxa"/>
            <w:tcBorders>
              <w:top w:val="single" w:sz="4" w:space="0" w:color="auto"/>
              <w:left w:val="single" w:sz="4" w:space="0" w:color="auto"/>
              <w:bottom w:val="single" w:sz="4" w:space="0" w:color="auto"/>
              <w:right w:val="single" w:sz="4" w:space="0" w:color="auto"/>
            </w:tcBorders>
          </w:tcPr>
          <w:p w14:paraId="1DC35ACC" w14:textId="5EBFCAC8" w:rsidR="00711BCB" w:rsidRPr="00A06B7B" w:rsidRDefault="00711BCB" w:rsidP="00711BCB">
            <w:pPr>
              <w:widowControl w:val="0"/>
              <w:jc w:val="both"/>
              <w:rPr>
                <w:b/>
                <w:color w:val="FF0000"/>
                <w:sz w:val="22"/>
                <w:szCs w:val="22"/>
              </w:rPr>
            </w:pPr>
            <w:r w:rsidRPr="00A06B7B">
              <w:rPr>
                <w:b/>
                <w:color w:val="0D0D0D" w:themeColor="text1" w:themeTint="F2"/>
                <w:sz w:val="22"/>
                <w:szCs w:val="22"/>
              </w:rPr>
              <w:t>Контрольная работа</w:t>
            </w:r>
          </w:p>
        </w:tc>
      </w:tr>
      <w:tr w:rsidR="00711BCB" w:rsidRPr="000A6F54" w14:paraId="4F284C0A" w14:textId="77777777" w:rsidTr="00A06B7B">
        <w:trPr>
          <w:trHeight w:val="687"/>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24BBFDDB" w14:textId="764649B7" w:rsidR="00711BCB" w:rsidRPr="00A06B7B" w:rsidRDefault="00711BCB" w:rsidP="00711BCB">
            <w:pPr>
              <w:jc w:val="center"/>
              <w:rPr>
                <w:rFonts w:eastAsia="Calibri"/>
                <w:lang w:eastAsia="en-US"/>
              </w:rPr>
            </w:pPr>
            <w:r w:rsidRPr="00A06B7B">
              <w:rPr>
                <w:rFonts w:eastAsia="Calibri"/>
                <w:lang w:eastAsia="en-US"/>
              </w:rPr>
              <w:t>Итого в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0677C6" w14:textId="4A0BB5E9" w:rsidR="00711BCB" w:rsidRPr="00A06B7B" w:rsidRDefault="00711BCB" w:rsidP="00711BCB">
            <w:pPr>
              <w:widowControl w:val="0"/>
              <w:jc w:val="cente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3A5A940" w14:textId="77777777" w:rsidR="00A06B7B" w:rsidRPr="00A06B7B" w:rsidRDefault="007B5B76" w:rsidP="00711BCB">
            <w:pPr>
              <w:widowControl w:val="0"/>
              <w:jc w:val="center"/>
            </w:pPr>
            <w:r w:rsidRPr="00A06B7B">
              <w:t>35/</w:t>
            </w:r>
          </w:p>
          <w:p w14:paraId="222DD022" w14:textId="48252267" w:rsidR="00711BCB" w:rsidRPr="00A06B7B" w:rsidRDefault="007B5B76" w:rsidP="00711BCB">
            <w:pPr>
              <w:widowControl w:val="0"/>
              <w:jc w:val="center"/>
            </w:pPr>
            <w:r w:rsidRPr="00A06B7B">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ADE9B0" w14:textId="06841CA8" w:rsidR="00A06B7B" w:rsidRPr="00A06B7B" w:rsidRDefault="00A06B7B" w:rsidP="00711BCB">
            <w:pPr>
              <w:widowControl w:val="0"/>
              <w:jc w:val="center"/>
            </w:pPr>
            <w:r>
              <w:t>32</w:t>
            </w:r>
            <w:r w:rsidR="007B5B76" w:rsidRPr="00A06B7B">
              <w:t>/</w:t>
            </w:r>
          </w:p>
          <w:p w14:paraId="52965CBA" w14:textId="72088DE7" w:rsidR="00711BCB" w:rsidRPr="00A06B7B" w:rsidRDefault="00A06B7B" w:rsidP="00711BCB">
            <w:pPr>
              <w:widowControl w:val="0"/>
              <w:jc w:val="center"/>
            </w:pPr>
            <w:r>
              <w:t>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884F23" w14:textId="593BBE90" w:rsidR="00A06B7B" w:rsidRPr="00A06B7B" w:rsidRDefault="00A06B7B" w:rsidP="00711BCB">
            <w:pPr>
              <w:widowControl w:val="0"/>
              <w:jc w:val="center"/>
            </w:pPr>
            <w:r>
              <w:t>68</w:t>
            </w:r>
            <w:r w:rsidR="007B5B76" w:rsidRPr="00A06B7B">
              <w:t>/</w:t>
            </w:r>
          </w:p>
          <w:p w14:paraId="02272105" w14:textId="6DEC9E01" w:rsidR="00711BCB" w:rsidRPr="00A06B7B" w:rsidRDefault="00A06B7B" w:rsidP="00711BCB">
            <w:pPr>
              <w:widowControl w:val="0"/>
              <w:jc w:val="center"/>
            </w:pPr>
            <w:r>
              <w:t>50</w:t>
            </w:r>
          </w:p>
        </w:tc>
        <w:tc>
          <w:tcPr>
            <w:tcW w:w="1135" w:type="dxa"/>
            <w:tcBorders>
              <w:top w:val="single" w:sz="4" w:space="0" w:color="auto"/>
              <w:left w:val="single" w:sz="4" w:space="0" w:color="auto"/>
              <w:bottom w:val="single" w:sz="4" w:space="0" w:color="auto"/>
              <w:right w:val="single" w:sz="4" w:space="0" w:color="auto"/>
            </w:tcBorders>
          </w:tcPr>
          <w:p w14:paraId="49D9A75B" w14:textId="77777777" w:rsidR="00A06B7B" w:rsidRPr="00A06B7B" w:rsidRDefault="007B5B76" w:rsidP="00711BCB">
            <w:pPr>
              <w:widowControl w:val="0"/>
              <w:jc w:val="center"/>
            </w:pPr>
            <w:r w:rsidRPr="00A06B7B">
              <w:t>65/</w:t>
            </w:r>
          </w:p>
          <w:p w14:paraId="322A6940" w14:textId="6DED7620" w:rsidR="00711BCB" w:rsidRPr="00A06B7B" w:rsidRDefault="007B5B76" w:rsidP="00711BCB">
            <w:pPr>
              <w:widowControl w:val="0"/>
              <w:jc w:val="center"/>
            </w:pPr>
            <w:r w:rsidRPr="00A06B7B">
              <w:t>7</w:t>
            </w:r>
            <w:r w:rsidR="00C6690C" w:rsidRPr="00A06B7B">
              <w:t>8</w:t>
            </w:r>
          </w:p>
        </w:tc>
        <w:tc>
          <w:tcPr>
            <w:tcW w:w="2548" w:type="dxa"/>
            <w:tcBorders>
              <w:top w:val="single" w:sz="4" w:space="0" w:color="auto"/>
              <w:left w:val="single" w:sz="4" w:space="0" w:color="auto"/>
              <w:bottom w:val="single" w:sz="4" w:space="0" w:color="auto"/>
              <w:right w:val="single" w:sz="4" w:space="0" w:color="auto"/>
            </w:tcBorders>
          </w:tcPr>
          <w:p w14:paraId="20148B14" w14:textId="77777777" w:rsidR="00711BCB" w:rsidRPr="00D720B8" w:rsidRDefault="00711BCB" w:rsidP="00711BCB">
            <w:pPr>
              <w:widowControl w:val="0"/>
              <w:jc w:val="both"/>
              <w:rPr>
                <w:b/>
                <w:sz w:val="22"/>
                <w:szCs w:val="22"/>
              </w:rPr>
            </w:pPr>
          </w:p>
        </w:tc>
      </w:tr>
    </w:tbl>
    <w:p w14:paraId="57FA0A4D" w14:textId="7A5FB91C" w:rsidR="00170B39" w:rsidRDefault="00170B39" w:rsidP="00DE7A51">
      <w:pPr>
        <w:tabs>
          <w:tab w:val="left" w:pos="6030"/>
        </w:tabs>
        <w:ind w:firstLine="709"/>
        <w:jc w:val="both"/>
        <w:rPr>
          <w:b/>
          <w:color w:val="000000"/>
          <w:sz w:val="28"/>
          <w:szCs w:val="28"/>
          <w:u w:val="single"/>
        </w:rPr>
      </w:pPr>
    </w:p>
    <w:p w14:paraId="454D6F51" w14:textId="77777777" w:rsidR="00A06B7B" w:rsidRPr="00DE7A51" w:rsidRDefault="00A06B7B" w:rsidP="00DE7A51">
      <w:pPr>
        <w:tabs>
          <w:tab w:val="left" w:pos="6030"/>
        </w:tabs>
        <w:ind w:firstLine="709"/>
        <w:jc w:val="both"/>
        <w:rPr>
          <w:b/>
          <w:color w:val="000000"/>
          <w:sz w:val="28"/>
          <w:szCs w:val="28"/>
          <w:u w:val="single"/>
        </w:rPr>
      </w:pPr>
    </w:p>
    <w:p w14:paraId="789389FD" w14:textId="77777777" w:rsidR="00A237FC" w:rsidRPr="007A7DFE" w:rsidRDefault="00B533E3" w:rsidP="00A237FC">
      <w:pPr>
        <w:pStyle w:val="10"/>
        <w:tabs>
          <w:tab w:val="left" w:pos="993"/>
        </w:tabs>
        <w:spacing w:before="0" w:line="360" w:lineRule="auto"/>
        <w:ind w:firstLine="709"/>
        <w:jc w:val="both"/>
        <w:rPr>
          <w:b w:val="0"/>
        </w:rPr>
      </w:pPr>
      <w:bookmarkStart w:id="249" w:name="_Toc116291472"/>
      <w:r w:rsidRPr="00A237FC">
        <w:rPr>
          <w:rFonts w:ascii="Times New Roman" w:hAnsi="Times New Roman"/>
          <w:color w:val="auto"/>
        </w:rPr>
        <w:t>5.3. Содержание семинаров, практических занятий</w:t>
      </w:r>
      <w:bookmarkEnd w:id="249"/>
    </w:p>
    <w:tbl>
      <w:tblPr>
        <w:tblpPr w:leftFromText="180" w:rightFromText="180" w:vertAnchor="text" w:tblpX="-749" w:tblpY="1"/>
        <w:tblOverlap w:val="never"/>
        <w:tblW w:w="1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6946"/>
        <w:gridCol w:w="1985"/>
      </w:tblGrid>
      <w:tr w:rsidR="00A237FC" w:rsidRPr="000A6F54" w14:paraId="45E0E810" w14:textId="77777777" w:rsidTr="005745BE">
        <w:trPr>
          <w:tblHeader/>
        </w:trPr>
        <w:tc>
          <w:tcPr>
            <w:tcW w:w="2240" w:type="dxa"/>
            <w:shd w:val="clear" w:color="auto" w:fill="auto"/>
          </w:tcPr>
          <w:p w14:paraId="4F21B4A8" w14:textId="102FAA55" w:rsidR="00A237FC" w:rsidRPr="000A6F54" w:rsidRDefault="00A237FC" w:rsidP="005745BE">
            <w:pPr>
              <w:autoSpaceDE w:val="0"/>
              <w:autoSpaceDN w:val="0"/>
              <w:adjustRightInd w:val="0"/>
              <w:jc w:val="both"/>
              <w:rPr>
                <w:b/>
                <w:sz w:val="23"/>
                <w:szCs w:val="23"/>
              </w:rPr>
            </w:pPr>
            <w:r w:rsidRPr="000A6F54">
              <w:rPr>
                <w:b/>
                <w:sz w:val="23"/>
                <w:szCs w:val="23"/>
              </w:rPr>
              <w:t>Название тем дисциплины</w:t>
            </w:r>
          </w:p>
        </w:tc>
        <w:tc>
          <w:tcPr>
            <w:tcW w:w="6946" w:type="dxa"/>
            <w:shd w:val="clear" w:color="auto" w:fill="auto"/>
          </w:tcPr>
          <w:p w14:paraId="5B1C73B6" w14:textId="1C1A1FC7" w:rsidR="00A237FC" w:rsidRPr="000A6F54" w:rsidRDefault="00A237FC" w:rsidP="005745BE">
            <w:pPr>
              <w:keepNext/>
              <w:jc w:val="both"/>
              <w:rPr>
                <w:b/>
              </w:rPr>
            </w:pPr>
            <w:r w:rsidRPr="000A6F54">
              <w:rPr>
                <w:b/>
              </w:rPr>
              <w:t xml:space="preserve">Перечень вопросов для обсуждения на семинарских, практических занятиях, </w:t>
            </w:r>
            <w:r w:rsidRPr="00842F3F">
              <w:rPr>
                <w:b/>
              </w:rPr>
              <w:t xml:space="preserve">рекомендуемые источники из разделов 8,9 </w:t>
            </w:r>
          </w:p>
        </w:tc>
        <w:tc>
          <w:tcPr>
            <w:tcW w:w="1985" w:type="dxa"/>
            <w:shd w:val="clear" w:color="auto" w:fill="auto"/>
          </w:tcPr>
          <w:p w14:paraId="6D8FEF6C" w14:textId="77777777" w:rsidR="00A237FC" w:rsidRPr="000A6F54" w:rsidRDefault="00A237FC" w:rsidP="005745BE">
            <w:pPr>
              <w:keepNext/>
              <w:jc w:val="both"/>
              <w:rPr>
                <w:b/>
              </w:rPr>
            </w:pPr>
            <w:r w:rsidRPr="000A6F54">
              <w:rPr>
                <w:b/>
              </w:rPr>
              <w:t>Формы проведения занятий</w:t>
            </w:r>
          </w:p>
        </w:tc>
      </w:tr>
      <w:tr w:rsidR="00F85A15" w:rsidRPr="000A6F54" w14:paraId="38676FEB" w14:textId="77777777" w:rsidTr="005745BE">
        <w:tc>
          <w:tcPr>
            <w:tcW w:w="2240" w:type="dxa"/>
            <w:shd w:val="clear" w:color="auto" w:fill="auto"/>
          </w:tcPr>
          <w:p w14:paraId="603381F5" w14:textId="2482ACAD" w:rsidR="00F85A15" w:rsidRPr="000A6F54" w:rsidRDefault="00F85A15" w:rsidP="005745BE">
            <w:r w:rsidRPr="000A6F54">
              <w:t xml:space="preserve">Тема 1. </w:t>
            </w:r>
          </w:p>
          <w:p w14:paraId="330D6D2B" w14:textId="3D817839" w:rsidR="00F85A15" w:rsidRPr="000A6F54" w:rsidRDefault="00F85A15" w:rsidP="005745BE">
            <w:r w:rsidRPr="007F41BB">
              <w:t>Понятие и источники конкурентного права.</w:t>
            </w:r>
          </w:p>
        </w:tc>
        <w:tc>
          <w:tcPr>
            <w:tcW w:w="6946" w:type="dxa"/>
            <w:shd w:val="clear" w:color="auto" w:fill="auto"/>
            <w:vAlign w:val="center"/>
          </w:tcPr>
          <w:p w14:paraId="44F59805" w14:textId="77777777" w:rsidR="0067114D" w:rsidRDefault="00F85A15" w:rsidP="00BC71AB">
            <w:pPr>
              <w:pStyle w:val="a4"/>
              <w:numPr>
                <w:ilvl w:val="0"/>
                <w:numId w:val="7"/>
              </w:numPr>
              <w:ind w:left="28" w:firstLine="0"/>
              <w:rPr>
                <w:rFonts w:eastAsia="Calibri"/>
                <w:lang w:eastAsia="en-US"/>
              </w:rPr>
            </w:pPr>
            <w:r w:rsidRPr="0067114D">
              <w:rPr>
                <w:rFonts w:eastAsia="Calibri"/>
                <w:lang w:eastAsia="en-US"/>
              </w:rPr>
              <w:t>Понятие товарного рынка. Виды рынков.</w:t>
            </w:r>
            <w:r w:rsidR="0067114D" w:rsidRPr="0067114D">
              <w:rPr>
                <w:rFonts w:eastAsia="Calibri"/>
                <w:lang w:eastAsia="en-US"/>
              </w:rPr>
              <w:t xml:space="preserve"> Границы товарного рынка.</w:t>
            </w:r>
            <w:r w:rsidRPr="0067114D">
              <w:rPr>
                <w:rFonts w:eastAsia="Calibri"/>
                <w:lang w:eastAsia="en-US"/>
              </w:rPr>
              <w:t xml:space="preserve"> </w:t>
            </w:r>
          </w:p>
          <w:p w14:paraId="3D6BD2A6" w14:textId="77777777" w:rsidR="0067114D" w:rsidRDefault="00F85A15" w:rsidP="00BC71AB">
            <w:pPr>
              <w:pStyle w:val="a4"/>
              <w:numPr>
                <w:ilvl w:val="0"/>
                <w:numId w:val="7"/>
              </w:numPr>
              <w:ind w:left="28" w:firstLine="0"/>
              <w:rPr>
                <w:rFonts w:eastAsia="Calibri"/>
                <w:lang w:eastAsia="en-US"/>
              </w:rPr>
            </w:pPr>
            <w:r w:rsidRPr="0067114D">
              <w:rPr>
                <w:rFonts w:eastAsia="Calibri"/>
                <w:lang w:eastAsia="en-US"/>
              </w:rPr>
              <w:t xml:space="preserve">Понятие конкуренции. </w:t>
            </w:r>
          </w:p>
          <w:p w14:paraId="1D3A5B94" w14:textId="77777777" w:rsidR="0067114D" w:rsidRDefault="00F85A15" w:rsidP="00BC71AB">
            <w:pPr>
              <w:pStyle w:val="a4"/>
              <w:numPr>
                <w:ilvl w:val="0"/>
                <w:numId w:val="7"/>
              </w:numPr>
              <w:ind w:left="28" w:firstLine="0"/>
              <w:rPr>
                <w:rFonts w:eastAsia="Calibri"/>
                <w:lang w:eastAsia="en-US"/>
              </w:rPr>
            </w:pPr>
            <w:r w:rsidRPr="0067114D">
              <w:rPr>
                <w:rFonts w:eastAsia="Calibri"/>
                <w:lang w:eastAsia="en-US"/>
              </w:rPr>
              <w:t xml:space="preserve">Предмет регулирования конкурентного права. </w:t>
            </w:r>
          </w:p>
          <w:p w14:paraId="3D768BF4" w14:textId="77777777" w:rsidR="0067114D" w:rsidRDefault="00F85A15" w:rsidP="00BC71AB">
            <w:pPr>
              <w:pStyle w:val="a4"/>
              <w:numPr>
                <w:ilvl w:val="0"/>
                <w:numId w:val="7"/>
              </w:numPr>
              <w:ind w:left="28" w:firstLine="0"/>
              <w:rPr>
                <w:rFonts w:eastAsia="Calibri"/>
                <w:lang w:eastAsia="en-US"/>
              </w:rPr>
            </w:pPr>
            <w:r w:rsidRPr="0067114D">
              <w:rPr>
                <w:rFonts w:eastAsia="Calibri"/>
                <w:lang w:eastAsia="en-US"/>
              </w:rPr>
              <w:t>Метод правового регулирования отношений, входящих в предмет конкурентного права.</w:t>
            </w:r>
          </w:p>
          <w:p w14:paraId="452EDF77" w14:textId="77777777" w:rsidR="0067114D" w:rsidRDefault="00F85A15" w:rsidP="00BC71AB">
            <w:pPr>
              <w:pStyle w:val="a4"/>
              <w:numPr>
                <w:ilvl w:val="0"/>
                <w:numId w:val="7"/>
              </w:numPr>
              <w:ind w:left="28" w:firstLine="0"/>
              <w:rPr>
                <w:rFonts w:eastAsia="Calibri"/>
                <w:lang w:eastAsia="en-US"/>
              </w:rPr>
            </w:pPr>
            <w:r w:rsidRPr="0067114D">
              <w:rPr>
                <w:rFonts w:eastAsia="Calibri"/>
                <w:lang w:eastAsia="en-US"/>
              </w:rPr>
              <w:t>Понятие и классификация принципов конкурентного права.</w:t>
            </w:r>
          </w:p>
          <w:p w14:paraId="4FA781AA" w14:textId="77777777" w:rsidR="0067114D" w:rsidRDefault="0067114D" w:rsidP="00BC71AB">
            <w:pPr>
              <w:pStyle w:val="a4"/>
              <w:numPr>
                <w:ilvl w:val="0"/>
                <w:numId w:val="7"/>
              </w:numPr>
              <w:ind w:left="28" w:firstLine="0"/>
              <w:rPr>
                <w:rFonts w:eastAsia="Calibri"/>
                <w:lang w:eastAsia="en-US"/>
              </w:rPr>
            </w:pPr>
            <w:r w:rsidRPr="0067114D">
              <w:rPr>
                <w:rFonts w:eastAsia="Calibri"/>
                <w:lang w:eastAsia="en-US"/>
              </w:rPr>
              <w:t>Понятие источников конкурентного права. Особенности классификации источников конкурентного права (антимонопольного законодательства).</w:t>
            </w:r>
          </w:p>
          <w:p w14:paraId="3B8DEE3E" w14:textId="77777777" w:rsidR="0067114D" w:rsidRDefault="0067114D" w:rsidP="00BC71AB">
            <w:pPr>
              <w:pStyle w:val="a4"/>
              <w:numPr>
                <w:ilvl w:val="0"/>
                <w:numId w:val="7"/>
              </w:numPr>
              <w:ind w:left="28" w:firstLine="0"/>
              <w:rPr>
                <w:rFonts w:eastAsia="Calibri"/>
                <w:lang w:eastAsia="en-US"/>
              </w:rPr>
            </w:pPr>
            <w:r w:rsidRPr="0067114D">
              <w:rPr>
                <w:rFonts w:eastAsia="Calibri"/>
                <w:lang w:eastAsia="en-US"/>
              </w:rPr>
              <w:t>Место законодательства Российской Федерации о защите конкуренции в системе российского законодательства. Соотношение законодательства о защите конкуренции с гражданским и административным законодательством.</w:t>
            </w:r>
          </w:p>
          <w:p w14:paraId="2E85A6D3" w14:textId="77777777" w:rsidR="0067114D" w:rsidRDefault="0067114D" w:rsidP="00BC71AB">
            <w:pPr>
              <w:pStyle w:val="a4"/>
              <w:numPr>
                <w:ilvl w:val="0"/>
                <w:numId w:val="7"/>
              </w:numPr>
              <w:ind w:left="28" w:firstLine="0"/>
              <w:rPr>
                <w:rFonts w:eastAsia="Calibri"/>
                <w:lang w:eastAsia="en-US"/>
              </w:rPr>
            </w:pPr>
            <w:r w:rsidRPr="0067114D">
              <w:rPr>
                <w:rFonts w:eastAsia="Calibri"/>
                <w:lang w:eastAsia="en-US"/>
              </w:rPr>
              <w:t>Сфера действия законодательства Российской Федерации о защите конкуренции.</w:t>
            </w:r>
          </w:p>
          <w:p w14:paraId="15FC3D2B" w14:textId="77777777" w:rsidR="0067114D" w:rsidRDefault="0067114D" w:rsidP="00BC71AB">
            <w:pPr>
              <w:pStyle w:val="a4"/>
              <w:numPr>
                <w:ilvl w:val="0"/>
                <w:numId w:val="7"/>
              </w:numPr>
              <w:ind w:left="28" w:firstLine="0"/>
              <w:rPr>
                <w:rFonts w:eastAsia="Calibri"/>
                <w:lang w:eastAsia="en-US"/>
              </w:rPr>
            </w:pPr>
            <w:r w:rsidRPr="0067114D">
              <w:rPr>
                <w:rFonts w:eastAsia="Calibri"/>
                <w:lang w:eastAsia="en-US"/>
              </w:rPr>
              <w:t>Конституция Российской Федерации как правовая основа регулирования отношений в сфере защиты конкуренции.</w:t>
            </w:r>
          </w:p>
          <w:p w14:paraId="5BFD9448" w14:textId="77777777" w:rsidR="0067114D" w:rsidRDefault="0067114D" w:rsidP="00BC71AB">
            <w:pPr>
              <w:pStyle w:val="a4"/>
              <w:numPr>
                <w:ilvl w:val="0"/>
                <w:numId w:val="7"/>
              </w:numPr>
              <w:ind w:left="28" w:firstLine="0"/>
              <w:rPr>
                <w:rFonts w:eastAsia="Calibri"/>
                <w:lang w:eastAsia="en-US"/>
              </w:rPr>
            </w:pPr>
            <w:r w:rsidRPr="0067114D">
              <w:rPr>
                <w:rFonts w:eastAsia="Calibri"/>
                <w:lang w:eastAsia="en-US"/>
              </w:rPr>
              <w:lastRenderedPageBreak/>
              <w:t>Международные акты как источники конкурентного права.</w:t>
            </w:r>
          </w:p>
          <w:p w14:paraId="24D6EDBE" w14:textId="77777777" w:rsidR="00E9343F" w:rsidRDefault="0067114D" w:rsidP="00BC71AB">
            <w:pPr>
              <w:pStyle w:val="a4"/>
              <w:numPr>
                <w:ilvl w:val="0"/>
                <w:numId w:val="7"/>
              </w:numPr>
              <w:ind w:left="28" w:firstLine="0"/>
              <w:rPr>
                <w:rFonts w:eastAsia="Calibri"/>
                <w:lang w:eastAsia="en-US"/>
              </w:rPr>
            </w:pPr>
            <w:r w:rsidRPr="0067114D">
              <w:rPr>
                <w:rFonts w:eastAsia="Calibri"/>
                <w:lang w:eastAsia="en-US"/>
              </w:rPr>
              <w:t xml:space="preserve"> Федеральный закон «О защите конкуренции»</w:t>
            </w:r>
            <w:r w:rsidR="00E9343F">
              <w:rPr>
                <w:rFonts w:eastAsia="Calibri"/>
                <w:lang w:eastAsia="en-US"/>
              </w:rPr>
              <w:t xml:space="preserve"> и иные федеральные законы, регулирующие защиту конкуренции</w:t>
            </w:r>
            <w:r w:rsidRPr="0067114D">
              <w:rPr>
                <w:rFonts w:eastAsia="Calibri"/>
                <w:lang w:eastAsia="en-US"/>
              </w:rPr>
              <w:t>.</w:t>
            </w:r>
          </w:p>
          <w:p w14:paraId="32839BBB" w14:textId="77777777" w:rsidR="00E9343F" w:rsidRDefault="0067114D" w:rsidP="00BC71AB">
            <w:pPr>
              <w:pStyle w:val="a4"/>
              <w:numPr>
                <w:ilvl w:val="0"/>
                <w:numId w:val="7"/>
              </w:numPr>
              <w:ind w:left="28" w:firstLine="0"/>
              <w:rPr>
                <w:rFonts w:eastAsia="Calibri"/>
                <w:lang w:eastAsia="en-US"/>
              </w:rPr>
            </w:pPr>
            <w:r w:rsidRPr="00E9343F">
              <w:rPr>
                <w:rFonts w:eastAsia="Calibri"/>
                <w:lang w:eastAsia="en-US"/>
              </w:rPr>
              <w:t xml:space="preserve">Подзаконные акты как источники конкурентного права. </w:t>
            </w:r>
          </w:p>
          <w:p w14:paraId="21B189DB" w14:textId="3B89DA2C" w:rsidR="0067114D" w:rsidRPr="00E9343F" w:rsidRDefault="0067114D" w:rsidP="00BC71AB">
            <w:pPr>
              <w:pStyle w:val="a4"/>
              <w:numPr>
                <w:ilvl w:val="0"/>
                <w:numId w:val="7"/>
              </w:numPr>
              <w:ind w:left="28" w:firstLine="0"/>
              <w:rPr>
                <w:rFonts w:eastAsia="Calibri"/>
                <w:lang w:eastAsia="en-US"/>
              </w:rPr>
            </w:pPr>
            <w:r w:rsidRPr="00E9343F">
              <w:rPr>
                <w:rFonts w:eastAsia="Calibri"/>
                <w:lang w:eastAsia="en-US"/>
              </w:rPr>
              <w:t>Значение постановлений высших судебных органов в применении конкурентного (антимонопольного) законодательства Российской Федерации.</w:t>
            </w:r>
          </w:p>
          <w:p w14:paraId="6EDF80F2" w14:textId="77777777" w:rsidR="00F85A15" w:rsidRPr="008E40D9" w:rsidRDefault="00F85A15" w:rsidP="005745BE">
            <w:pPr>
              <w:rPr>
                <w:b/>
              </w:rPr>
            </w:pPr>
            <w:r w:rsidRPr="008E40D9">
              <w:rPr>
                <w:b/>
              </w:rPr>
              <w:t xml:space="preserve">Рекомендуемые источники </w:t>
            </w:r>
          </w:p>
          <w:p w14:paraId="0F62C3D2" w14:textId="2790524C" w:rsidR="00F85A15" w:rsidRPr="002D621E" w:rsidRDefault="00F85A15" w:rsidP="005745BE">
            <w:pPr>
              <w:rPr>
                <w:b/>
              </w:rPr>
            </w:pPr>
            <w:r w:rsidRPr="008E40D9">
              <w:rPr>
                <w:b/>
              </w:rPr>
              <w:t xml:space="preserve">из раздела 8: </w:t>
            </w:r>
            <w:r w:rsidR="00BA4EFC">
              <w:rPr>
                <w:b/>
              </w:rPr>
              <w:t>1</w:t>
            </w:r>
            <w:r w:rsidR="00BC71AB">
              <w:rPr>
                <w:b/>
              </w:rPr>
              <w:t>-12, 15, 16</w:t>
            </w:r>
          </w:p>
          <w:p w14:paraId="42B45178" w14:textId="77777777" w:rsidR="00F85A15" w:rsidRDefault="00F85A15" w:rsidP="00BC71AB">
            <w:pPr>
              <w:rPr>
                <w:b/>
              </w:rPr>
            </w:pPr>
            <w:r w:rsidRPr="008E40D9">
              <w:rPr>
                <w:b/>
              </w:rPr>
              <w:t>из раздела 9:</w:t>
            </w:r>
            <w:r w:rsidRPr="000A6F54">
              <w:rPr>
                <w:b/>
              </w:rPr>
              <w:t xml:space="preserve"> </w:t>
            </w:r>
            <w:r w:rsidR="00BC5145" w:rsidRPr="00BC5145">
              <w:rPr>
                <w:b/>
              </w:rPr>
              <w:t>1,</w:t>
            </w:r>
            <w:r w:rsidR="00D446AA">
              <w:rPr>
                <w:b/>
              </w:rPr>
              <w:t xml:space="preserve"> </w:t>
            </w:r>
            <w:r w:rsidR="00BC5145" w:rsidRPr="00BC5145">
              <w:rPr>
                <w:b/>
              </w:rPr>
              <w:t>3</w:t>
            </w:r>
            <w:r w:rsidR="00BC71AB">
              <w:rPr>
                <w:b/>
              </w:rPr>
              <w:t>-5,</w:t>
            </w:r>
            <w:r w:rsidR="00D446AA">
              <w:rPr>
                <w:b/>
              </w:rPr>
              <w:t xml:space="preserve"> </w:t>
            </w:r>
            <w:r w:rsidR="00BC71AB">
              <w:rPr>
                <w:b/>
              </w:rPr>
              <w:t>8, 9</w:t>
            </w:r>
          </w:p>
          <w:p w14:paraId="5AFF0529" w14:textId="0DCFB752" w:rsidR="00A54975" w:rsidRPr="002D621E" w:rsidRDefault="00A54975" w:rsidP="00BC71AB"/>
        </w:tc>
        <w:tc>
          <w:tcPr>
            <w:tcW w:w="1985" w:type="dxa"/>
          </w:tcPr>
          <w:p w14:paraId="4380D314"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lastRenderedPageBreak/>
              <w:t xml:space="preserve">групповая дискуссия, </w:t>
            </w:r>
          </w:p>
          <w:p w14:paraId="3A21A944" w14:textId="402E842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устные ответы, тестирование</w:t>
            </w:r>
          </w:p>
        </w:tc>
      </w:tr>
      <w:tr w:rsidR="00F85A15" w:rsidRPr="000A6F54" w14:paraId="2AFD0968" w14:textId="77777777" w:rsidTr="005745BE">
        <w:tc>
          <w:tcPr>
            <w:tcW w:w="2240" w:type="dxa"/>
            <w:shd w:val="clear" w:color="auto" w:fill="auto"/>
          </w:tcPr>
          <w:p w14:paraId="733D5885" w14:textId="1207C8E1" w:rsidR="00F85A15" w:rsidRDefault="00F85A15" w:rsidP="005745BE">
            <w:r>
              <w:t>Тема 2.</w:t>
            </w:r>
          </w:p>
          <w:p w14:paraId="4FB2256C" w14:textId="0F6FB4F4" w:rsidR="00F85A15" w:rsidRDefault="00F85A15" w:rsidP="005745BE">
            <w:r w:rsidRPr="00141944">
              <w:rPr>
                <w:rFonts w:eastAsia="Calibri"/>
                <w:lang w:eastAsia="en-US"/>
              </w:rPr>
              <w:t>Субъекты конкурентного права.</w:t>
            </w:r>
          </w:p>
          <w:p w14:paraId="1379D178" w14:textId="3182F4FD" w:rsidR="00F85A15" w:rsidRPr="000A6F54" w:rsidRDefault="00F85A15" w:rsidP="005745BE"/>
        </w:tc>
        <w:tc>
          <w:tcPr>
            <w:tcW w:w="6946" w:type="dxa"/>
            <w:shd w:val="clear" w:color="auto" w:fill="auto"/>
          </w:tcPr>
          <w:p w14:paraId="47803EC1" w14:textId="77777777" w:rsidR="00E9343F" w:rsidRPr="00E9343F" w:rsidRDefault="00E9343F" w:rsidP="005745BE">
            <w:pPr>
              <w:rPr>
                <w:rFonts w:eastAsia="Calibri"/>
                <w:lang w:eastAsia="en-US"/>
              </w:rPr>
            </w:pPr>
            <w:r w:rsidRPr="00E9343F">
              <w:rPr>
                <w:rFonts w:eastAsia="Calibri"/>
                <w:lang w:eastAsia="en-US"/>
              </w:rPr>
              <w:t>1. Понятие и общая характеристика субъектов конкурентного права. Виды субъектов конкурентного права.</w:t>
            </w:r>
          </w:p>
          <w:p w14:paraId="1DF449DB" w14:textId="77777777" w:rsidR="00E9343F" w:rsidRPr="00E9343F" w:rsidRDefault="00E9343F" w:rsidP="005745BE">
            <w:pPr>
              <w:rPr>
                <w:rFonts w:eastAsia="Calibri"/>
                <w:lang w:eastAsia="en-US"/>
              </w:rPr>
            </w:pPr>
            <w:r w:rsidRPr="00E9343F">
              <w:rPr>
                <w:rFonts w:eastAsia="Calibri"/>
                <w:lang w:eastAsia="en-US"/>
              </w:rPr>
              <w:t>2. Хозяйствующий субъект и его правовой статус. Общая характеристика хозяйствующих субъектов.</w:t>
            </w:r>
          </w:p>
          <w:p w14:paraId="3FC224EF" w14:textId="77777777" w:rsidR="00E9343F" w:rsidRPr="00E9343F" w:rsidRDefault="00E9343F" w:rsidP="005745BE">
            <w:pPr>
              <w:rPr>
                <w:rFonts w:eastAsia="Calibri"/>
                <w:lang w:eastAsia="en-US"/>
              </w:rPr>
            </w:pPr>
            <w:r w:rsidRPr="00E9343F">
              <w:rPr>
                <w:rFonts w:eastAsia="Calibri"/>
                <w:lang w:eastAsia="en-US"/>
              </w:rPr>
              <w:t>3. Группа лиц. Основания и порядок образования группы лиц в конкурентном праве.</w:t>
            </w:r>
          </w:p>
          <w:p w14:paraId="160FBE84" w14:textId="77777777" w:rsidR="00E9343F" w:rsidRPr="00E9343F" w:rsidRDefault="00E9343F" w:rsidP="005745BE">
            <w:pPr>
              <w:rPr>
                <w:rFonts w:eastAsia="Calibri"/>
                <w:lang w:eastAsia="en-US"/>
              </w:rPr>
            </w:pPr>
            <w:r w:rsidRPr="00E9343F">
              <w:rPr>
                <w:rFonts w:eastAsia="Calibri"/>
                <w:lang w:eastAsia="en-US"/>
              </w:rPr>
              <w:t>4. Субъекты естественной монополии. Критерии отнесения рынка к естественной монополии и критерии перехода естественной монополии в состояние конкурентного рынка.</w:t>
            </w:r>
          </w:p>
          <w:p w14:paraId="750C91AF" w14:textId="77777777" w:rsidR="00E9343F" w:rsidRPr="00E9343F" w:rsidRDefault="00E9343F" w:rsidP="005745BE">
            <w:pPr>
              <w:rPr>
                <w:rFonts w:eastAsia="Calibri"/>
                <w:lang w:eastAsia="en-US"/>
              </w:rPr>
            </w:pPr>
            <w:r w:rsidRPr="00E9343F">
              <w:rPr>
                <w:rFonts w:eastAsia="Calibri"/>
                <w:lang w:eastAsia="en-US"/>
              </w:rPr>
              <w:t>5. Понятие финансовой организации.</w:t>
            </w:r>
          </w:p>
          <w:p w14:paraId="7E3DEE91" w14:textId="77777777" w:rsidR="00E9343F" w:rsidRPr="00E9343F" w:rsidRDefault="00E9343F" w:rsidP="005745BE">
            <w:pPr>
              <w:rPr>
                <w:rFonts w:eastAsia="Calibri"/>
                <w:lang w:eastAsia="en-US"/>
              </w:rPr>
            </w:pPr>
            <w:r w:rsidRPr="00E9343F">
              <w:rPr>
                <w:rFonts w:eastAsia="Calibri"/>
                <w:lang w:eastAsia="en-US"/>
              </w:rPr>
              <w:t>6. Органы государственной и муниципальной власти как участники отношений в сфере конкуренции.</w:t>
            </w:r>
          </w:p>
          <w:p w14:paraId="06EA109C" w14:textId="28F62497" w:rsidR="00F85A15" w:rsidRDefault="00E9343F" w:rsidP="005745BE">
            <w:pPr>
              <w:rPr>
                <w:b/>
              </w:rPr>
            </w:pPr>
            <w:r w:rsidRPr="00E9343F">
              <w:rPr>
                <w:rFonts w:eastAsia="Calibri"/>
                <w:lang w:eastAsia="en-US"/>
              </w:rPr>
              <w:t>7. Антимонопольный орган как субъект конкурентного права.</w:t>
            </w:r>
          </w:p>
          <w:p w14:paraId="5DC53DFF" w14:textId="7D176E29" w:rsidR="00F85A15" w:rsidRPr="008E40D9" w:rsidRDefault="00F85A15" w:rsidP="005745BE">
            <w:pPr>
              <w:rPr>
                <w:b/>
              </w:rPr>
            </w:pPr>
            <w:r w:rsidRPr="008E40D9">
              <w:rPr>
                <w:b/>
              </w:rPr>
              <w:t xml:space="preserve">Рекомендуемые источники </w:t>
            </w:r>
          </w:p>
          <w:p w14:paraId="72E84829" w14:textId="1F09DEE7" w:rsidR="00F85A15" w:rsidRPr="002D621E" w:rsidRDefault="00F85A15" w:rsidP="005745BE">
            <w:pPr>
              <w:rPr>
                <w:b/>
              </w:rPr>
            </w:pPr>
            <w:r w:rsidRPr="008E40D9">
              <w:rPr>
                <w:b/>
              </w:rPr>
              <w:t xml:space="preserve">из раздела 8: </w:t>
            </w:r>
            <w:r w:rsidR="00BA4EFC" w:rsidRPr="00BA4EFC">
              <w:rPr>
                <w:b/>
              </w:rPr>
              <w:t>1,</w:t>
            </w:r>
            <w:r w:rsidR="00D446AA">
              <w:rPr>
                <w:b/>
              </w:rPr>
              <w:t xml:space="preserve"> 4</w:t>
            </w:r>
            <w:r w:rsidR="00BA4EFC" w:rsidRPr="00BA4EFC">
              <w:rPr>
                <w:b/>
              </w:rPr>
              <w:t>,</w:t>
            </w:r>
            <w:r w:rsidR="00D446AA" w:rsidRPr="00BA4EFC">
              <w:rPr>
                <w:b/>
              </w:rPr>
              <w:t xml:space="preserve"> </w:t>
            </w:r>
            <w:r w:rsidR="00D446AA">
              <w:rPr>
                <w:b/>
              </w:rPr>
              <w:t>5</w:t>
            </w:r>
            <w:r w:rsidR="00BA4EFC" w:rsidRPr="00BA4EFC">
              <w:rPr>
                <w:b/>
              </w:rPr>
              <w:t>,</w:t>
            </w:r>
            <w:r w:rsidR="00D446AA">
              <w:rPr>
                <w:b/>
              </w:rPr>
              <w:t xml:space="preserve"> 7</w:t>
            </w:r>
            <w:r w:rsidR="00BA4EFC" w:rsidRPr="00BA4EFC">
              <w:rPr>
                <w:b/>
              </w:rPr>
              <w:t>,</w:t>
            </w:r>
            <w:r w:rsidR="00D446AA">
              <w:rPr>
                <w:b/>
              </w:rPr>
              <w:t xml:space="preserve"> 10, 11,</w:t>
            </w:r>
            <w:r w:rsidR="00BC71AB">
              <w:rPr>
                <w:b/>
              </w:rPr>
              <w:t xml:space="preserve"> </w:t>
            </w:r>
            <w:r w:rsidR="00D446AA">
              <w:rPr>
                <w:b/>
              </w:rPr>
              <w:t xml:space="preserve">12, </w:t>
            </w:r>
            <w:r w:rsidR="00BC71AB">
              <w:rPr>
                <w:b/>
              </w:rPr>
              <w:t>15, 16</w:t>
            </w:r>
          </w:p>
          <w:p w14:paraId="1B4C083E" w14:textId="77777777" w:rsidR="00F85A15" w:rsidRDefault="00F85A15" w:rsidP="00BC71AB">
            <w:pPr>
              <w:ind w:left="28"/>
              <w:rPr>
                <w:b/>
              </w:rPr>
            </w:pPr>
            <w:r w:rsidRPr="008E40D9">
              <w:rPr>
                <w:b/>
              </w:rPr>
              <w:t>из раздела 9:</w:t>
            </w:r>
            <w:r>
              <w:t xml:space="preserve"> </w:t>
            </w:r>
            <w:r w:rsidR="00BC5145" w:rsidRPr="00BC5145">
              <w:rPr>
                <w:b/>
              </w:rPr>
              <w:t>1</w:t>
            </w:r>
            <w:r w:rsidR="00BC71AB">
              <w:rPr>
                <w:b/>
              </w:rPr>
              <w:t>-3</w:t>
            </w:r>
            <w:r w:rsidR="00BC5145" w:rsidRPr="00BC5145">
              <w:rPr>
                <w:b/>
              </w:rPr>
              <w:t>,</w:t>
            </w:r>
            <w:r w:rsidR="00D446AA">
              <w:rPr>
                <w:b/>
              </w:rPr>
              <w:t xml:space="preserve"> </w:t>
            </w:r>
            <w:r w:rsidR="00BC5145" w:rsidRPr="00BC5145">
              <w:rPr>
                <w:b/>
              </w:rPr>
              <w:t>7</w:t>
            </w:r>
            <w:r w:rsidR="00BC71AB">
              <w:rPr>
                <w:b/>
              </w:rPr>
              <w:t>-</w:t>
            </w:r>
            <w:r w:rsidR="00D446AA">
              <w:rPr>
                <w:b/>
              </w:rPr>
              <w:t xml:space="preserve"> </w:t>
            </w:r>
            <w:r w:rsidR="00BC71AB">
              <w:rPr>
                <w:b/>
              </w:rPr>
              <w:t>9</w:t>
            </w:r>
          </w:p>
          <w:p w14:paraId="542535A5" w14:textId="035C7646" w:rsidR="00A54975" w:rsidRPr="002D621E" w:rsidRDefault="00A54975" w:rsidP="00BC71AB">
            <w:pPr>
              <w:ind w:left="28"/>
            </w:pPr>
          </w:p>
        </w:tc>
        <w:tc>
          <w:tcPr>
            <w:tcW w:w="1985" w:type="dxa"/>
          </w:tcPr>
          <w:p w14:paraId="6CEA672B"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w:t>
            </w:r>
          </w:p>
          <w:p w14:paraId="1F9ED278" w14:textId="7784BF13" w:rsidR="00F85A15" w:rsidRPr="00696430" w:rsidRDefault="00F85A15" w:rsidP="005745BE">
            <w:pPr>
              <w:rPr>
                <w:color w:val="0D0D0D" w:themeColor="text1" w:themeTint="F2"/>
              </w:rPr>
            </w:pPr>
            <w:r w:rsidRPr="00696430">
              <w:rPr>
                <w:rFonts w:eastAsiaTheme="minorHAnsi" w:cstheme="minorBidi"/>
                <w:color w:val="0D0D0D" w:themeColor="text1" w:themeTint="F2"/>
              </w:rPr>
              <w:t xml:space="preserve">устные ответы, решение задач, </w:t>
            </w:r>
          </w:p>
        </w:tc>
      </w:tr>
      <w:tr w:rsidR="00F85A15" w:rsidRPr="000A6F54" w14:paraId="321FB461" w14:textId="77777777" w:rsidTr="005745BE">
        <w:tc>
          <w:tcPr>
            <w:tcW w:w="2240" w:type="dxa"/>
            <w:shd w:val="clear" w:color="auto" w:fill="auto"/>
          </w:tcPr>
          <w:p w14:paraId="485E9D05" w14:textId="77777777" w:rsidR="00F85A15" w:rsidRDefault="00F85A15" w:rsidP="005745BE">
            <w:r>
              <w:t xml:space="preserve">Тема 3. </w:t>
            </w:r>
          </w:p>
          <w:p w14:paraId="70BA922B" w14:textId="6B2ED30C" w:rsidR="00F85A15" w:rsidRPr="000A6F54" w:rsidRDefault="00F85A15" w:rsidP="005745BE">
            <w:r w:rsidRPr="00141944">
              <w:rPr>
                <w:rFonts w:eastAsia="Calibri"/>
                <w:lang w:eastAsia="en-US"/>
              </w:rPr>
              <w:t>Доминирующее положение на товарном рынке.</w:t>
            </w:r>
          </w:p>
        </w:tc>
        <w:tc>
          <w:tcPr>
            <w:tcW w:w="6946" w:type="dxa"/>
            <w:shd w:val="clear" w:color="auto" w:fill="auto"/>
          </w:tcPr>
          <w:p w14:paraId="5B848073" w14:textId="77777777" w:rsidR="00E9343F" w:rsidRPr="00E9343F" w:rsidRDefault="00E9343F" w:rsidP="005745BE">
            <w:pPr>
              <w:rPr>
                <w:rFonts w:eastAsia="Calibri"/>
                <w:lang w:eastAsia="en-US"/>
              </w:rPr>
            </w:pPr>
            <w:r w:rsidRPr="00E9343F">
              <w:rPr>
                <w:rFonts w:eastAsia="Calibri"/>
                <w:lang w:eastAsia="en-US"/>
              </w:rPr>
              <w:t>1. Понятие доминирующего положения хозяйствующего субъекта на товарном рынке.</w:t>
            </w:r>
          </w:p>
          <w:p w14:paraId="0540A129" w14:textId="77777777" w:rsidR="00E9343F" w:rsidRPr="00E9343F" w:rsidRDefault="00E9343F" w:rsidP="005745BE">
            <w:pPr>
              <w:rPr>
                <w:rFonts w:eastAsia="Calibri"/>
                <w:lang w:eastAsia="en-US"/>
              </w:rPr>
            </w:pPr>
            <w:r w:rsidRPr="00E9343F">
              <w:rPr>
                <w:rFonts w:eastAsia="Calibri"/>
                <w:lang w:eastAsia="en-US"/>
              </w:rPr>
              <w:t>2. Критерии установления доминирующего положения хозяйствующего субъекта на товарном рынке.</w:t>
            </w:r>
          </w:p>
          <w:p w14:paraId="1B734C28" w14:textId="77777777" w:rsidR="00E9343F" w:rsidRPr="00E9343F" w:rsidRDefault="00E9343F" w:rsidP="005745BE">
            <w:pPr>
              <w:rPr>
                <w:rFonts w:eastAsia="Calibri"/>
                <w:lang w:eastAsia="en-US"/>
              </w:rPr>
            </w:pPr>
            <w:r w:rsidRPr="00E9343F">
              <w:rPr>
                <w:rFonts w:eastAsia="Calibri"/>
                <w:lang w:eastAsia="en-US"/>
              </w:rPr>
              <w:t>3. Особенности установления доминирующего положения субъектов естественных монополий и лиц, доля которых на товарном рынке превышает 50 процентов.</w:t>
            </w:r>
          </w:p>
          <w:p w14:paraId="313D5F18" w14:textId="77777777" w:rsidR="00E9343F" w:rsidRPr="00E9343F" w:rsidRDefault="00E9343F" w:rsidP="005745BE">
            <w:pPr>
              <w:rPr>
                <w:rFonts w:eastAsia="Calibri"/>
                <w:lang w:eastAsia="en-US"/>
              </w:rPr>
            </w:pPr>
            <w:r w:rsidRPr="00E9343F">
              <w:rPr>
                <w:rFonts w:eastAsia="Calibri"/>
                <w:lang w:eastAsia="en-US"/>
              </w:rPr>
              <w:t>4. Особенности установления доминирующего положения лиц, доля которых на товарном рынке не превышает 50 процентов.</w:t>
            </w:r>
          </w:p>
          <w:p w14:paraId="1A75D6EA" w14:textId="77777777" w:rsidR="00E9343F" w:rsidRPr="00E9343F" w:rsidRDefault="00E9343F" w:rsidP="005745BE">
            <w:pPr>
              <w:rPr>
                <w:rFonts w:eastAsia="Calibri"/>
                <w:lang w:eastAsia="en-US"/>
              </w:rPr>
            </w:pPr>
            <w:r w:rsidRPr="00E9343F">
              <w:rPr>
                <w:rFonts w:eastAsia="Calibri"/>
                <w:lang w:eastAsia="en-US"/>
              </w:rPr>
              <w:t>5. Особенности установления доминирующего положения на товарном рынке отдельных видов хозяйствующих субъектов: финансовой организации, хозяйствующего субъекта действующего на рынке передачи электроэнергии, хозяйствующего субъекта, действующего на рынке связи.</w:t>
            </w:r>
          </w:p>
          <w:p w14:paraId="35C29584" w14:textId="77777777" w:rsidR="00E9343F" w:rsidRPr="00E9343F" w:rsidRDefault="00E9343F" w:rsidP="005745BE">
            <w:pPr>
              <w:rPr>
                <w:rFonts w:eastAsia="Calibri"/>
                <w:lang w:eastAsia="en-US"/>
              </w:rPr>
            </w:pPr>
            <w:r w:rsidRPr="00E9343F">
              <w:rPr>
                <w:rFonts w:eastAsia="Calibri"/>
                <w:lang w:eastAsia="en-US"/>
              </w:rPr>
              <w:t>6. Коллективное доминирование хозяйствующих субъектов на товарном рынке.</w:t>
            </w:r>
          </w:p>
          <w:p w14:paraId="7FED53D2" w14:textId="04EEBFE0" w:rsidR="00F85A15" w:rsidRDefault="00E9343F" w:rsidP="005745BE">
            <w:pPr>
              <w:rPr>
                <w:b/>
              </w:rPr>
            </w:pPr>
            <w:r w:rsidRPr="00E9343F">
              <w:rPr>
                <w:rFonts w:eastAsia="Calibri"/>
                <w:lang w:eastAsia="en-US"/>
              </w:rPr>
              <w:t>7. Порядок и правовые последствия установления доминирующего положения на товарном рынке.</w:t>
            </w:r>
          </w:p>
          <w:p w14:paraId="4E7F1723" w14:textId="3E709412" w:rsidR="00F85A15" w:rsidRPr="008E40D9" w:rsidRDefault="00F85A15" w:rsidP="005745BE">
            <w:pPr>
              <w:rPr>
                <w:b/>
              </w:rPr>
            </w:pPr>
            <w:r w:rsidRPr="008E40D9">
              <w:rPr>
                <w:b/>
              </w:rPr>
              <w:t xml:space="preserve">Рекомендуемые источники </w:t>
            </w:r>
          </w:p>
          <w:p w14:paraId="488F23E1" w14:textId="5D9BF9D8" w:rsidR="00D446AA" w:rsidRDefault="00F85A15" w:rsidP="005745BE">
            <w:pPr>
              <w:rPr>
                <w:b/>
              </w:rPr>
            </w:pPr>
            <w:r w:rsidRPr="008E40D9">
              <w:rPr>
                <w:b/>
              </w:rPr>
              <w:t xml:space="preserve">из раздела 8: </w:t>
            </w:r>
            <w:r w:rsidR="00BA4EFC" w:rsidRPr="00BA4EFC">
              <w:rPr>
                <w:b/>
              </w:rPr>
              <w:t>1,</w:t>
            </w:r>
            <w:r w:rsidR="00D446AA">
              <w:rPr>
                <w:b/>
              </w:rPr>
              <w:t xml:space="preserve"> 2</w:t>
            </w:r>
            <w:r w:rsidR="00BA4EFC" w:rsidRPr="00BA4EFC">
              <w:rPr>
                <w:b/>
              </w:rPr>
              <w:t>,</w:t>
            </w:r>
            <w:r w:rsidR="00D446AA">
              <w:rPr>
                <w:b/>
              </w:rPr>
              <w:t xml:space="preserve"> 5</w:t>
            </w:r>
            <w:r w:rsidR="00FC3110">
              <w:rPr>
                <w:b/>
              </w:rPr>
              <w:t>,</w:t>
            </w:r>
            <w:r w:rsidR="00D446AA">
              <w:rPr>
                <w:b/>
              </w:rPr>
              <w:t xml:space="preserve"> 10-12</w:t>
            </w:r>
            <w:r w:rsidR="00BE019D">
              <w:rPr>
                <w:b/>
              </w:rPr>
              <w:t>, 1</w:t>
            </w:r>
            <w:r w:rsidR="00BC71AB">
              <w:rPr>
                <w:b/>
              </w:rPr>
              <w:t>5</w:t>
            </w:r>
            <w:r w:rsidR="00BE019D">
              <w:rPr>
                <w:b/>
              </w:rPr>
              <w:t>, 1</w:t>
            </w:r>
            <w:r w:rsidR="00BC71AB">
              <w:rPr>
                <w:b/>
              </w:rPr>
              <w:t>6</w:t>
            </w:r>
          </w:p>
          <w:p w14:paraId="018D6128" w14:textId="77777777" w:rsidR="00F85A15" w:rsidRDefault="00F85A15" w:rsidP="00FF3747">
            <w:pPr>
              <w:rPr>
                <w:b/>
              </w:rPr>
            </w:pPr>
            <w:r w:rsidRPr="008E40D9">
              <w:rPr>
                <w:b/>
              </w:rPr>
              <w:t xml:space="preserve">из </w:t>
            </w:r>
            <w:r w:rsidRPr="00BC5145">
              <w:rPr>
                <w:b/>
              </w:rPr>
              <w:t xml:space="preserve">раздела 9: </w:t>
            </w:r>
            <w:r w:rsidR="00BC5145" w:rsidRPr="00BC5145">
              <w:rPr>
                <w:b/>
              </w:rPr>
              <w:t>1,</w:t>
            </w:r>
            <w:r w:rsidR="00D446AA">
              <w:rPr>
                <w:b/>
              </w:rPr>
              <w:t xml:space="preserve"> </w:t>
            </w:r>
            <w:r w:rsidR="00BC5145" w:rsidRPr="00BC5145">
              <w:rPr>
                <w:b/>
              </w:rPr>
              <w:t>3,</w:t>
            </w:r>
            <w:r w:rsidR="00D446AA">
              <w:rPr>
                <w:b/>
              </w:rPr>
              <w:t xml:space="preserve"> </w:t>
            </w:r>
            <w:r w:rsidR="00BC5145" w:rsidRPr="00BC5145">
              <w:rPr>
                <w:b/>
              </w:rPr>
              <w:t>4,</w:t>
            </w:r>
            <w:r w:rsidR="00D446AA">
              <w:rPr>
                <w:b/>
              </w:rPr>
              <w:t xml:space="preserve"> </w:t>
            </w:r>
            <w:r w:rsidR="00BC5145" w:rsidRPr="00BC5145">
              <w:rPr>
                <w:b/>
              </w:rPr>
              <w:t>7</w:t>
            </w:r>
            <w:r w:rsidR="00FF3747">
              <w:rPr>
                <w:b/>
              </w:rPr>
              <w:t>,</w:t>
            </w:r>
            <w:r w:rsidR="00A54975">
              <w:rPr>
                <w:b/>
              </w:rPr>
              <w:t xml:space="preserve"> 8</w:t>
            </w:r>
          </w:p>
          <w:p w14:paraId="416764F8" w14:textId="19523379" w:rsidR="00A54975" w:rsidRPr="002D621E" w:rsidRDefault="00A54975" w:rsidP="00FF3747">
            <w:pPr>
              <w:rPr>
                <w:b/>
              </w:rPr>
            </w:pPr>
          </w:p>
        </w:tc>
        <w:tc>
          <w:tcPr>
            <w:tcW w:w="1985" w:type="dxa"/>
          </w:tcPr>
          <w:p w14:paraId="216E3EC4"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35AC6807" w14:textId="1D6AB6E1" w:rsidR="00F85A15" w:rsidRPr="00696430" w:rsidRDefault="00F85A15" w:rsidP="005745BE">
            <w:pPr>
              <w:rPr>
                <w:color w:val="0D0D0D" w:themeColor="text1" w:themeTint="F2"/>
              </w:rPr>
            </w:pPr>
            <w:r w:rsidRPr="00696430">
              <w:rPr>
                <w:rFonts w:eastAsiaTheme="minorHAnsi" w:cstheme="minorBidi"/>
                <w:color w:val="0D0D0D" w:themeColor="text1" w:themeTint="F2"/>
              </w:rPr>
              <w:t>устные ответы, решение тестов и задач</w:t>
            </w:r>
          </w:p>
        </w:tc>
      </w:tr>
      <w:tr w:rsidR="00F85A15" w:rsidRPr="000A6F54" w14:paraId="3C7B8C79" w14:textId="77777777" w:rsidTr="005745BE">
        <w:tc>
          <w:tcPr>
            <w:tcW w:w="2240" w:type="dxa"/>
            <w:shd w:val="clear" w:color="auto" w:fill="auto"/>
          </w:tcPr>
          <w:p w14:paraId="7ED6446F" w14:textId="1629CEE9" w:rsidR="00F85A15" w:rsidRDefault="00F85A15" w:rsidP="005745BE">
            <w:r>
              <w:lastRenderedPageBreak/>
              <w:t xml:space="preserve">Тема 4. </w:t>
            </w:r>
            <w:r w:rsidRPr="00141944">
              <w:rPr>
                <w:rFonts w:eastAsia="Calibri"/>
                <w:lang w:eastAsia="en-US"/>
              </w:rPr>
              <w:t>Злоупотребление хозяйствующим субъектом доминирующим положением.</w:t>
            </w:r>
          </w:p>
        </w:tc>
        <w:tc>
          <w:tcPr>
            <w:tcW w:w="6946" w:type="dxa"/>
            <w:shd w:val="clear" w:color="auto" w:fill="auto"/>
          </w:tcPr>
          <w:p w14:paraId="73AF907C" w14:textId="77777777" w:rsidR="00E9343F" w:rsidRPr="00E9343F" w:rsidRDefault="00E9343F" w:rsidP="005745BE">
            <w:pPr>
              <w:rPr>
                <w:rFonts w:eastAsia="Calibri"/>
                <w:lang w:eastAsia="en-US"/>
              </w:rPr>
            </w:pPr>
            <w:r w:rsidRPr="00E9343F">
              <w:rPr>
                <w:rFonts w:eastAsia="Calibri"/>
                <w:lang w:eastAsia="en-US"/>
              </w:rPr>
              <w:t>1. Общая характеристика запрета злоупотребления хозяйствующим субъектом доминирующим положением.</w:t>
            </w:r>
          </w:p>
          <w:p w14:paraId="3146CB8D" w14:textId="77777777" w:rsidR="00E9343F" w:rsidRPr="00E9343F" w:rsidRDefault="00E9343F" w:rsidP="005745BE">
            <w:pPr>
              <w:rPr>
                <w:rFonts w:eastAsia="Calibri"/>
                <w:lang w:eastAsia="en-US"/>
              </w:rPr>
            </w:pPr>
            <w:r w:rsidRPr="00E9343F">
              <w:rPr>
                <w:rFonts w:eastAsia="Calibri"/>
                <w:lang w:eastAsia="en-US"/>
              </w:rPr>
              <w:t>2. Монопольно высокая и монопольно низкая цена как форма злоупотребления хозяйствующим субъектом доминирующим положением.</w:t>
            </w:r>
          </w:p>
          <w:p w14:paraId="03FBB1D3" w14:textId="77777777" w:rsidR="00E9343F" w:rsidRPr="00E9343F" w:rsidRDefault="00E9343F" w:rsidP="005745BE">
            <w:pPr>
              <w:rPr>
                <w:rFonts w:eastAsia="Calibri"/>
                <w:lang w:eastAsia="en-US"/>
              </w:rPr>
            </w:pPr>
            <w:r w:rsidRPr="00E9343F">
              <w:rPr>
                <w:rFonts w:eastAsia="Calibri"/>
                <w:lang w:eastAsia="en-US"/>
              </w:rPr>
              <w:t>3. Отказ (уклонение) от заключения договора и навязывание невыгодных условий хозяйствующим субъектом, занимающим доминирующее положение.</w:t>
            </w:r>
          </w:p>
          <w:p w14:paraId="69E197B5" w14:textId="77777777" w:rsidR="00E9343F" w:rsidRPr="00E9343F" w:rsidRDefault="00E9343F" w:rsidP="005745BE">
            <w:pPr>
              <w:rPr>
                <w:rFonts w:eastAsia="Calibri"/>
                <w:lang w:eastAsia="en-US"/>
              </w:rPr>
            </w:pPr>
            <w:r w:rsidRPr="00E9343F">
              <w:rPr>
                <w:rFonts w:eastAsia="Calibri"/>
                <w:lang w:eastAsia="en-US"/>
              </w:rPr>
              <w:t>4. Создание дискриминационных условий, как форма злоупотребления хозяйствующим субъектом доминирующим положением.</w:t>
            </w:r>
          </w:p>
          <w:p w14:paraId="0E85F377" w14:textId="77777777" w:rsidR="00E9343F" w:rsidRPr="00E9343F" w:rsidRDefault="00E9343F" w:rsidP="005745BE">
            <w:pPr>
              <w:rPr>
                <w:rFonts w:eastAsia="Calibri"/>
                <w:lang w:eastAsia="en-US"/>
              </w:rPr>
            </w:pPr>
            <w:r w:rsidRPr="00E9343F">
              <w:rPr>
                <w:rFonts w:eastAsia="Calibri"/>
                <w:lang w:eastAsia="en-US"/>
              </w:rPr>
              <w:t>5. Характеристика иных форм злоупотребления доминирующим положением.</w:t>
            </w:r>
          </w:p>
          <w:p w14:paraId="43D9E79C" w14:textId="77777777" w:rsidR="00E9343F" w:rsidRPr="00E9343F" w:rsidRDefault="00E9343F" w:rsidP="005745BE">
            <w:pPr>
              <w:rPr>
                <w:rFonts w:eastAsia="Calibri"/>
                <w:lang w:eastAsia="en-US"/>
              </w:rPr>
            </w:pPr>
            <w:r w:rsidRPr="00E9343F">
              <w:rPr>
                <w:rFonts w:eastAsia="Calibri"/>
                <w:lang w:eastAsia="en-US"/>
              </w:rPr>
              <w:t>6. Критерии допустимости действий хозяйствующих субъектов, доминирующих на товарном рынке.</w:t>
            </w:r>
          </w:p>
          <w:p w14:paraId="4A8CAC7A" w14:textId="77777777" w:rsidR="00F85A15" w:rsidRDefault="00E9343F" w:rsidP="005745BE">
            <w:pPr>
              <w:rPr>
                <w:rFonts w:eastAsia="Calibri"/>
                <w:lang w:eastAsia="en-US"/>
              </w:rPr>
            </w:pPr>
            <w:r w:rsidRPr="00E9343F">
              <w:rPr>
                <w:rFonts w:eastAsia="Calibri"/>
                <w:lang w:eastAsia="en-US"/>
              </w:rPr>
              <w:t>7. 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11C1935F" w14:textId="77777777" w:rsidR="007674F8" w:rsidRPr="008E40D9" w:rsidRDefault="007674F8" w:rsidP="005745BE">
            <w:pPr>
              <w:rPr>
                <w:b/>
              </w:rPr>
            </w:pPr>
            <w:r w:rsidRPr="008E40D9">
              <w:rPr>
                <w:b/>
              </w:rPr>
              <w:t xml:space="preserve">Рекомендуемые источники </w:t>
            </w:r>
          </w:p>
          <w:p w14:paraId="4A3F6F30" w14:textId="3952201D" w:rsidR="007674F8" w:rsidRPr="002D621E" w:rsidRDefault="007674F8" w:rsidP="005745BE">
            <w:pPr>
              <w:rPr>
                <w:b/>
              </w:rPr>
            </w:pPr>
            <w:r w:rsidRPr="008E40D9">
              <w:rPr>
                <w:b/>
              </w:rPr>
              <w:t xml:space="preserve">из раздела 8: </w:t>
            </w:r>
            <w:r w:rsidR="00FC3110" w:rsidRPr="00FC3110">
              <w:rPr>
                <w:b/>
              </w:rPr>
              <w:t>1,</w:t>
            </w:r>
            <w:r w:rsidR="00BE019D">
              <w:rPr>
                <w:b/>
              </w:rPr>
              <w:t xml:space="preserve"> 5</w:t>
            </w:r>
            <w:r w:rsidR="00FC3110" w:rsidRPr="00FC3110">
              <w:rPr>
                <w:b/>
              </w:rPr>
              <w:t xml:space="preserve">, </w:t>
            </w:r>
            <w:r w:rsidR="00BE019D">
              <w:rPr>
                <w:b/>
              </w:rPr>
              <w:t>10-12, 1</w:t>
            </w:r>
            <w:r w:rsidR="00FF3747">
              <w:rPr>
                <w:b/>
              </w:rPr>
              <w:t>5</w:t>
            </w:r>
            <w:r w:rsidR="00BE019D">
              <w:rPr>
                <w:b/>
              </w:rPr>
              <w:t>, 1</w:t>
            </w:r>
            <w:r w:rsidR="00FF3747">
              <w:rPr>
                <w:b/>
              </w:rPr>
              <w:t>6</w:t>
            </w:r>
          </w:p>
          <w:p w14:paraId="3FB8277D" w14:textId="77777777" w:rsidR="007674F8" w:rsidRDefault="007674F8" w:rsidP="00FF3747">
            <w:pPr>
              <w:rPr>
                <w:b/>
              </w:rPr>
            </w:pPr>
            <w:r w:rsidRPr="008E40D9">
              <w:rPr>
                <w:b/>
              </w:rPr>
              <w:t>из раздела 9:</w:t>
            </w:r>
            <w:r w:rsidR="00BC5145">
              <w:rPr>
                <w:b/>
              </w:rPr>
              <w:t xml:space="preserve"> </w:t>
            </w:r>
            <w:r w:rsidR="00BC5145" w:rsidRPr="00BC5145">
              <w:rPr>
                <w:b/>
              </w:rPr>
              <w:t>1,</w:t>
            </w:r>
            <w:r w:rsidR="00BE019D">
              <w:rPr>
                <w:b/>
              </w:rPr>
              <w:t xml:space="preserve"> </w:t>
            </w:r>
            <w:r w:rsidR="00BC5145" w:rsidRPr="00BC5145">
              <w:rPr>
                <w:b/>
              </w:rPr>
              <w:t>3,</w:t>
            </w:r>
            <w:r w:rsidR="00BE019D">
              <w:rPr>
                <w:b/>
              </w:rPr>
              <w:t xml:space="preserve"> </w:t>
            </w:r>
            <w:r w:rsidR="00BC5145" w:rsidRPr="00BC5145">
              <w:rPr>
                <w:b/>
              </w:rPr>
              <w:t>8</w:t>
            </w:r>
            <w:r w:rsidR="00FF3747">
              <w:rPr>
                <w:b/>
              </w:rPr>
              <w:t>, 9</w:t>
            </w:r>
          </w:p>
          <w:p w14:paraId="7D0C5613" w14:textId="3228B29A" w:rsidR="00A54975" w:rsidRDefault="00A54975" w:rsidP="00FF3747">
            <w:pPr>
              <w:rPr>
                <w:rFonts w:eastAsia="Calibri"/>
                <w:lang w:eastAsia="en-US"/>
              </w:rPr>
            </w:pPr>
          </w:p>
        </w:tc>
        <w:tc>
          <w:tcPr>
            <w:tcW w:w="1985" w:type="dxa"/>
          </w:tcPr>
          <w:p w14:paraId="21F688C4"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5D4F0B90" w14:textId="09E9956F"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 xml:space="preserve">устные ответы, решение тестов и задач </w:t>
            </w:r>
          </w:p>
        </w:tc>
      </w:tr>
      <w:tr w:rsidR="00F85A15" w:rsidRPr="000A6F54" w14:paraId="31B27F10" w14:textId="77777777" w:rsidTr="005745BE">
        <w:tc>
          <w:tcPr>
            <w:tcW w:w="2240" w:type="dxa"/>
            <w:shd w:val="clear" w:color="auto" w:fill="auto"/>
          </w:tcPr>
          <w:p w14:paraId="3E013C36" w14:textId="729D433F" w:rsidR="00F85A15" w:rsidRDefault="00F85A15" w:rsidP="005745BE">
            <w:r>
              <w:t xml:space="preserve">Тема 5. </w:t>
            </w:r>
            <w:proofErr w:type="spellStart"/>
            <w:r w:rsidRPr="00351860">
              <w:rPr>
                <w:rFonts w:eastAsia="Calibri"/>
                <w:lang w:eastAsia="en-US"/>
              </w:rPr>
              <w:t>Антиконкурентные</w:t>
            </w:r>
            <w:proofErr w:type="spellEnd"/>
            <w:r w:rsidRPr="00351860">
              <w:rPr>
                <w:rFonts w:eastAsia="Calibri"/>
                <w:lang w:eastAsia="en-US"/>
              </w:rPr>
              <w:t xml:space="preserve"> соглашения и согласованные действия.</w:t>
            </w:r>
          </w:p>
        </w:tc>
        <w:tc>
          <w:tcPr>
            <w:tcW w:w="6946" w:type="dxa"/>
            <w:shd w:val="clear" w:color="auto" w:fill="auto"/>
          </w:tcPr>
          <w:p w14:paraId="0F443309" w14:textId="77777777" w:rsidR="00E9343F" w:rsidRPr="00E9343F" w:rsidRDefault="00E9343F" w:rsidP="005745BE">
            <w:pPr>
              <w:rPr>
                <w:rFonts w:eastAsia="Calibri"/>
                <w:lang w:eastAsia="en-US"/>
              </w:rPr>
            </w:pPr>
            <w:r w:rsidRPr="00E9343F">
              <w:rPr>
                <w:rFonts w:eastAsia="Calibri"/>
                <w:lang w:eastAsia="en-US"/>
              </w:rPr>
              <w:t xml:space="preserve">1. Общая характеристика </w:t>
            </w:r>
            <w:proofErr w:type="spellStart"/>
            <w:r w:rsidRPr="00E9343F">
              <w:rPr>
                <w:rFonts w:eastAsia="Calibri"/>
                <w:lang w:eastAsia="en-US"/>
              </w:rPr>
              <w:t>антиконкурентных</w:t>
            </w:r>
            <w:proofErr w:type="spellEnd"/>
            <w:r w:rsidRPr="00E9343F">
              <w:rPr>
                <w:rFonts w:eastAsia="Calibri"/>
                <w:lang w:eastAsia="en-US"/>
              </w:rPr>
              <w:t xml:space="preserve"> соглашений: основания классификации и виды.</w:t>
            </w:r>
          </w:p>
          <w:p w14:paraId="4666892E" w14:textId="77777777" w:rsidR="00E9343F" w:rsidRPr="00E9343F" w:rsidRDefault="00E9343F" w:rsidP="005745BE">
            <w:pPr>
              <w:rPr>
                <w:rFonts w:eastAsia="Calibri"/>
                <w:lang w:eastAsia="en-US"/>
              </w:rPr>
            </w:pPr>
            <w:r w:rsidRPr="00E9343F">
              <w:rPr>
                <w:rFonts w:eastAsia="Calibri"/>
                <w:lang w:eastAsia="en-US"/>
              </w:rPr>
              <w:t xml:space="preserve">2. Картель как наиболее опасная форма </w:t>
            </w:r>
            <w:proofErr w:type="spellStart"/>
            <w:r w:rsidRPr="00E9343F">
              <w:rPr>
                <w:rFonts w:eastAsia="Calibri"/>
                <w:lang w:eastAsia="en-US"/>
              </w:rPr>
              <w:t>антиконкурентного</w:t>
            </w:r>
            <w:proofErr w:type="spellEnd"/>
            <w:r w:rsidRPr="00E9343F">
              <w:rPr>
                <w:rFonts w:eastAsia="Calibri"/>
                <w:lang w:eastAsia="en-US"/>
              </w:rPr>
              <w:t xml:space="preserve"> соглашения.</w:t>
            </w:r>
          </w:p>
          <w:p w14:paraId="66A98A4B" w14:textId="77777777" w:rsidR="00E9343F" w:rsidRPr="00E9343F" w:rsidRDefault="00E9343F" w:rsidP="005745BE">
            <w:pPr>
              <w:rPr>
                <w:rFonts w:eastAsia="Calibri"/>
                <w:lang w:eastAsia="en-US"/>
              </w:rPr>
            </w:pPr>
            <w:r w:rsidRPr="00E9343F">
              <w:rPr>
                <w:rFonts w:eastAsia="Calibri"/>
                <w:lang w:eastAsia="en-US"/>
              </w:rPr>
              <w:t>3. Вертикальные соглашения: особенности квалификации и критерии допустимости. Запреты в отношении вертикальных соглашений.</w:t>
            </w:r>
          </w:p>
          <w:p w14:paraId="112B3E42" w14:textId="77777777" w:rsidR="00E9343F" w:rsidRPr="00E9343F" w:rsidRDefault="00E9343F" w:rsidP="005745BE">
            <w:pPr>
              <w:rPr>
                <w:rFonts w:eastAsia="Calibri"/>
                <w:lang w:eastAsia="en-US"/>
              </w:rPr>
            </w:pPr>
            <w:r w:rsidRPr="00E9343F">
              <w:rPr>
                <w:rFonts w:eastAsia="Calibri"/>
                <w:lang w:eastAsia="en-US"/>
              </w:rPr>
              <w:t>4. Иные соглашения, ограничивающие конкуренцию на товарном рынке.</w:t>
            </w:r>
          </w:p>
          <w:p w14:paraId="430029BE" w14:textId="77777777" w:rsidR="00E9343F" w:rsidRPr="00E9343F" w:rsidRDefault="00E9343F" w:rsidP="005745BE">
            <w:pPr>
              <w:rPr>
                <w:rFonts w:eastAsia="Calibri"/>
                <w:lang w:eastAsia="en-US"/>
              </w:rPr>
            </w:pPr>
            <w:r w:rsidRPr="00E9343F">
              <w:rPr>
                <w:rFonts w:eastAsia="Calibri"/>
                <w:lang w:eastAsia="en-US"/>
              </w:rPr>
              <w:t>5. Согласованные действия хозяйствующих субъектов, ограничивающие конкуренцию.</w:t>
            </w:r>
          </w:p>
          <w:p w14:paraId="784E279A" w14:textId="77777777" w:rsidR="00E9343F" w:rsidRPr="00E9343F" w:rsidRDefault="00E9343F" w:rsidP="005745BE">
            <w:pPr>
              <w:rPr>
                <w:rFonts w:eastAsia="Calibri"/>
                <w:lang w:eastAsia="en-US"/>
              </w:rPr>
            </w:pPr>
            <w:r w:rsidRPr="00E9343F">
              <w:rPr>
                <w:rFonts w:eastAsia="Calibri"/>
                <w:lang w:eastAsia="en-US"/>
              </w:rPr>
              <w:t>6. Критерии допустимости соглашений и согласованных действий.</w:t>
            </w:r>
          </w:p>
          <w:p w14:paraId="7D2FC808" w14:textId="77777777" w:rsidR="00F85A15" w:rsidRDefault="00E9343F" w:rsidP="005745BE">
            <w:pPr>
              <w:rPr>
                <w:rFonts w:eastAsia="Calibri"/>
                <w:lang w:eastAsia="en-US"/>
              </w:rPr>
            </w:pPr>
            <w:r w:rsidRPr="00E9343F">
              <w:rPr>
                <w:rFonts w:eastAsia="Calibri"/>
                <w:lang w:eastAsia="en-US"/>
              </w:rPr>
              <w:t>7. Особенности контроля ограничивающих конкуренцию соглашений. Нотификация проектов соглашений.</w:t>
            </w:r>
          </w:p>
          <w:p w14:paraId="2D19DA70" w14:textId="77777777" w:rsidR="007674F8" w:rsidRPr="008E40D9" w:rsidRDefault="007674F8" w:rsidP="005745BE">
            <w:pPr>
              <w:rPr>
                <w:b/>
              </w:rPr>
            </w:pPr>
            <w:r w:rsidRPr="008E40D9">
              <w:rPr>
                <w:b/>
              </w:rPr>
              <w:t xml:space="preserve">Рекомендуемые источники </w:t>
            </w:r>
          </w:p>
          <w:p w14:paraId="53DDB428" w14:textId="7A5DEEFB" w:rsidR="007674F8" w:rsidRPr="002D621E" w:rsidRDefault="007674F8" w:rsidP="005745BE">
            <w:pPr>
              <w:rPr>
                <w:b/>
              </w:rPr>
            </w:pPr>
            <w:r w:rsidRPr="008E40D9">
              <w:rPr>
                <w:b/>
              </w:rPr>
              <w:t xml:space="preserve">из раздела 8: </w:t>
            </w:r>
            <w:r w:rsidR="00FC3110" w:rsidRPr="00FC3110">
              <w:rPr>
                <w:b/>
              </w:rPr>
              <w:t>1,</w:t>
            </w:r>
            <w:r w:rsidR="00FF3747">
              <w:rPr>
                <w:b/>
              </w:rPr>
              <w:t xml:space="preserve"> </w:t>
            </w:r>
            <w:r w:rsidR="00BE019D">
              <w:rPr>
                <w:b/>
              </w:rPr>
              <w:t xml:space="preserve">4 </w:t>
            </w:r>
            <w:r w:rsidR="00FC3110" w:rsidRPr="00FC3110">
              <w:rPr>
                <w:b/>
              </w:rPr>
              <w:t>,</w:t>
            </w:r>
            <w:r w:rsidR="00BE019D">
              <w:rPr>
                <w:b/>
              </w:rPr>
              <w:t>5,</w:t>
            </w:r>
            <w:r w:rsidR="00FC3110" w:rsidRPr="00FC3110">
              <w:rPr>
                <w:b/>
              </w:rPr>
              <w:t xml:space="preserve"> </w:t>
            </w:r>
            <w:r w:rsidR="00BE019D">
              <w:rPr>
                <w:b/>
              </w:rPr>
              <w:t>11, 12, 1</w:t>
            </w:r>
            <w:r w:rsidR="00FF3747">
              <w:rPr>
                <w:b/>
              </w:rPr>
              <w:t>4-16</w:t>
            </w:r>
          </w:p>
          <w:p w14:paraId="4C3AF107" w14:textId="77777777" w:rsidR="007674F8" w:rsidDel="001378E4" w:rsidRDefault="007674F8" w:rsidP="00FF3747">
            <w:pPr>
              <w:rPr>
                <w:del w:id="250" w:author="Молчанова Алла Владиславовна" w:date="2023-05-04T10:44:00Z"/>
                <w:b/>
              </w:rPr>
            </w:pPr>
            <w:r w:rsidRPr="008E40D9">
              <w:rPr>
                <w:b/>
              </w:rPr>
              <w:t>из раздела 9:</w:t>
            </w:r>
            <w:r w:rsidR="00362063">
              <w:rPr>
                <w:b/>
              </w:rPr>
              <w:t xml:space="preserve"> </w:t>
            </w:r>
            <w:r w:rsidR="00362063" w:rsidRPr="00362063">
              <w:rPr>
                <w:b/>
              </w:rPr>
              <w:t>1,</w:t>
            </w:r>
            <w:r w:rsidR="004532B6">
              <w:rPr>
                <w:b/>
              </w:rPr>
              <w:t xml:space="preserve"> </w:t>
            </w:r>
            <w:r w:rsidR="00362063" w:rsidRPr="00362063">
              <w:rPr>
                <w:b/>
              </w:rPr>
              <w:t>3,</w:t>
            </w:r>
            <w:r w:rsidR="004532B6">
              <w:rPr>
                <w:b/>
              </w:rPr>
              <w:t xml:space="preserve"> </w:t>
            </w:r>
            <w:r w:rsidR="00362063" w:rsidRPr="00362063">
              <w:rPr>
                <w:b/>
              </w:rPr>
              <w:t>4,</w:t>
            </w:r>
            <w:r w:rsidR="004532B6">
              <w:rPr>
                <w:b/>
              </w:rPr>
              <w:t xml:space="preserve"> </w:t>
            </w:r>
            <w:r w:rsidR="00FF3747">
              <w:rPr>
                <w:b/>
              </w:rPr>
              <w:t>8, 9</w:t>
            </w:r>
          </w:p>
          <w:p w14:paraId="506FB3A4" w14:textId="2073156C" w:rsidR="000B7F09" w:rsidRDefault="000B7F09" w:rsidP="00FF3747">
            <w:pPr>
              <w:rPr>
                <w:rFonts w:eastAsia="Calibri"/>
                <w:lang w:eastAsia="en-US"/>
              </w:rPr>
            </w:pPr>
          </w:p>
        </w:tc>
        <w:tc>
          <w:tcPr>
            <w:tcW w:w="1985" w:type="dxa"/>
          </w:tcPr>
          <w:p w14:paraId="611668B6"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684B741E" w14:textId="33BC0075"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w:t>
            </w:r>
          </w:p>
        </w:tc>
      </w:tr>
      <w:tr w:rsidR="00F85A15" w:rsidRPr="000A6F54" w14:paraId="70BA51B3" w14:textId="77777777" w:rsidTr="005745BE">
        <w:tc>
          <w:tcPr>
            <w:tcW w:w="2240" w:type="dxa"/>
            <w:shd w:val="clear" w:color="auto" w:fill="auto"/>
          </w:tcPr>
          <w:p w14:paraId="52491596" w14:textId="2141C131" w:rsidR="00F85A15" w:rsidRDefault="00F85A15" w:rsidP="005745BE">
            <w:r>
              <w:t>Тема 6.</w:t>
            </w:r>
            <w:r w:rsidRPr="00351860">
              <w:rPr>
                <w:rFonts w:eastAsia="Calibri"/>
                <w:lang w:eastAsia="en-US"/>
              </w:rPr>
              <w:t xml:space="preserve"> Недобросовестная конкуренция.</w:t>
            </w:r>
          </w:p>
        </w:tc>
        <w:tc>
          <w:tcPr>
            <w:tcW w:w="6946" w:type="dxa"/>
            <w:shd w:val="clear" w:color="auto" w:fill="auto"/>
          </w:tcPr>
          <w:p w14:paraId="4254A082" w14:textId="77777777" w:rsidR="00E9343F" w:rsidRPr="00E9343F" w:rsidRDefault="00E9343F" w:rsidP="005745BE">
            <w:pPr>
              <w:rPr>
                <w:rFonts w:eastAsia="Calibri"/>
                <w:lang w:eastAsia="en-US"/>
              </w:rPr>
            </w:pPr>
            <w:r w:rsidRPr="00E9343F">
              <w:rPr>
                <w:rFonts w:eastAsia="Calibri"/>
                <w:lang w:eastAsia="en-US"/>
              </w:rPr>
              <w:t>1. Понятие и признаки недобросовестной конкуренции.</w:t>
            </w:r>
          </w:p>
          <w:p w14:paraId="439E7584" w14:textId="77777777" w:rsidR="00E9343F" w:rsidRPr="00E9343F" w:rsidRDefault="00E9343F" w:rsidP="005745BE">
            <w:pPr>
              <w:rPr>
                <w:rFonts w:eastAsia="Calibri"/>
                <w:lang w:eastAsia="en-US"/>
              </w:rPr>
            </w:pPr>
            <w:r w:rsidRPr="00E9343F">
              <w:rPr>
                <w:rFonts w:eastAsia="Calibri"/>
                <w:lang w:eastAsia="en-US"/>
              </w:rPr>
              <w:t>2. Общая характеристика форм недобросовестной конкуренции.</w:t>
            </w:r>
          </w:p>
          <w:p w14:paraId="310F1E13" w14:textId="77777777" w:rsidR="00E9343F" w:rsidRPr="00E9343F" w:rsidRDefault="00E9343F" w:rsidP="005745BE">
            <w:pPr>
              <w:rPr>
                <w:rFonts w:eastAsia="Calibri"/>
                <w:lang w:eastAsia="en-US"/>
              </w:rPr>
            </w:pPr>
            <w:r w:rsidRPr="00E9343F">
              <w:rPr>
                <w:rFonts w:eastAsia="Calibri"/>
                <w:lang w:eastAsia="en-US"/>
              </w:rPr>
              <w:t>3. Недобросовестная конкуренция, связанная с использованием информации.</w:t>
            </w:r>
          </w:p>
          <w:p w14:paraId="2C017F91" w14:textId="77777777" w:rsidR="00E9343F" w:rsidRPr="00E9343F" w:rsidRDefault="00E9343F" w:rsidP="005745BE">
            <w:pPr>
              <w:rPr>
                <w:rFonts w:eastAsia="Calibri"/>
                <w:lang w:eastAsia="en-US"/>
              </w:rPr>
            </w:pPr>
            <w:r w:rsidRPr="00E9343F">
              <w:rPr>
                <w:rFonts w:eastAsia="Calibri"/>
                <w:lang w:eastAsia="en-US"/>
              </w:rPr>
              <w:t>4. Недобросовестная конкуренция в сфере интеллектуальной собственности.</w:t>
            </w:r>
          </w:p>
          <w:p w14:paraId="360982B8" w14:textId="77777777" w:rsidR="00F85A15" w:rsidRDefault="00E9343F" w:rsidP="005745BE">
            <w:pPr>
              <w:rPr>
                <w:rFonts w:eastAsia="Calibri"/>
                <w:lang w:eastAsia="en-US"/>
              </w:rPr>
            </w:pPr>
            <w:r w:rsidRPr="00E9343F">
              <w:rPr>
                <w:rFonts w:eastAsia="Calibri"/>
                <w:lang w:eastAsia="en-US"/>
              </w:rPr>
              <w:t>5. Ненадлежащая реклама как форма недобросовестной конкуренции.</w:t>
            </w:r>
          </w:p>
          <w:p w14:paraId="25E89261" w14:textId="77777777" w:rsidR="007674F8" w:rsidRPr="008E40D9" w:rsidRDefault="007674F8" w:rsidP="005745BE">
            <w:pPr>
              <w:rPr>
                <w:b/>
              </w:rPr>
            </w:pPr>
            <w:r w:rsidRPr="008E40D9">
              <w:rPr>
                <w:b/>
              </w:rPr>
              <w:t xml:space="preserve">Рекомендуемые источники </w:t>
            </w:r>
          </w:p>
          <w:p w14:paraId="66445C4B" w14:textId="7813F14F" w:rsidR="007674F8" w:rsidRPr="002D621E" w:rsidRDefault="007674F8" w:rsidP="005745BE">
            <w:pPr>
              <w:rPr>
                <w:b/>
              </w:rPr>
            </w:pPr>
            <w:r w:rsidRPr="008E40D9">
              <w:rPr>
                <w:b/>
              </w:rPr>
              <w:t xml:space="preserve">из раздела 8: </w:t>
            </w:r>
            <w:r w:rsidR="00421F8B" w:rsidRPr="00421F8B">
              <w:rPr>
                <w:b/>
              </w:rPr>
              <w:t>1,</w:t>
            </w:r>
            <w:r w:rsidR="00BE019D">
              <w:rPr>
                <w:b/>
              </w:rPr>
              <w:t xml:space="preserve"> 5</w:t>
            </w:r>
            <w:r w:rsidR="00421F8B" w:rsidRPr="00421F8B">
              <w:rPr>
                <w:b/>
              </w:rPr>
              <w:t xml:space="preserve">, </w:t>
            </w:r>
            <w:r w:rsidR="00BE019D">
              <w:rPr>
                <w:b/>
              </w:rPr>
              <w:t>9</w:t>
            </w:r>
            <w:r w:rsidR="00421F8B" w:rsidRPr="00421F8B">
              <w:rPr>
                <w:b/>
              </w:rPr>
              <w:t>,</w:t>
            </w:r>
            <w:r w:rsidR="00BE019D">
              <w:rPr>
                <w:b/>
              </w:rPr>
              <w:t xml:space="preserve"> 11</w:t>
            </w:r>
            <w:r w:rsidR="00FF3747">
              <w:rPr>
                <w:b/>
              </w:rPr>
              <w:t>-</w:t>
            </w:r>
            <w:r w:rsidR="00BE019D">
              <w:rPr>
                <w:b/>
              </w:rPr>
              <w:t>14, 1</w:t>
            </w:r>
            <w:r w:rsidR="00FF3747">
              <w:rPr>
                <w:b/>
              </w:rPr>
              <w:t>6</w:t>
            </w:r>
          </w:p>
          <w:p w14:paraId="58CDEFC9" w14:textId="7B294532" w:rsidR="000B7F09" w:rsidRPr="000B7F09" w:rsidRDefault="007674F8" w:rsidP="00FF3747">
            <w:pPr>
              <w:rPr>
                <w:b/>
              </w:rPr>
            </w:pPr>
            <w:r w:rsidRPr="008E40D9">
              <w:rPr>
                <w:b/>
              </w:rPr>
              <w:t>из раздела 9:</w:t>
            </w:r>
            <w:r w:rsidR="00362063">
              <w:rPr>
                <w:b/>
              </w:rPr>
              <w:t xml:space="preserve"> </w:t>
            </w:r>
            <w:r w:rsidR="00362063" w:rsidRPr="00362063">
              <w:rPr>
                <w:b/>
              </w:rPr>
              <w:t>1</w:t>
            </w:r>
            <w:r w:rsidR="00FF3747">
              <w:rPr>
                <w:b/>
              </w:rPr>
              <w:t>-</w:t>
            </w:r>
            <w:r w:rsidR="00362063" w:rsidRPr="00362063">
              <w:rPr>
                <w:b/>
              </w:rPr>
              <w:t>3,</w:t>
            </w:r>
            <w:r w:rsidR="00BE019D">
              <w:rPr>
                <w:b/>
              </w:rPr>
              <w:t xml:space="preserve"> </w:t>
            </w:r>
            <w:r w:rsidR="00362063" w:rsidRPr="00362063">
              <w:rPr>
                <w:b/>
              </w:rPr>
              <w:t>4,</w:t>
            </w:r>
            <w:r w:rsidR="00BE019D">
              <w:rPr>
                <w:b/>
              </w:rPr>
              <w:t xml:space="preserve"> </w:t>
            </w:r>
            <w:r w:rsidR="00362063" w:rsidRPr="00362063">
              <w:rPr>
                <w:b/>
              </w:rPr>
              <w:t>8,</w:t>
            </w:r>
            <w:r w:rsidR="00BE019D">
              <w:rPr>
                <w:b/>
              </w:rPr>
              <w:t xml:space="preserve"> </w:t>
            </w:r>
            <w:r w:rsidR="00FF3747">
              <w:rPr>
                <w:b/>
              </w:rPr>
              <w:t>9</w:t>
            </w:r>
          </w:p>
        </w:tc>
        <w:tc>
          <w:tcPr>
            <w:tcW w:w="1985" w:type="dxa"/>
          </w:tcPr>
          <w:p w14:paraId="4E6A6963"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6F74D91E" w14:textId="6359CF7B"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w:t>
            </w:r>
          </w:p>
        </w:tc>
      </w:tr>
      <w:tr w:rsidR="00F85A15" w:rsidRPr="000A6F54" w14:paraId="156201A1" w14:textId="77777777" w:rsidTr="005745BE">
        <w:tc>
          <w:tcPr>
            <w:tcW w:w="2240" w:type="dxa"/>
            <w:shd w:val="clear" w:color="auto" w:fill="auto"/>
          </w:tcPr>
          <w:p w14:paraId="7C78263B" w14:textId="3868A2FE" w:rsidR="00F85A15" w:rsidRDefault="00F85A15" w:rsidP="005745BE">
            <w:r>
              <w:lastRenderedPageBreak/>
              <w:t xml:space="preserve">Тема 7. </w:t>
            </w:r>
            <w:r w:rsidRPr="00351860">
              <w:rPr>
                <w:rFonts w:eastAsia="Calibri"/>
                <w:lang w:eastAsia="en-US"/>
              </w:rPr>
              <w:t>Действия и соглашения органов власти, ограничивающие конкуренцию.</w:t>
            </w:r>
          </w:p>
        </w:tc>
        <w:tc>
          <w:tcPr>
            <w:tcW w:w="6946" w:type="dxa"/>
            <w:shd w:val="clear" w:color="auto" w:fill="auto"/>
          </w:tcPr>
          <w:p w14:paraId="74DD88EA" w14:textId="71DA7A68" w:rsidR="00E9343F" w:rsidRPr="00E9343F" w:rsidRDefault="00E9343F" w:rsidP="005745BE">
            <w:pPr>
              <w:pStyle w:val="a4"/>
              <w:numPr>
                <w:ilvl w:val="0"/>
                <w:numId w:val="8"/>
              </w:numPr>
              <w:ind w:left="26" w:hanging="26"/>
              <w:rPr>
                <w:rFonts w:eastAsia="Calibri"/>
                <w:lang w:eastAsia="en-US"/>
              </w:rPr>
            </w:pPr>
            <w:r w:rsidRPr="00E9343F">
              <w:rPr>
                <w:rFonts w:eastAsia="Calibri"/>
                <w:lang w:eastAsia="en-US"/>
              </w:rPr>
              <w:t xml:space="preserve">Антимонопольные запреты и ограничения в отношении актов и действий (бездействия) органов власти. </w:t>
            </w:r>
          </w:p>
          <w:p w14:paraId="0675139A" w14:textId="77777777" w:rsidR="00F078E7" w:rsidRDefault="00E9343F" w:rsidP="005745BE">
            <w:pPr>
              <w:pStyle w:val="a4"/>
              <w:numPr>
                <w:ilvl w:val="0"/>
                <w:numId w:val="8"/>
              </w:numPr>
              <w:ind w:left="26" w:hanging="26"/>
              <w:rPr>
                <w:rFonts w:eastAsia="Calibri"/>
                <w:lang w:eastAsia="en-US"/>
              </w:rPr>
            </w:pPr>
            <w:r w:rsidRPr="00E9343F">
              <w:rPr>
                <w:rFonts w:eastAsia="Calibri"/>
                <w:lang w:eastAsia="en-US"/>
              </w:rPr>
              <w:t>Ограничивающие конкуренцию акты, действия, соглашения и согласованные действия органов власти.</w:t>
            </w:r>
          </w:p>
          <w:p w14:paraId="659FA456" w14:textId="77777777" w:rsidR="00F078E7" w:rsidRDefault="00E9343F" w:rsidP="005745BE">
            <w:pPr>
              <w:pStyle w:val="a4"/>
              <w:numPr>
                <w:ilvl w:val="0"/>
                <w:numId w:val="8"/>
              </w:numPr>
              <w:ind w:left="26" w:hanging="26"/>
              <w:rPr>
                <w:rFonts w:eastAsia="Calibri"/>
                <w:lang w:eastAsia="en-US"/>
              </w:rPr>
            </w:pPr>
            <w:r w:rsidRPr="00E9343F">
              <w:rPr>
                <w:rFonts w:eastAsia="Calibri"/>
                <w:lang w:eastAsia="en-US"/>
              </w:rPr>
              <w:t>Государственные и муниципальные преференции.</w:t>
            </w:r>
          </w:p>
          <w:p w14:paraId="3F70CF92" w14:textId="77777777" w:rsidR="00F85A15" w:rsidRDefault="00E9343F" w:rsidP="005745BE">
            <w:pPr>
              <w:pStyle w:val="a4"/>
              <w:numPr>
                <w:ilvl w:val="0"/>
                <w:numId w:val="8"/>
              </w:numPr>
              <w:ind w:left="26" w:hanging="26"/>
              <w:rPr>
                <w:rFonts w:eastAsia="Calibri"/>
                <w:lang w:eastAsia="en-US"/>
              </w:rPr>
            </w:pPr>
            <w:r w:rsidRPr="00E9343F">
              <w:rPr>
                <w:rFonts w:eastAsia="Calibri"/>
                <w:lang w:eastAsia="en-US"/>
              </w:rPr>
              <w:t>Антимонопольные требования к созданию унитарных предприятий и осуществлению их деятельности.</w:t>
            </w:r>
          </w:p>
          <w:p w14:paraId="65D7F55E" w14:textId="77777777" w:rsidR="007674F8" w:rsidRPr="008E40D9" w:rsidRDefault="007674F8" w:rsidP="005745BE">
            <w:pPr>
              <w:rPr>
                <w:b/>
              </w:rPr>
            </w:pPr>
            <w:r w:rsidRPr="008E40D9">
              <w:rPr>
                <w:b/>
              </w:rPr>
              <w:t xml:space="preserve">Рекомендуемые источники </w:t>
            </w:r>
          </w:p>
          <w:p w14:paraId="3A91A4E4" w14:textId="696D56DB" w:rsidR="007674F8" w:rsidRDefault="007674F8" w:rsidP="005745BE">
            <w:pPr>
              <w:rPr>
                <w:b/>
              </w:rPr>
            </w:pPr>
            <w:r w:rsidRPr="008E40D9">
              <w:rPr>
                <w:b/>
              </w:rPr>
              <w:t xml:space="preserve">из раздела 8: </w:t>
            </w:r>
            <w:r w:rsidR="00421F8B" w:rsidRPr="00421F8B">
              <w:rPr>
                <w:b/>
              </w:rPr>
              <w:t>1,</w:t>
            </w:r>
            <w:r w:rsidR="00BE019D">
              <w:rPr>
                <w:b/>
              </w:rPr>
              <w:t xml:space="preserve"> 5</w:t>
            </w:r>
            <w:r w:rsidR="00421F8B" w:rsidRPr="00421F8B">
              <w:rPr>
                <w:b/>
              </w:rPr>
              <w:t xml:space="preserve">, </w:t>
            </w:r>
            <w:r w:rsidR="00BE019D">
              <w:rPr>
                <w:b/>
              </w:rPr>
              <w:t>11, 12</w:t>
            </w:r>
          </w:p>
          <w:p w14:paraId="69F4C66E" w14:textId="77777777" w:rsidR="00A06B7B" w:rsidRDefault="007674F8" w:rsidP="00FF3747">
            <w:pPr>
              <w:rPr>
                <w:b/>
              </w:rPr>
            </w:pPr>
            <w:r w:rsidRPr="007674F8">
              <w:rPr>
                <w:b/>
              </w:rPr>
              <w:t>из раздела 9:</w:t>
            </w:r>
            <w:r w:rsidR="00362063">
              <w:rPr>
                <w:b/>
              </w:rPr>
              <w:t xml:space="preserve"> </w:t>
            </w:r>
            <w:r w:rsidR="00362063" w:rsidRPr="00362063">
              <w:rPr>
                <w:b/>
              </w:rPr>
              <w:t>1,</w:t>
            </w:r>
            <w:r w:rsidR="004532B6">
              <w:rPr>
                <w:b/>
              </w:rPr>
              <w:t xml:space="preserve"> </w:t>
            </w:r>
            <w:r w:rsidR="00362063" w:rsidRPr="00362063">
              <w:rPr>
                <w:b/>
              </w:rPr>
              <w:t>3,</w:t>
            </w:r>
            <w:r w:rsidR="004532B6">
              <w:rPr>
                <w:b/>
              </w:rPr>
              <w:t xml:space="preserve"> </w:t>
            </w:r>
            <w:r w:rsidR="00362063" w:rsidRPr="00362063">
              <w:rPr>
                <w:b/>
              </w:rPr>
              <w:t>8,</w:t>
            </w:r>
            <w:r w:rsidR="004532B6">
              <w:rPr>
                <w:b/>
              </w:rPr>
              <w:t xml:space="preserve"> </w:t>
            </w:r>
            <w:r w:rsidR="00FF3747">
              <w:rPr>
                <w:b/>
              </w:rPr>
              <w:t>9</w:t>
            </w:r>
          </w:p>
          <w:p w14:paraId="285F9CCC" w14:textId="0FA43492" w:rsidR="005807D5" w:rsidRPr="007674F8" w:rsidRDefault="005807D5" w:rsidP="00FF3747">
            <w:pPr>
              <w:rPr>
                <w:b/>
              </w:rPr>
            </w:pPr>
          </w:p>
        </w:tc>
        <w:tc>
          <w:tcPr>
            <w:tcW w:w="1985" w:type="dxa"/>
          </w:tcPr>
          <w:p w14:paraId="07799DB2"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770EFF38" w14:textId="5FA35A61"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w:t>
            </w:r>
          </w:p>
        </w:tc>
      </w:tr>
      <w:tr w:rsidR="00F85A15" w:rsidRPr="000A6F54" w14:paraId="3E846E6C" w14:textId="77777777" w:rsidTr="005745BE">
        <w:tc>
          <w:tcPr>
            <w:tcW w:w="2240" w:type="dxa"/>
            <w:shd w:val="clear" w:color="auto" w:fill="auto"/>
          </w:tcPr>
          <w:p w14:paraId="3AD58704" w14:textId="04F53255" w:rsidR="00F85A15" w:rsidRDefault="00F85A15" w:rsidP="005745BE">
            <w:r>
              <w:t xml:space="preserve">Тема 8. </w:t>
            </w:r>
            <w:r w:rsidRPr="00351860">
              <w:rPr>
                <w:rFonts w:eastAsia="Calibri"/>
                <w:lang w:eastAsia="en-US"/>
              </w:rPr>
              <w:t>Антимонопольные требования к торгам.</w:t>
            </w:r>
          </w:p>
        </w:tc>
        <w:tc>
          <w:tcPr>
            <w:tcW w:w="6946" w:type="dxa"/>
            <w:shd w:val="clear" w:color="auto" w:fill="auto"/>
          </w:tcPr>
          <w:p w14:paraId="2A5FF1EF" w14:textId="77777777" w:rsidR="00E9343F" w:rsidRPr="00E9343F" w:rsidRDefault="00E9343F" w:rsidP="005745BE">
            <w:pPr>
              <w:rPr>
                <w:rFonts w:eastAsia="Calibri"/>
                <w:lang w:eastAsia="en-US"/>
              </w:rPr>
            </w:pPr>
            <w:r w:rsidRPr="00E9343F">
              <w:rPr>
                <w:rFonts w:eastAsia="Calibri"/>
                <w:lang w:eastAsia="en-US"/>
              </w:rPr>
              <w:t>1. Понятие торгов и случаи обязательного проведения торгов в соответствии с законодательством Российской Федерации.</w:t>
            </w:r>
          </w:p>
          <w:p w14:paraId="3DD12322" w14:textId="77777777" w:rsidR="00E9343F" w:rsidRPr="00E9343F" w:rsidRDefault="00E9343F" w:rsidP="005745BE">
            <w:pPr>
              <w:rPr>
                <w:rFonts w:eastAsia="Calibri"/>
                <w:lang w:eastAsia="en-US"/>
              </w:rPr>
            </w:pPr>
            <w:r w:rsidRPr="00E9343F">
              <w:rPr>
                <w:rFonts w:eastAsia="Calibri"/>
                <w:lang w:eastAsia="en-US"/>
              </w:rPr>
              <w:t>2. Антимонопольные требования, предъявляемые к торгам, запросам котировок цен на товары, запросам предложений.</w:t>
            </w:r>
          </w:p>
          <w:p w14:paraId="1B3DA9DE" w14:textId="77777777" w:rsidR="00E9343F" w:rsidRPr="00E9343F" w:rsidRDefault="00E9343F" w:rsidP="005745BE">
            <w:pPr>
              <w:rPr>
                <w:rFonts w:eastAsia="Calibri"/>
                <w:lang w:eastAsia="en-US"/>
              </w:rPr>
            </w:pPr>
            <w:r w:rsidRPr="00E9343F">
              <w:rPr>
                <w:rFonts w:eastAsia="Calibri"/>
                <w:lang w:eastAsia="en-US"/>
              </w:rPr>
              <w:t>3. Особенности порядка заключения договоров в отношении государственного и муниципального имущества.</w:t>
            </w:r>
          </w:p>
          <w:p w14:paraId="27AA6D4F" w14:textId="77777777" w:rsidR="00E9343F" w:rsidRPr="00E9343F" w:rsidRDefault="00E9343F" w:rsidP="005745BE">
            <w:pPr>
              <w:rPr>
                <w:rFonts w:eastAsia="Calibri"/>
                <w:lang w:eastAsia="en-US"/>
              </w:rPr>
            </w:pPr>
            <w:r w:rsidRPr="00E9343F">
              <w:rPr>
                <w:rFonts w:eastAsia="Calibri"/>
                <w:lang w:eastAsia="en-US"/>
              </w:rPr>
              <w:t>4. Особенности заключения договоров с финансовыми организациями.</w:t>
            </w:r>
          </w:p>
          <w:p w14:paraId="50304A5D" w14:textId="77777777" w:rsidR="00E9343F" w:rsidRPr="00E9343F" w:rsidRDefault="00E9343F" w:rsidP="005745BE">
            <w:pPr>
              <w:rPr>
                <w:rFonts w:eastAsia="Calibri"/>
                <w:lang w:eastAsia="en-US"/>
              </w:rPr>
            </w:pPr>
            <w:r w:rsidRPr="00E9343F">
              <w:rPr>
                <w:rFonts w:eastAsia="Calibri"/>
                <w:lang w:eastAsia="en-US"/>
              </w:rPr>
              <w:t>5. Особенности закупок товаров, работ и услуг отдельными видами юридических лиц.</w:t>
            </w:r>
          </w:p>
          <w:p w14:paraId="67A1A361" w14:textId="77777777" w:rsidR="00E9343F" w:rsidRPr="00E9343F" w:rsidRDefault="00E9343F" w:rsidP="005745BE">
            <w:pPr>
              <w:rPr>
                <w:rFonts w:eastAsia="Calibri"/>
                <w:lang w:eastAsia="en-US"/>
              </w:rPr>
            </w:pPr>
            <w:r w:rsidRPr="00E9343F">
              <w:rPr>
                <w:rFonts w:eastAsia="Calibri"/>
                <w:lang w:eastAsia="en-US"/>
              </w:rPr>
              <w:t>6. Порядок рассмотрения антимонопольным органом жалоб на нарушение процедуры торгов и порядка заключения договоров.</w:t>
            </w:r>
          </w:p>
          <w:p w14:paraId="3F05B906" w14:textId="77777777" w:rsidR="00E9343F" w:rsidRPr="00E9343F" w:rsidRDefault="00E9343F" w:rsidP="005745BE">
            <w:pPr>
              <w:rPr>
                <w:rFonts w:eastAsia="Calibri"/>
                <w:lang w:eastAsia="en-US"/>
              </w:rPr>
            </w:pPr>
            <w:r w:rsidRPr="00E9343F">
              <w:rPr>
                <w:rFonts w:eastAsia="Calibri"/>
                <w:lang w:eastAsia="en-US"/>
              </w:rPr>
              <w:t>7. Правовые последствия нарушения антимонопольных требований к торгам.</w:t>
            </w:r>
          </w:p>
          <w:p w14:paraId="006FA20A" w14:textId="77777777" w:rsidR="007674F8" w:rsidRPr="008E40D9" w:rsidRDefault="007674F8" w:rsidP="005745BE">
            <w:pPr>
              <w:rPr>
                <w:b/>
              </w:rPr>
            </w:pPr>
            <w:r w:rsidRPr="008E40D9">
              <w:rPr>
                <w:b/>
              </w:rPr>
              <w:t xml:space="preserve">Рекомендуемые источники </w:t>
            </w:r>
          </w:p>
          <w:p w14:paraId="55A7F9A0" w14:textId="05259863" w:rsidR="007674F8" w:rsidRPr="002D621E" w:rsidRDefault="007674F8" w:rsidP="005745BE">
            <w:pPr>
              <w:rPr>
                <w:b/>
              </w:rPr>
            </w:pPr>
            <w:r w:rsidRPr="008E40D9">
              <w:rPr>
                <w:b/>
              </w:rPr>
              <w:t xml:space="preserve">из раздела 8: </w:t>
            </w:r>
            <w:r w:rsidR="00421F8B" w:rsidRPr="00421F8B">
              <w:rPr>
                <w:b/>
              </w:rPr>
              <w:t>1,</w:t>
            </w:r>
            <w:r w:rsidR="004532B6">
              <w:rPr>
                <w:b/>
              </w:rPr>
              <w:t xml:space="preserve"> 5-8</w:t>
            </w:r>
            <w:r w:rsidR="00421F8B" w:rsidRPr="00421F8B">
              <w:rPr>
                <w:b/>
              </w:rPr>
              <w:t xml:space="preserve">, </w:t>
            </w:r>
            <w:r w:rsidR="004532B6">
              <w:rPr>
                <w:b/>
              </w:rPr>
              <w:t>11, 12, 1</w:t>
            </w:r>
            <w:r w:rsidR="00331662">
              <w:rPr>
                <w:b/>
              </w:rPr>
              <w:t>5</w:t>
            </w:r>
            <w:r w:rsidR="004532B6">
              <w:rPr>
                <w:b/>
              </w:rPr>
              <w:t>, 1</w:t>
            </w:r>
            <w:r w:rsidR="00331662">
              <w:rPr>
                <w:b/>
              </w:rPr>
              <w:t>6</w:t>
            </w:r>
          </w:p>
          <w:p w14:paraId="07AB0C36" w14:textId="54DF72CC" w:rsidR="00F85A15" w:rsidRDefault="007674F8" w:rsidP="005745BE">
            <w:pPr>
              <w:rPr>
                <w:b/>
              </w:rPr>
            </w:pPr>
            <w:r w:rsidRPr="008E40D9">
              <w:rPr>
                <w:b/>
              </w:rPr>
              <w:t>из раздела 9:</w:t>
            </w:r>
            <w:r w:rsidR="00362063">
              <w:rPr>
                <w:b/>
              </w:rPr>
              <w:t xml:space="preserve"> </w:t>
            </w:r>
            <w:r w:rsidR="00362063" w:rsidRPr="00362063">
              <w:rPr>
                <w:b/>
              </w:rPr>
              <w:t>1,</w:t>
            </w:r>
            <w:r w:rsidR="004532B6">
              <w:rPr>
                <w:b/>
              </w:rPr>
              <w:t xml:space="preserve"> </w:t>
            </w:r>
            <w:r w:rsidR="00362063" w:rsidRPr="00362063">
              <w:rPr>
                <w:b/>
              </w:rPr>
              <w:t>3,</w:t>
            </w:r>
            <w:r w:rsidR="004532B6">
              <w:rPr>
                <w:b/>
              </w:rPr>
              <w:t xml:space="preserve"> </w:t>
            </w:r>
            <w:r w:rsidR="00362063" w:rsidRPr="00362063">
              <w:rPr>
                <w:b/>
              </w:rPr>
              <w:t>7,</w:t>
            </w:r>
            <w:r w:rsidR="004532B6">
              <w:rPr>
                <w:b/>
              </w:rPr>
              <w:t xml:space="preserve"> </w:t>
            </w:r>
            <w:r w:rsidR="00362063" w:rsidRPr="00362063">
              <w:rPr>
                <w:b/>
              </w:rPr>
              <w:t>8,</w:t>
            </w:r>
            <w:r w:rsidR="004532B6">
              <w:rPr>
                <w:b/>
              </w:rPr>
              <w:t xml:space="preserve"> </w:t>
            </w:r>
            <w:r w:rsidR="00331662">
              <w:rPr>
                <w:b/>
              </w:rPr>
              <w:t>9</w:t>
            </w:r>
          </w:p>
          <w:p w14:paraId="2CA96B56" w14:textId="63AD3A86" w:rsidR="00A06B7B" w:rsidRDefault="00A06B7B" w:rsidP="005745BE">
            <w:pPr>
              <w:rPr>
                <w:rFonts w:eastAsia="Calibri"/>
                <w:lang w:eastAsia="en-US"/>
              </w:rPr>
            </w:pPr>
          </w:p>
        </w:tc>
        <w:tc>
          <w:tcPr>
            <w:tcW w:w="1985" w:type="dxa"/>
          </w:tcPr>
          <w:p w14:paraId="18CF153B"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7A8795A2" w14:textId="5B6E31AD"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w:t>
            </w:r>
          </w:p>
        </w:tc>
      </w:tr>
      <w:tr w:rsidR="00F85A15" w:rsidRPr="000A6F54" w14:paraId="7E57C504" w14:textId="77777777" w:rsidTr="005745BE">
        <w:tc>
          <w:tcPr>
            <w:tcW w:w="2240" w:type="dxa"/>
            <w:shd w:val="clear" w:color="auto" w:fill="auto"/>
          </w:tcPr>
          <w:p w14:paraId="224219AA" w14:textId="28E8C5B3" w:rsidR="00F85A15" w:rsidRDefault="00F85A15" w:rsidP="005745BE">
            <w:r>
              <w:t xml:space="preserve">Тема 9. </w:t>
            </w:r>
            <w:r w:rsidRPr="00351860">
              <w:rPr>
                <w:rFonts w:eastAsia="Calibri"/>
                <w:lang w:eastAsia="en-US"/>
              </w:rPr>
              <w:t>Антимонопольный контроль экономической концентрации.</w:t>
            </w:r>
          </w:p>
        </w:tc>
        <w:tc>
          <w:tcPr>
            <w:tcW w:w="6946" w:type="dxa"/>
            <w:shd w:val="clear" w:color="auto" w:fill="auto"/>
          </w:tcPr>
          <w:p w14:paraId="4790DB6B" w14:textId="77777777" w:rsidR="00F078E7" w:rsidRPr="00F078E7" w:rsidRDefault="00F078E7" w:rsidP="005745BE">
            <w:pPr>
              <w:rPr>
                <w:rFonts w:eastAsia="Calibri"/>
                <w:lang w:eastAsia="en-US"/>
              </w:rPr>
            </w:pPr>
            <w:r w:rsidRPr="00F078E7">
              <w:rPr>
                <w:rFonts w:eastAsia="Calibri"/>
                <w:lang w:eastAsia="en-US"/>
              </w:rPr>
              <w:t>1. Понятие экономической концентрации. Сфера применения антимонопольного законодательства в отношении сделок (действий) экономической концентрации.</w:t>
            </w:r>
          </w:p>
          <w:p w14:paraId="1B3E7B4E" w14:textId="77777777" w:rsidR="00F078E7" w:rsidRPr="00F078E7" w:rsidRDefault="00F078E7" w:rsidP="005745BE">
            <w:pPr>
              <w:rPr>
                <w:rFonts w:eastAsia="Calibri"/>
                <w:lang w:eastAsia="en-US"/>
              </w:rPr>
            </w:pPr>
            <w:r w:rsidRPr="00F078E7">
              <w:rPr>
                <w:rFonts w:eastAsia="Calibri"/>
                <w:lang w:eastAsia="en-US"/>
              </w:rPr>
              <w:t>2. Создание и реорганизация коммерческих организаций с предварительного согласия антимонопольного органа.</w:t>
            </w:r>
          </w:p>
          <w:p w14:paraId="470D143C" w14:textId="77777777" w:rsidR="00F078E7" w:rsidRPr="00F078E7" w:rsidRDefault="00F078E7" w:rsidP="005745BE">
            <w:pPr>
              <w:rPr>
                <w:rFonts w:eastAsia="Calibri"/>
                <w:lang w:eastAsia="en-US"/>
              </w:rPr>
            </w:pPr>
            <w:r w:rsidRPr="00F078E7">
              <w:rPr>
                <w:rFonts w:eastAsia="Calibri"/>
                <w:lang w:eastAsia="en-US"/>
              </w:rPr>
              <w:t>3.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14:paraId="5BCE24C7" w14:textId="77777777" w:rsidR="00F078E7" w:rsidRPr="00F078E7" w:rsidRDefault="00F078E7" w:rsidP="005745BE">
            <w:pPr>
              <w:rPr>
                <w:rFonts w:eastAsia="Calibri"/>
                <w:lang w:eastAsia="en-US"/>
              </w:rPr>
            </w:pPr>
            <w:r w:rsidRPr="00F078E7">
              <w:rPr>
                <w:rFonts w:eastAsia="Calibri"/>
                <w:lang w:eastAsia="en-US"/>
              </w:rPr>
              <w:t>4. Особенности контроля экономической концентрации сделок с акциями финансовых организаций.</w:t>
            </w:r>
          </w:p>
          <w:p w14:paraId="0E65BE1D" w14:textId="77777777" w:rsidR="00F078E7" w:rsidRPr="00F078E7" w:rsidRDefault="00F078E7" w:rsidP="005745BE">
            <w:pPr>
              <w:rPr>
                <w:rFonts w:eastAsia="Calibri"/>
                <w:lang w:eastAsia="en-US"/>
              </w:rPr>
            </w:pPr>
            <w:r w:rsidRPr="00F078E7">
              <w:rPr>
                <w:rFonts w:eastAsia="Calibri"/>
                <w:lang w:eastAsia="en-US"/>
              </w:rPr>
              <w:t>5. Особенности контроля за сделками и инвестициями субъекта естественной монополии.</w:t>
            </w:r>
          </w:p>
          <w:p w14:paraId="703B0D83" w14:textId="77777777" w:rsidR="00F078E7" w:rsidRPr="00F078E7" w:rsidRDefault="00F078E7" w:rsidP="005745BE">
            <w:pPr>
              <w:rPr>
                <w:rFonts w:eastAsia="Calibri"/>
                <w:lang w:eastAsia="en-US"/>
              </w:rPr>
            </w:pPr>
            <w:r w:rsidRPr="00F078E7">
              <w:rPr>
                <w:rFonts w:eastAsia="Calibri"/>
                <w:lang w:eastAsia="en-US"/>
              </w:rPr>
              <w:t>6. Уведомительный контроль сделок (действий) экономической концентрации.</w:t>
            </w:r>
          </w:p>
          <w:p w14:paraId="24825686" w14:textId="77777777" w:rsidR="00F078E7" w:rsidRPr="00F078E7" w:rsidRDefault="00F078E7" w:rsidP="005745BE">
            <w:pPr>
              <w:rPr>
                <w:rFonts w:eastAsia="Calibri"/>
                <w:lang w:eastAsia="en-US"/>
              </w:rPr>
            </w:pPr>
            <w:r w:rsidRPr="00F078E7">
              <w:rPr>
                <w:rFonts w:eastAsia="Calibri"/>
                <w:lang w:eastAsia="en-US"/>
              </w:rPr>
              <w:t>7. Порядок подачи ходатайств и уведомлений о совершении сделок (иных действий), подлежащих государственному контролю.</w:t>
            </w:r>
          </w:p>
          <w:p w14:paraId="373E16F1" w14:textId="77777777" w:rsidR="00F078E7" w:rsidRPr="00F078E7" w:rsidRDefault="00F078E7" w:rsidP="005745BE">
            <w:pPr>
              <w:rPr>
                <w:rFonts w:eastAsia="Calibri"/>
                <w:lang w:eastAsia="en-US"/>
              </w:rPr>
            </w:pPr>
            <w:r w:rsidRPr="00F078E7">
              <w:rPr>
                <w:rFonts w:eastAsia="Calibri"/>
                <w:lang w:eastAsia="en-US"/>
              </w:rPr>
              <w:t>8. Правовые последствия нарушения порядка получения предварительного согласия антимонопольного органа на осуществление сделок (действий) экономической концентрации или его уведомления.</w:t>
            </w:r>
          </w:p>
          <w:p w14:paraId="12FDB4A5" w14:textId="77777777" w:rsidR="00F85A15" w:rsidRDefault="00F078E7" w:rsidP="005745BE">
            <w:pPr>
              <w:rPr>
                <w:rFonts w:eastAsia="Calibri"/>
                <w:lang w:eastAsia="en-US"/>
              </w:rPr>
            </w:pPr>
            <w:r w:rsidRPr="00F078E7">
              <w:rPr>
                <w:rFonts w:eastAsia="Calibri"/>
                <w:lang w:eastAsia="en-US"/>
              </w:rPr>
              <w:t>9. Особенности осуществления иностранных инвестиций в стратегические хозяйственные общества.</w:t>
            </w:r>
          </w:p>
          <w:p w14:paraId="2A07D3F7" w14:textId="77777777" w:rsidR="007674F8" w:rsidRPr="008E40D9" w:rsidRDefault="007674F8" w:rsidP="005745BE">
            <w:pPr>
              <w:rPr>
                <w:b/>
              </w:rPr>
            </w:pPr>
            <w:r w:rsidRPr="008E40D9">
              <w:rPr>
                <w:b/>
              </w:rPr>
              <w:lastRenderedPageBreak/>
              <w:t xml:space="preserve">Рекомендуемые источники </w:t>
            </w:r>
          </w:p>
          <w:p w14:paraId="095B8326" w14:textId="08BE2ACD" w:rsidR="007674F8" w:rsidRPr="002D621E" w:rsidRDefault="007674F8" w:rsidP="005745BE">
            <w:pPr>
              <w:tabs>
                <w:tab w:val="center" w:pos="2514"/>
              </w:tabs>
              <w:rPr>
                <w:b/>
              </w:rPr>
            </w:pPr>
            <w:r w:rsidRPr="008E40D9">
              <w:rPr>
                <w:b/>
              </w:rPr>
              <w:t xml:space="preserve">из раздела 8: </w:t>
            </w:r>
            <w:r w:rsidR="00421F8B" w:rsidRPr="00421F8B">
              <w:rPr>
                <w:b/>
              </w:rPr>
              <w:t>1,</w:t>
            </w:r>
            <w:r w:rsidR="004532B6">
              <w:rPr>
                <w:b/>
              </w:rPr>
              <w:t xml:space="preserve"> 5, 11</w:t>
            </w:r>
            <w:r w:rsidR="00331662">
              <w:rPr>
                <w:b/>
              </w:rPr>
              <w:t>, 12</w:t>
            </w:r>
            <w:r w:rsidR="004532B6">
              <w:rPr>
                <w:b/>
              </w:rPr>
              <w:t>, 1</w:t>
            </w:r>
            <w:r w:rsidR="00331662">
              <w:rPr>
                <w:b/>
              </w:rPr>
              <w:t>5</w:t>
            </w:r>
            <w:r w:rsidR="004532B6">
              <w:rPr>
                <w:b/>
              </w:rPr>
              <w:t>, 1</w:t>
            </w:r>
            <w:r w:rsidR="00331662">
              <w:rPr>
                <w:b/>
              </w:rPr>
              <w:t>6</w:t>
            </w:r>
          </w:p>
          <w:p w14:paraId="27D2BA49" w14:textId="732ED7FE" w:rsidR="007674F8" w:rsidRDefault="007674F8" w:rsidP="005745BE">
            <w:pPr>
              <w:rPr>
                <w:b/>
              </w:rPr>
            </w:pPr>
            <w:r w:rsidRPr="008E40D9">
              <w:rPr>
                <w:b/>
              </w:rPr>
              <w:t>из раздела 9:</w:t>
            </w:r>
            <w:r w:rsidR="00362063">
              <w:rPr>
                <w:b/>
              </w:rPr>
              <w:t xml:space="preserve"> </w:t>
            </w:r>
            <w:r w:rsidR="00362063" w:rsidRPr="00362063">
              <w:rPr>
                <w:b/>
              </w:rPr>
              <w:t>1,</w:t>
            </w:r>
            <w:r w:rsidR="004532B6">
              <w:rPr>
                <w:b/>
              </w:rPr>
              <w:t xml:space="preserve"> </w:t>
            </w:r>
            <w:r w:rsidR="00362063" w:rsidRPr="00362063">
              <w:rPr>
                <w:b/>
              </w:rPr>
              <w:t>3,</w:t>
            </w:r>
            <w:r w:rsidR="004532B6">
              <w:rPr>
                <w:b/>
              </w:rPr>
              <w:t xml:space="preserve"> </w:t>
            </w:r>
            <w:r w:rsidR="00362063" w:rsidRPr="00362063">
              <w:rPr>
                <w:b/>
              </w:rPr>
              <w:t>4,</w:t>
            </w:r>
            <w:r w:rsidR="004532B6">
              <w:rPr>
                <w:b/>
              </w:rPr>
              <w:t xml:space="preserve"> </w:t>
            </w:r>
            <w:r w:rsidR="00331662">
              <w:rPr>
                <w:b/>
              </w:rPr>
              <w:t>8, 9</w:t>
            </w:r>
          </w:p>
          <w:p w14:paraId="5CDF4860" w14:textId="25F7A070" w:rsidR="00A06B7B" w:rsidRDefault="00A06B7B" w:rsidP="005745BE">
            <w:pPr>
              <w:rPr>
                <w:rFonts w:eastAsia="Calibri"/>
                <w:lang w:eastAsia="en-US"/>
              </w:rPr>
            </w:pPr>
          </w:p>
        </w:tc>
        <w:tc>
          <w:tcPr>
            <w:tcW w:w="1985" w:type="dxa"/>
          </w:tcPr>
          <w:p w14:paraId="2D74B15C"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lastRenderedPageBreak/>
              <w:t xml:space="preserve">групповая дискуссия, </w:t>
            </w:r>
          </w:p>
          <w:p w14:paraId="7CE87EDC" w14:textId="70C4E565"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 подготовка проектов ходатайств и уведомлений в антимонопольный орган</w:t>
            </w:r>
          </w:p>
        </w:tc>
      </w:tr>
      <w:tr w:rsidR="00F85A15" w:rsidRPr="000A6F54" w14:paraId="1CA4E9ED" w14:textId="77777777" w:rsidTr="005745BE">
        <w:tc>
          <w:tcPr>
            <w:tcW w:w="2240" w:type="dxa"/>
            <w:shd w:val="clear" w:color="auto" w:fill="auto"/>
          </w:tcPr>
          <w:p w14:paraId="0050A989" w14:textId="5E8610DD" w:rsidR="00F85A15" w:rsidRDefault="00F85A15" w:rsidP="005745BE">
            <w:r>
              <w:t xml:space="preserve">Тема 10. </w:t>
            </w:r>
            <w:r w:rsidRPr="00351860">
              <w:rPr>
                <w:rFonts w:eastAsia="Calibri"/>
                <w:lang w:eastAsia="en-US"/>
              </w:rPr>
              <w:t xml:space="preserve"> Государственный контроль за соблюдением антимонопольного законодательства.</w:t>
            </w:r>
          </w:p>
        </w:tc>
        <w:tc>
          <w:tcPr>
            <w:tcW w:w="6946" w:type="dxa"/>
            <w:shd w:val="clear" w:color="auto" w:fill="auto"/>
          </w:tcPr>
          <w:p w14:paraId="74A2FB04" w14:textId="77777777" w:rsidR="00F078E7" w:rsidRPr="00F078E7" w:rsidRDefault="00F078E7" w:rsidP="005745BE">
            <w:pPr>
              <w:rPr>
                <w:rFonts w:eastAsia="Calibri"/>
                <w:lang w:eastAsia="en-US"/>
              </w:rPr>
            </w:pPr>
            <w:r w:rsidRPr="00F078E7">
              <w:rPr>
                <w:rFonts w:eastAsia="Calibri"/>
                <w:lang w:eastAsia="en-US"/>
              </w:rPr>
              <w:t>1. Полномочия антимонопольного органа в сфере контроля соблюдения антимонопольного законодательства.</w:t>
            </w:r>
          </w:p>
          <w:p w14:paraId="2B84AE22" w14:textId="77777777" w:rsidR="00F078E7" w:rsidRPr="00F078E7" w:rsidRDefault="00F078E7" w:rsidP="005745BE">
            <w:pPr>
              <w:rPr>
                <w:rFonts w:eastAsia="Calibri"/>
                <w:lang w:eastAsia="en-US"/>
              </w:rPr>
            </w:pPr>
            <w:r w:rsidRPr="00F078E7">
              <w:rPr>
                <w:rFonts w:eastAsia="Calibri"/>
                <w:lang w:eastAsia="en-US"/>
              </w:rPr>
              <w:t>2. Проведение антимонопольными органами проверок соблюдения антимонопольного законодательства.</w:t>
            </w:r>
          </w:p>
          <w:p w14:paraId="1C191490" w14:textId="77777777" w:rsidR="00F078E7" w:rsidRPr="00F078E7" w:rsidRDefault="00F078E7" w:rsidP="005745BE">
            <w:pPr>
              <w:rPr>
                <w:rFonts w:eastAsia="Calibri"/>
                <w:lang w:eastAsia="en-US"/>
              </w:rPr>
            </w:pPr>
            <w:r w:rsidRPr="00F078E7">
              <w:rPr>
                <w:rFonts w:eastAsia="Calibri"/>
                <w:lang w:eastAsia="en-US"/>
              </w:rPr>
              <w:t>3. Правовые институты предупреждения и предостережения и их роль в антимонопольном регулировании.</w:t>
            </w:r>
          </w:p>
          <w:p w14:paraId="0936935C" w14:textId="77777777" w:rsidR="00F078E7" w:rsidRPr="00F078E7" w:rsidRDefault="00F078E7" w:rsidP="005745BE">
            <w:pPr>
              <w:rPr>
                <w:rFonts w:eastAsia="Calibri"/>
                <w:lang w:eastAsia="en-US"/>
              </w:rPr>
            </w:pPr>
            <w:r w:rsidRPr="00F078E7">
              <w:rPr>
                <w:rFonts w:eastAsia="Calibri"/>
                <w:lang w:eastAsia="en-US"/>
              </w:rPr>
              <w:t>4. Порядок рассмотрения антимонопольным органом дел о нарушении антимонопольного законодательства.</w:t>
            </w:r>
          </w:p>
          <w:p w14:paraId="0DBFE8FF" w14:textId="77777777" w:rsidR="00F078E7" w:rsidRPr="00F078E7" w:rsidRDefault="00F078E7" w:rsidP="005745BE">
            <w:pPr>
              <w:rPr>
                <w:rFonts w:eastAsia="Calibri"/>
                <w:lang w:eastAsia="en-US"/>
              </w:rPr>
            </w:pPr>
            <w:r w:rsidRPr="00F078E7">
              <w:rPr>
                <w:rFonts w:eastAsia="Calibri"/>
                <w:lang w:eastAsia="en-US"/>
              </w:rPr>
              <w:t>5. Предписания о прекращении нарушения антимонопольного законодательства и контроль их исполнения.</w:t>
            </w:r>
          </w:p>
          <w:p w14:paraId="165A376F" w14:textId="77777777" w:rsidR="00F078E7" w:rsidRPr="00F078E7" w:rsidRDefault="00F078E7" w:rsidP="005745BE">
            <w:pPr>
              <w:rPr>
                <w:rFonts w:eastAsia="Calibri"/>
                <w:lang w:eastAsia="en-US"/>
              </w:rPr>
            </w:pPr>
            <w:r w:rsidRPr="00F078E7">
              <w:rPr>
                <w:rFonts w:eastAsia="Calibri"/>
                <w:lang w:eastAsia="en-US"/>
              </w:rPr>
              <w:t>6. Предписания о перечислении в государственный бюджет дохода, полученного вследствие нарушения антимонопольного законодательства.</w:t>
            </w:r>
          </w:p>
          <w:p w14:paraId="39415D02" w14:textId="77777777" w:rsidR="00F85A15" w:rsidRDefault="00F078E7" w:rsidP="005745BE">
            <w:pPr>
              <w:rPr>
                <w:rFonts w:eastAsia="Calibri"/>
                <w:lang w:eastAsia="en-US"/>
              </w:rPr>
            </w:pPr>
            <w:r w:rsidRPr="00F078E7">
              <w:rPr>
                <w:rFonts w:eastAsia="Calibri"/>
                <w:lang w:eastAsia="en-US"/>
              </w:rPr>
              <w:t>7. Порядок обжалования решений и предписаний антимонопольных органов</w:t>
            </w:r>
            <w:r w:rsidR="007674F8">
              <w:rPr>
                <w:rFonts w:eastAsia="Calibri"/>
                <w:lang w:eastAsia="en-US"/>
              </w:rPr>
              <w:t>.</w:t>
            </w:r>
          </w:p>
          <w:p w14:paraId="1B99E813" w14:textId="77777777" w:rsidR="00F41D24" w:rsidRPr="008E40D9" w:rsidRDefault="00F41D24" w:rsidP="005745BE">
            <w:pPr>
              <w:rPr>
                <w:b/>
              </w:rPr>
            </w:pPr>
            <w:r w:rsidRPr="008E40D9">
              <w:rPr>
                <w:b/>
              </w:rPr>
              <w:t xml:space="preserve">Рекомендуемые источники </w:t>
            </w:r>
          </w:p>
          <w:p w14:paraId="7A68EC47" w14:textId="03B3F5AB" w:rsidR="00F41D24" w:rsidRPr="002D621E" w:rsidRDefault="00F41D24" w:rsidP="005745BE">
            <w:pPr>
              <w:rPr>
                <w:b/>
              </w:rPr>
            </w:pPr>
            <w:r w:rsidRPr="008E40D9">
              <w:rPr>
                <w:b/>
              </w:rPr>
              <w:t xml:space="preserve">из раздела 8: </w:t>
            </w:r>
            <w:r w:rsidR="00421F8B" w:rsidRPr="00421F8B">
              <w:rPr>
                <w:b/>
              </w:rPr>
              <w:t>1,</w:t>
            </w:r>
            <w:r w:rsidR="004532B6">
              <w:rPr>
                <w:b/>
              </w:rPr>
              <w:t xml:space="preserve"> 5</w:t>
            </w:r>
            <w:r w:rsidR="00421F8B" w:rsidRPr="00421F8B">
              <w:rPr>
                <w:b/>
              </w:rPr>
              <w:t xml:space="preserve">, </w:t>
            </w:r>
            <w:r w:rsidR="004532B6">
              <w:rPr>
                <w:b/>
              </w:rPr>
              <w:t>11, 12, 1</w:t>
            </w:r>
            <w:r w:rsidR="00331662">
              <w:rPr>
                <w:b/>
              </w:rPr>
              <w:t>4-</w:t>
            </w:r>
            <w:r w:rsidR="004532B6">
              <w:rPr>
                <w:b/>
              </w:rPr>
              <w:t>1</w:t>
            </w:r>
            <w:r w:rsidR="00331662">
              <w:rPr>
                <w:b/>
              </w:rPr>
              <w:t>6</w:t>
            </w:r>
          </w:p>
          <w:p w14:paraId="427590E5" w14:textId="77777777" w:rsidR="00A06B7B" w:rsidDel="001378E4" w:rsidRDefault="00F41D24" w:rsidP="00331662">
            <w:pPr>
              <w:rPr>
                <w:del w:id="251" w:author="Молчанова Алла Владиславовна" w:date="2023-05-04T10:44:00Z"/>
                <w:b/>
              </w:rPr>
            </w:pPr>
            <w:r w:rsidRPr="008E40D9">
              <w:rPr>
                <w:b/>
              </w:rPr>
              <w:t>из раздела 9:</w:t>
            </w:r>
            <w:r w:rsidR="00362063">
              <w:rPr>
                <w:b/>
              </w:rPr>
              <w:t xml:space="preserve"> </w:t>
            </w:r>
            <w:r w:rsidR="00362063" w:rsidRPr="00362063">
              <w:rPr>
                <w:b/>
              </w:rPr>
              <w:t>1,</w:t>
            </w:r>
            <w:r w:rsidR="004532B6">
              <w:rPr>
                <w:b/>
              </w:rPr>
              <w:t xml:space="preserve"> </w:t>
            </w:r>
            <w:r w:rsidR="00362063" w:rsidRPr="00362063">
              <w:rPr>
                <w:b/>
              </w:rPr>
              <w:t>7</w:t>
            </w:r>
            <w:r w:rsidR="00331662">
              <w:rPr>
                <w:b/>
              </w:rPr>
              <w:t>-9</w:t>
            </w:r>
          </w:p>
          <w:p w14:paraId="31849AA0" w14:textId="618BCBC9" w:rsidR="00B72685" w:rsidRPr="00331662" w:rsidRDefault="00B72685" w:rsidP="00331662">
            <w:pPr>
              <w:rPr>
                <w:b/>
              </w:rPr>
            </w:pPr>
          </w:p>
        </w:tc>
        <w:tc>
          <w:tcPr>
            <w:tcW w:w="1985" w:type="dxa"/>
          </w:tcPr>
          <w:p w14:paraId="4CA13EC3"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472CCC42" w14:textId="60F1AE68"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 модельное заседание комиссии антимонопольного органа</w:t>
            </w:r>
          </w:p>
        </w:tc>
      </w:tr>
      <w:tr w:rsidR="00F85A15" w:rsidRPr="000A6F54" w14:paraId="3CC17E36" w14:textId="77777777" w:rsidTr="005745BE">
        <w:tc>
          <w:tcPr>
            <w:tcW w:w="2240" w:type="dxa"/>
            <w:shd w:val="clear" w:color="auto" w:fill="auto"/>
          </w:tcPr>
          <w:p w14:paraId="4EF79B91" w14:textId="316A210F" w:rsidR="00F85A15" w:rsidRDefault="00F85A15" w:rsidP="005745BE">
            <w:r>
              <w:t>Тема 11.</w:t>
            </w:r>
            <w:r w:rsidRPr="00351860">
              <w:rPr>
                <w:rFonts w:eastAsia="Calibri"/>
                <w:lang w:eastAsia="en-US"/>
              </w:rPr>
              <w:t xml:space="preserve"> Ответственность за нарушение антимонопольного законодательства.</w:t>
            </w:r>
          </w:p>
        </w:tc>
        <w:tc>
          <w:tcPr>
            <w:tcW w:w="6946" w:type="dxa"/>
            <w:shd w:val="clear" w:color="auto" w:fill="auto"/>
          </w:tcPr>
          <w:p w14:paraId="30D8530C" w14:textId="77777777" w:rsidR="00F078E7" w:rsidRPr="00F078E7" w:rsidRDefault="00F078E7" w:rsidP="005745BE">
            <w:pPr>
              <w:rPr>
                <w:rFonts w:eastAsia="Calibri"/>
                <w:lang w:eastAsia="en-US"/>
              </w:rPr>
            </w:pPr>
            <w:r w:rsidRPr="00F078E7">
              <w:rPr>
                <w:rFonts w:eastAsia="Calibri"/>
                <w:lang w:eastAsia="en-US"/>
              </w:rPr>
              <w:t>1. Понятие ответственности за нарушение антимонопольного законодательства.</w:t>
            </w:r>
          </w:p>
          <w:p w14:paraId="75F6ADCD" w14:textId="77777777" w:rsidR="00F078E7" w:rsidRPr="00F078E7" w:rsidRDefault="00F078E7" w:rsidP="005745BE">
            <w:pPr>
              <w:rPr>
                <w:rFonts w:eastAsia="Calibri"/>
                <w:lang w:eastAsia="en-US"/>
              </w:rPr>
            </w:pPr>
            <w:r w:rsidRPr="00F078E7">
              <w:rPr>
                <w:rFonts w:eastAsia="Calibri"/>
                <w:lang w:eastAsia="en-US"/>
              </w:rPr>
              <w:t>2. Гражданско-правовая ответственность за нарушение антимонопольного законодательства.</w:t>
            </w:r>
          </w:p>
          <w:p w14:paraId="13768564" w14:textId="77777777" w:rsidR="00F078E7" w:rsidRPr="00F078E7" w:rsidRDefault="00F078E7" w:rsidP="005745BE">
            <w:pPr>
              <w:rPr>
                <w:rFonts w:eastAsia="Calibri"/>
                <w:lang w:eastAsia="en-US"/>
              </w:rPr>
            </w:pPr>
            <w:r w:rsidRPr="00F078E7">
              <w:rPr>
                <w:rFonts w:eastAsia="Calibri"/>
                <w:lang w:eastAsia="en-US"/>
              </w:rPr>
              <w:t>3. Административная ответственность за нарушение антимонопольного законодательства.</w:t>
            </w:r>
          </w:p>
          <w:p w14:paraId="5432FA0C" w14:textId="77777777" w:rsidR="00F85A15" w:rsidRDefault="00F078E7" w:rsidP="005745BE">
            <w:pPr>
              <w:rPr>
                <w:rFonts w:eastAsia="Calibri"/>
                <w:lang w:eastAsia="en-US"/>
              </w:rPr>
            </w:pPr>
            <w:r w:rsidRPr="00F078E7">
              <w:rPr>
                <w:rFonts w:eastAsia="Calibri"/>
                <w:lang w:eastAsia="en-US"/>
              </w:rPr>
              <w:t>4. Уголовная ответственность за нарушение антимонопольного законодательства.</w:t>
            </w:r>
          </w:p>
          <w:p w14:paraId="42AF817D" w14:textId="77777777" w:rsidR="00F41D24" w:rsidRPr="008E40D9" w:rsidRDefault="00F41D24" w:rsidP="005745BE">
            <w:pPr>
              <w:rPr>
                <w:b/>
              </w:rPr>
            </w:pPr>
            <w:r w:rsidRPr="008E40D9">
              <w:rPr>
                <w:b/>
              </w:rPr>
              <w:t xml:space="preserve">Рекомендуемые источники </w:t>
            </w:r>
          </w:p>
          <w:p w14:paraId="62077E29" w14:textId="7CDBCE7D" w:rsidR="00F41D24" w:rsidRPr="002D621E" w:rsidRDefault="00F41D24" w:rsidP="005745BE">
            <w:pPr>
              <w:rPr>
                <w:b/>
              </w:rPr>
            </w:pPr>
            <w:r w:rsidRPr="008E40D9">
              <w:rPr>
                <w:b/>
              </w:rPr>
              <w:t xml:space="preserve">из раздела 8: </w:t>
            </w:r>
            <w:r w:rsidR="00421F8B" w:rsidRPr="00421F8B">
              <w:rPr>
                <w:b/>
              </w:rPr>
              <w:t>1,</w:t>
            </w:r>
            <w:r w:rsidR="004532B6">
              <w:rPr>
                <w:b/>
              </w:rPr>
              <w:t xml:space="preserve"> 4</w:t>
            </w:r>
            <w:r w:rsidR="00421F8B" w:rsidRPr="00421F8B">
              <w:rPr>
                <w:b/>
              </w:rPr>
              <w:t>,</w:t>
            </w:r>
            <w:r w:rsidR="004532B6">
              <w:rPr>
                <w:b/>
              </w:rPr>
              <w:t xml:space="preserve"> 5</w:t>
            </w:r>
            <w:r w:rsidR="00421F8B" w:rsidRPr="00421F8B">
              <w:rPr>
                <w:b/>
              </w:rPr>
              <w:t>,</w:t>
            </w:r>
            <w:r w:rsidR="004532B6">
              <w:rPr>
                <w:b/>
              </w:rPr>
              <w:t xml:space="preserve"> 7-9, 11, 12, </w:t>
            </w:r>
            <w:r w:rsidR="00A54975">
              <w:rPr>
                <w:b/>
              </w:rPr>
              <w:t>14-</w:t>
            </w:r>
            <w:r w:rsidR="004532B6">
              <w:rPr>
                <w:b/>
              </w:rPr>
              <w:t>16</w:t>
            </w:r>
          </w:p>
          <w:p w14:paraId="33446FDE" w14:textId="77777777" w:rsidR="00A06B7B" w:rsidDel="001378E4" w:rsidRDefault="00F41D24" w:rsidP="00A54975">
            <w:pPr>
              <w:rPr>
                <w:del w:id="252" w:author="Молчанова Алла Владиславовна" w:date="2023-05-04T10:44:00Z"/>
                <w:b/>
              </w:rPr>
            </w:pPr>
            <w:r w:rsidRPr="008E40D9">
              <w:rPr>
                <w:b/>
              </w:rPr>
              <w:t>из раздела 9:</w:t>
            </w:r>
            <w:r w:rsidR="00362063">
              <w:rPr>
                <w:b/>
              </w:rPr>
              <w:t xml:space="preserve"> </w:t>
            </w:r>
            <w:r w:rsidR="00362063" w:rsidRPr="00362063">
              <w:rPr>
                <w:b/>
              </w:rPr>
              <w:t>1,</w:t>
            </w:r>
            <w:r w:rsidR="004532B6">
              <w:rPr>
                <w:b/>
              </w:rPr>
              <w:t xml:space="preserve"> </w:t>
            </w:r>
            <w:r w:rsidR="00A54975">
              <w:rPr>
                <w:b/>
              </w:rPr>
              <w:t>2</w:t>
            </w:r>
            <w:r w:rsidR="00362063" w:rsidRPr="00362063">
              <w:rPr>
                <w:b/>
              </w:rPr>
              <w:t>,</w:t>
            </w:r>
            <w:r w:rsidR="004532B6">
              <w:rPr>
                <w:b/>
              </w:rPr>
              <w:t xml:space="preserve"> </w:t>
            </w:r>
            <w:r w:rsidR="00A54975">
              <w:rPr>
                <w:b/>
              </w:rPr>
              <w:t>8, 9</w:t>
            </w:r>
          </w:p>
          <w:p w14:paraId="0C17F799" w14:textId="097F036D" w:rsidR="00B72685" w:rsidRPr="00331662" w:rsidRDefault="00B72685" w:rsidP="00A54975">
            <w:pPr>
              <w:rPr>
                <w:b/>
              </w:rPr>
            </w:pPr>
          </w:p>
        </w:tc>
        <w:tc>
          <w:tcPr>
            <w:tcW w:w="1985" w:type="dxa"/>
          </w:tcPr>
          <w:p w14:paraId="32BCB761"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0E826DF8" w14:textId="0CD3D7C9"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 модельное заседание суда об оспаривании решения антимонопольного органа</w:t>
            </w:r>
          </w:p>
        </w:tc>
      </w:tr>
      <w:tr w:rsidR="00F85A15" w:rsidRPr="000A6F54" w14:paraId="0CEC4969" w14:textId="77777777" w:rsidTr="005745BE">
        <w:tc>
          <w:tcPr>
            <w:tcW w:w="2240" w:type="dxa"/>
            <w:shd w:val="clear" w:color="auto" w:fill="auto"/>
          </w:tcPr>
          <w:p w14:paraId="69BD80C7" w14:textId="77777777" w:rsidR="00F85A15" w:rsidRDefault="00F85A15" w:rsidP="005745BE">
            <w:r>
              <w:t>Тема 12.</w:t>
            </w:r>
          </w:p>
          <w:p w14:paraId="5FD611B1" w14:textId="49104687" w:rsidR="00F85A15" w:rsidRDefault="00F85A15" w:rsidP="005745BE">
            <w:r w:rsidRPr="00144D41">
              <w:rPr>
                <w:rFonts w:eastAsia="Calibri"/>
                <w:lang w:eastAsia="en-US"/>
              </w:rPr>
              <w:t>Антимонопольное регулирование в рамках Е</w:t>
            </w:r>
            <w:r>
              <w:rPr>
                <w:rFonts w:eastAsia="Calibri"/>
                <w:lang w:eastAsia="en-US"/>
              </w:rPr>
              <w:t>вразийского экономического союза.</w:t>
            </w:r>
          </w:p>
        </w:tc>
        <w:tc>
          <w:tcPr>
            <w:tcW w:w="6946" w:type="dxa"/>
            <w:shd w:val="clear" w:color="auto" w:fill="auto"/>
          </w:tcPr>
          <w:p w14:paraId="3BEADC30" w14:textId="77777777" w:rsidR="00F078E7" w:rsidRPr="00F078E7" w:rsidRDefault="00F078E7" w:rsidP="005745BE">
            <w:pPr>
              <w:rPr>
                <w:rFonts w:eastAsia="Calibri"/>
                <w:lang w:eastAsia="en-US"/>
              </w:rPr>
            </w:pPr>
            <w:r w:rsidRPr="00F078E7">
              <w:rPr>
                <w:rFonts w:eastAsia="Calibri"/>
                <w:lang w:eastAsia="en-US"/>
              </w:rPr>
              <w:t xml:space="preserve">1. Международные договоры в рамках Евразийского экономического союза в сфере защиты конкуренции. </w:t>
            </w:r>
          </w:p>
          <w:p w14:paraId="3C0DF986" w14:textId="77777777" w:rsidR="00F078E7" w:rsidRPr="00F078E7" w:rsidRDefault="00F078E7" w:rsidP="005745BE">
            <w:pPr>
              <w:rPr>
                <w:rFonts w:eastAsia="Calibri"/>
                <w:lang w:eastAsia="en-US"/>
              </w:rPr>
            </w:pPr>
            <w:r w:rsidRPr="00F078E7">
              <w:rPr>
                <w:rFonts w:eastAsia="Calibri"/>
                <w:lang w:eastAsia="en-US"/>
              </w:rPr>
              <w:t xml:space="preserve">2. Законодательство о конкуренции стран Евразийского экономического союза: основные сходства и различия. </w:t>
            </w:r>
          </w:p>
          <w:p w14:paraId="7F2A6C95" w14:textId="77777777" w:rsidR="00F078E7" w:rsidRPr="00F078E7" w:rsidRDefault="00F078E7" w:rsidP="005745BE">
            <w:pPr>
              <w:rPr>
                <w:rFonts w:eastAsia="Calibri"/>
                <w:lang w:eastAsia="en-US"/>
              </w:rPr>
            </w:pPr>
            <w:r w:rsidRPr="00F078E7">
              <w:rPr>
                <w:rFonts w:eastAsia="Calibri"/>
                <w:lang w:eastAsia="en-US"/>
              </w:rPr>
              <w:t>3. Общие принципы и правила конкуренции, контролируемые Евразийской экономической комиссией. Критерии отнесения рынка к трансграничному.</w:t>
            </w:r>
          </w:p>
          <w:p w14:paraId="19948758" w14:textId="77777777" w:rsidR="00F078E7" w:rsidRPr="00F078E7" w:rsidRDefault="00F078E7" w:rsidP="005745BE">
            <w:pPr>
              <w:rPr>
                <w:rFonts w:eastAsia="Calibri"/>
                <w:lang w:eastAsia="en-US"/>
              </w:rPr>
            </w:pPr>
            <w:r w:rsidRPr="00F078E7">
              <w:rPr>
                <w:rFonts w:eastAsia="Calibri"/>
                <w:lang w:eastAsia="en-US"/>
              </w:rPr>
              <w:t xml:space="preserve">4. Правовой статус Евразийской экономической комиссии и ее полномочия в сфере контроля за соблюдением общих правил конкуренции. </w:t>
            </w:r>
          </w:p>
          <w:p w14:paraId="7218EE24" w14:textId="77777777" w:rsidR="00F078E7" w:rsidRPr="00F078E7" w:rsidRDefault="00F078E7" w:rsidP="005745BE">
            <w:pPr>
              <w:rPr>
                <w:rFonts w:eastAsia="Calibri"/>
                <w:lang w:eastAsia="en-US"/>
              </w:rPr>
            </w:pPr>
            <w:r w:rsidRPr="00F078E7">
              <w:rPr>
                <w:rFonts w:eastAsia="Calibri"/>
                <w:lang w:eastAsia="en-US"/>
              </w:rPr>
              <w:t>5. Порядок проведения Евразийской экономической комиссией расследований и рассмотрения дел о нарушении общих правил конкуренции.</w:t>
            </w:r>
          </w:p>
          <w:p w14:paraId="48BA4717" w14:textId="77777777" w:rsidR="00F85A15" w:rsidRDefault="00F078E7" w:rsidP="005745BE">
            <w:pPr>
              <w:rPr>
                <w:rFonts w:eastAsia="Calibri"/>
                <w:lang w:eastAsia="en-US"/>
              </w:rPr>
            </w:pPr>
            <w:r w:rsidRPr="00F078E7">
              <w:rPr>
                <w:rFonts w:eastAsia="Calibri"/>
                <w:lang w:eastAsia="en-US"/>
              </w:rPr>
              <w:t>6. Ответственность за нарушение общих правил конкуренции.</w:t>
            </w:r>
          </w:p>
          <w:p w14:paraId="2D46189F" w14:textId="77777777" w:rsidR="00F41D24" w:rsidRPr="008E40D9" w:rsidRDefault="00F41D24" w:rsidP="005745BE">
            <w:pPr>
              <w:rPr>
                <w:b/>
              </w:rPr>
            </w:pPr>
            <w:r w:rsidRPr="008E40D9">
              <w:rPr>
                <w:b/>
              </w:rPr>
              <w:t xml:space="preserve">Рекомендуемые источники </w:t>
            </w:r>
          </w:p>
          <w:p w14:paraId="752B4860" w14:textId="4A00060D" w:rsidR="00F41D24" w:rsidRPr="002D621E" w:rsidRDefault="00F41D24" w:rsidP="005745BE">
            <w:pPr>
              <w:rPr>
                <w:b/>
              </w:rPr>
            </w:pPr>
            <w:r w:rsidRPr="008E40D9">
              <w:rPr>
                <w:b/>
              </w:rPr>
              <w:t xml:space="preserve">из раздела 8: </w:t>
            </w:r>
            <w:r w:rsidR="00421F8B" w:rsidRPr="00421F8B">
              <w:rPr>
                <w:b/>
              </w:rPr>
              <w:t>1</w:t>
            </w:r>
            <w:r w:rsidR="004532B6">
              <w:rPr>
                <w:b/>
              </w:rPr>
              <w:t>-3, 5, 11, 12, 1</w:t>
            </w:r>
            <w:r w:rsidR="00A54975">
              <w:rPr>
                <w:b/>
              </w:rPr>
              <w:t>5</w:t>
            </w:r>
            <w:r w:rsidR="004532B6">
              <w:rPr>
                <w:b/>
              </w:rPr>
              <w:t>,</w:t>
            </w:r>
            <w:r w:rsidR="00A54975">
              <w:rPr>
                <w:b/>
              </w:rPr>
              <w:t xml:space="preserve"> </w:t>
            </w:r>
            <w:r w:rsidR="004532B6">
              <w:rPr>
                <w:b/>
              </w:rPr>
              <w:t>1</w:t>
            </w:r>
            <w:r w:rsidR="00A54975">
              <w:rPr>
                <w:b/>
              </w:rPr>
              <w:t>6</w:t>
            </w:r>
          </w:p>
          <w:p w14:paraId="32718F04" w14:textId="0B54790B" w:rsidR="00A06B7B" w:rsidRPr="00331662" w:rsidRDefault="00F41D24" w:rsidP="00A54975">
            <w:pPr>
              <w:rPr>
                <w:b/>
              </w:rPr>
            </w:pPr>
            <w:r w:rsidRPr="008E40D9">
              <w:rPr>
                <w:b/>
              </w:rPr>
              <w:t>из раздела 9:</w:t>
            </w:r>
            <w:r w:rsidR="00362063">
              <w:rPr>
                <w:b/>
              </w:rPr>
              <w:t xml:space="preserve"> </w:t>
            </w:r>
            <w:r w:rsidR="00362063" w:rsidRPr="00362063">
              <w:rPr>
                <w:b/>
              </w:rPr>
              <w:t>1,</w:t>
            </w:r>
            <w:r w:rsidR="004532B6">
              <w:rPr>
                <w:b/>
              </w:rPr>
              <w:t xml:space="preserve"> </w:t>
            </w:r>
            <w:r w:rsidR="00362063" w:rsidRPr="00362063">
              <w:rPr>
                <w:b/>
              </w:rPr>
              <w:t>3,</w:t>
            </w:r>
            <w:r w:rsidR="004532B6">
              <w:rPr>
                <w:b/>
              </w:rPr>
              <w:t xml:space="preserve"> </w:t>
            </w:r>
            <w:r w:rsidR="00A54975">
              <w:rPr>
                <w:b/>
              </w:rPr>
              <w:t>8, 9</w:t>
            </w:r>
          </w:p>
        </w:tc>
        <w:tc>
          <w:tcPr>
            <w:tcW w:w="1985" w:type="dxa"/>
          </w:tcPr>
          <w:p w14:paraId="360A01CD" w14:textId="77777777" w:rsidR="00F85A15" w:rsidRPr="00696430" w:rsidRDefault="00F85A15" w:rsidP="005745BE">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w:t>
            </w:r>
          </w:p>
          <w:p w14:paraId="49884C84" w14:textId="38F3EFC3" w:rsidR="00F85A15" w:rsidRPr="00696430" w:rsidRDefault="00F85A15" w:rsidP="005745BE">
            <w:pPr>
              <w:rPr>
                <w:rFonts w:eastAsia="Calibri"/>
                <w:color w:val="0D0D0D" w:themeColor="text1" w:themeTint="F2"/>
                <w:lang w:eastAsia="en-US"/>
              </w:rPr>
            </w:pPr>
            <w:r w:rsidRPr="00696430">
              <w:rPr>
                <w:rFonts w:eastAsiaTheme="minorHAnsi" w:cstheme="minorBidi"/>
                <w:color w:val="0D0D0D" w:themeColor="text1" w:themeTint="F2"/>
              </w:rPr>
              <w:t>устные ответы, решение тестов и задач</w:t>
            </w:r>
          </w:p>
        </w:tc>
      </w:tr>
    </w:tbl>
    <w:p w14:paraId="0CD9F48B" w14:textId="77777777" w:rsidR="003857A2" w:rsidRDefault="003857A2" w:rsidP="00DE5EFC">
      <w:pPr>
        <w:pStyle w:val="10"/>
        <w:spacing w:before="0"/>
        <w:ind w:firstLine="709"/>
        <w:jc w:val="both"/>
        <w:rPr>
          <w:rFonts w:ascii="Times New Roman" w:hAnsi="Times New Roman"/>
          <w:color w:val="auto"/>
        </w:rPr>
      </w:pPr>
      <w:bookmarkStart w:id="253" w:name="_Toc116291473"/>
      <w:r w:rsidRPr="00CC1A34">
        <w:rPr>
          <w:rFonts w:ascii="Times New Roman" w:hAnsi="Times New Roman"/>
          <w:color w:val="auto"/>
        </w:rPr>
        <w:lastRenderedPageBreak/>
        <w:t xml:space="preserve">6. </w:t>
      </w:r>
      <w:bookmarkStart w:id="254" w:name="_Toc454271099"/>
      <w:bookmarkStart w:id="255" w:name="_Toc506893281"/>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253"/>
      <w:bookmarkEnd w:id="254"/>
      <w:bookmarkEnd w:id="255"/>
    </w:p>
    <w:p w14:paraId="20872C33" w14:textId="77777777" w:rsidR="003857A2" w:rsidRPr="007D51F8" w:rsidRDefault="003857A2" w:rsidP="00DE5EFC"/>
    <w:p w14:paraId="42F6F672" w14:textId="77777777" w:rsidR="005F55B7" w:rsidRPr="005F55B7" w:rsidRDefault="005F55B7" w:rsidP="005F55B7">
      <w:pPr>
        <w:keepNext/>
        <w:keepLines/>
        <w:spacing w:line="360" w:lineRule="auto"/>
        <w:ind w:firstLine="709"/>
        <w:jc w:val="both"/>
        <w:outlineLvl w:val="0"/>
        <w:rPr>
          <w:rFonts w:eastAsiaTheme="majorEastAsia" w:cstheme="majorBidi"/>
          <w:b/>
          <w:bCs/>
          <w:sz w:val="28"/>
          <w:szCs w:val="28"/>
        </w:rPr>
      </w:pPr>
      <w:bookmarkStart w:id="256" w:name="_Toc454271100"/>
      <w:bookmarkStart w:id="257" w:name="_Toc506893282"/>
      <w:bookmarkStart w:id="258" w:name="_Toc116291474"/>
      <w:r w:rsidRPr="005F55B7">
        <w:rPr>
          <w:rFonts w:eastAsiaTheme="majorEastAsia" w:cstheme="majorBidi"/>
          <w:b/>
          <w:bCs/>
          <w:sz w:val="28"/>
          <w:szCs w:val="28"/>
        </w:rPr>
        <w:t>6.1. Перечень вопросов, отводимых на самостоятельное освоение дисциплины, формы внеаудиторной самостоятельной работы</w:t>
      </w:r>
      <w:bookmarkEnd w:id="256"/>
      <w:bookmarkEnd w:id="257"/>
      <w:bookmarkEnd w:id="258"/>
    </w:p>
    <w:tbl>
      <w:tblPr>
        <w:tblW w:w="1108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6095"/>
        <w:gridCol w:w="2977"/>
      </w:tblGrid>
      <w:tr w:rsidR="005F55B7" w:rsidRPr="005F55B7" w14:paraId="393C9C95" w14:textId="77777777" w:rsidTr="00B72685">
        <w:trPr>
          <w:tblHeader/>
        </w:trPr>
        <w:tc>
          <w:tcPr>
            <w:tcW w:w="2014" w:type="dxa"/>
            <w:shd w:val="clear" w:color="auto" w:fill="auto"/>
          </w:tcPr>
          <w:p w14:paraId="175955A6" w14:textId="1330BA4E" w:rsidR="005F55B7" w:rsidRPr="005F55B7" w:rsidRDefault="005F55B7" w:rsidP="005745BE">
            <w:pPr>
              <w:spacing w:before="100" w:after="100"/>
              <w:jc w:val="both"/>
              <w:rPr>
                <w:b/>
              </w:rPr>
            </w:pPr>
            <w:r w:rsidRPr="005F55B7">
              <w:rPr>
                <w:b/>
                <w:bCs/>
              </w:rPr>
              <w:t>Наименование тем дисциплины</w:t>
            </w:r>
          </w:p>
        </w:tc>
        <w:tc>
          <w:tcPr>
            <w:tcW w:w="6095" w:type="dxa"/>
            <w:shd w:val="clear" w:color="auto" w:fill="auto"/>
          </w:tcPr>
          <w:p w14:paraId="593779CD" w14:textId="77777777" w:rsidR="005F55B7" w:rsidRPr="005F55B7" w:rsidRDefault="005F55B7" w:rsidP="005C7415">
            <w:pPr>
              <w:spacing w:before="100" w:after="100"/>
              <w:jc w:val="both"/>
              <w:rPr>
                <w:b/>
              </w:rPr>
            </w:pPr>
            <w:r w:rsidRPr="005F55B7">
              <w:rPr>
                <w:b/>
                <w:bCs/>
              </w:rPr>
              <w:t>Перечень вопросов, отводимых на самостоятельное освоение</w:t>
            </w:r>
          </w:p>
        </w:tc>
        <w:tc>
          <w:tcPr>
            <w:tcW w:w="2977" w:type="dxa"/>
          </w:tcPr>
          <w:p w14:paraId="404885AA" w14:textId="77777777" w:rsidR="005F55B7" w:rsidRPr="005F55B7" w:rsidRDefault="005F55B7" w:rsidP="005C7415">
            <w:pPr>
              <w:spacing w:before="100" w:after="100"/>
              <w:jc w:val="both"/>
              <w:rPr>
                <w:b/>
              </w:rPr>
            </w:pPr>
            <w:r w:rsidRPr="005F55B7">
              <w:rPr>
                <w:b/>
                <w:bCs/>
              </w:rPr>
              <w:t>Формы внеаудиторной самостоятельной работы</w:t>
            </w:r>
          </w:p>
        </w:tc>
      </w:tr>
      <w:tr w:rsidR="00F41D24" w:rsidRPr="005F55B7" w14:paraId="59A0BBA9" w14:textId="77777777" w:rsidTr="00B72685">
        <w:tc>
          <w:tcPr>
            <w:tcW w:w="2014" w:type="dxa"/>
            <w:shd w:val="clear" w:color="auto" w:fill="auto"/>
          </w:tcPr>
          <w:p w14:paraId="48F12ECD" w14:textId="77777777" w:rsidR="00F41D24" w:rsidRPr="000A6F54" w:rsidRDefault="00F41D24" w:rsidP="00F41D24">
            <w:r w:rsidRPr="000A6F54">
              <w:t xml:space="preserve">Тема 1. </w:t>
            </w:r>
          </w:p>
          <w:p w14:paraId="654FC117" w14:textId="679D5965" w:rsidR="00F41D24" w:rsidRPr="005F55B7" w:rsidRDefault="00F41D24" w:rsidP="00F41D24">
            <w:pPr>
              <w:jc w:val="both"/>
            </w:pPr>
            <w:r w:rsidRPr="007F41BB">
              <w:t>Понятие и источники конкурентного права.</w:t>
            </w:r>
          </w:p>
        </w:tc>
        <w:tc>
          <w:tcPr>
            <w:tcW w:w="6095" w:type="dxa"/>
            <w:shd w:val="clear" w:color="auto" w:fill="auto"/>
            <w:vAlign w:val="center"/>
          </w:tcPr>
          <w:p w14:paraId="523A1FAB"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 xml:space="preserve">Понятие товарного рынка. Виды рынков. Границы товарного рынка. </w:t>
            </w:r>
          </w:p>
          <w:p w14:paraId="1ADDCC8C"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 xml:space="preserve">Понятие конкуренции. </w:t>
            </w:r>
          </w:p>
          <w:p w14:paraId="49FCE024"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 xml:space="preserve">Предмет регулирования конкурентного права. </w:t>
            </w:r>
          </w:p>
          <w:p w14:paraId="052F9149"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Метод правового регулирования отношений, входящих в предмет конкурентного права.</w:t>
            </w:r>
          </w:p>
          <w:p w14:paraId="0CE54695"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Понятие и классификация принципов конкурентного права.</w:t>
            </w:r>
          </w:p>
          <w:p w14:paraId="52D18A49"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Понятие источников конкурентного права. Особенности классификации источников конкурентного права (антимонопольного законодательства).</w:t>
            </w:r>
          </w:p>
          <w:p w14:paraId="4BB2E949"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Место законодательства Российской Федерации о защите конкуренции в системе российского законодательства. Соотношение законодательства о защите конкуренции с гражданским и административным законодательством.</w:t>
            </w:r>
          </w:p>
          <w:p w14:paraId="29AC7C66"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Сфера действия законодательства Российской Федерации о защите конкуренции.</w:t>
            </w:r>
          </w:p>
          <w:p w14:paraId="592D1797"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Конституция Российской Федерации как правовая основа регулирования отношений в сфере защиты конкуренции.</w:t>
            </w:r>
          </w:p>
          <w:p w14:paraId="31EEE116"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Международные акты как источники конкурентного права.</w:t>
            </w:r>
          </w:p>
          <w:p w14:paraId="343DCBAE" w14:textId="77777777" w:rsidR="00F41D24" w:rsidRDefault="00F41D24" w:rsidP="00693C26">
            <w:pPr>
              <w:pStyle w:val="a4"/>
              <w:numPr>
                <w:ilvl w:val="0"/>
                <w:numId w:val="14"/>
              </w:numPr>
              <w:ind w:left="38" w:firstLine="0"/>
              <w:rPr>
                <w:rFonts w:eastAsia="Calibri"/>
                <w:lang w:eastAsia="en-US"/>
              </w:rPr>
            </w:pPr>
            <w:r w:rsidRPr="0067114D">
              <w:rPr>
                <w:rFonts w:eastAsia="Calibri"/>
                <w:lang w:eastAsia="en-US"/>
              </w:rPr>
              <w:t xml:space="preserve"> Федеральный закон «О защите конкуренции»</w:t>
            </w:r>
            <w:r>
              <w:rPr>
                <w:rFonts w:eastAsia="Calibri"/>
                <w:lang w:eastAsia="en-US"/>
              </w:rPr>
              <w:t xml:space="preserve"> и иные федеральные законы, регулирующие защиту конкуренции</w:t>
            </w:r>
            <w:r w:rsidRPr="0067114D">
              <w:rPr>
                <w:rFonts w:eastAsia="Calibri"/>
                <w:lang w:eastAsia="en-US"/>
              </w:rPr>
              <w:t>.</w:t>
            </w:r>
          </w:p>
          <w:p w14:paraId="41BB9F03" w14:textId="77777777" w:rsidR="00F41D24" w:rsidRDefault="00F41D24" w:rsidP="00693C26">
            <w:pPr>
              <w:pStyle w:val="a4"/>
              <w:numPr>
                <w:ilvl w:val="0"/>
                <w:numId w:val="14"/>
              </w:numPr>
              <w:ind w:left="38" w:firstLine="0"/>
              <w:rPr>
                <w:rFonts w:eastAsia="Calibri"/>
                <w:lang w:eastAsia="en-US"/>
              </w:rPr>
            </w:pPr>
            <w:r w:rsidRPr="00E9343F">
              <w:rPr>
                <w:rFonts w:eastAsia="Calibri"/>
                <w:lang w:eastAsia="en-US"/>
              </w:rPr>
              <w:t xml:space="preserve">Подзаконные акты как источники конкурентного права. </w:t>
            </w:r>
          </w:p>
          <w:p w14:paraId="55D016E5" w14:textId="77777777" w:rsidR="00F41D24" w:rsidRPr="00E9343F" w:rsidRDefault="00F41D24" w:rsidP="00693C26">
            <w:pPr>
              <w:pStyle w:val="a4"/>
              <w:numPr>
                <w:ilvl w:val="0"/>
                <w:numId w:val="14"/>
              </w:numPr>
              <w:ind w:left="0" w:firstLine="0"/>
              <w:rPr>
                <w:rFonts w:eastAsia="Calibri"/>
                <w:lang w:eastAsia="en-US"/>
              </w:rPr>
            </w:pPr>
            <w:r w:rsidRPr="00E9343F">
              <w:rPr>
                <w:rFonts w:eastAsia="Calibri"/>
                <w:lang w:eastAsia="en-US"/>
              </w:rPr>
              <w:t>Значение постановлений высших судебных органов в применении конкурентного (антимонопольного) законодательства Российской Федерации.</w:t>
            </w:r>
          </w:p>
          <w:p w14:paraId="09DC9F72" w14:textId="77777777" w:rsidR="004532B6" w:rsidRPr="008E40D9" w:rsidRDefault="004532B6" w:rsidP="004532B6">
            <w:pPr>
              <w:rPr>
                <w:b/>
              </w:rPr>
            </w:pPr>
            <w:r w:rsidRPr="008E40D9">
              <w:rPr>
                <w:b/>
              </w:rPr>
              <w:t xml:space="preserve">Рекомендуемые источники </w:t>
            </w:r>
          </w:p>
          <w:p w14:paraId="0DDCB53F" w14:textId="77777777" w:rsidR="00A54975" w:rsidRPr="00F24D34" w:rsidRDefault="00A54975" w:rsidP="00A54975">
            <w:pPr>
              <w:rPr>
                <w:b/>
                <w:rPrChange w:id="259" w:author="Косинская Галина Владимировна" w:date="2023-03-17T11:34:00Z">
                  <w:rPr>
                    <w:b/>
                    <w:highlight w:val="yellow"/>
                  </w:rPr>
                </w:rPrChange>
              </w:rPr>
            </w:pPr>
            <w:r w:rsidRPr="00F24D34">
              <w:rPr>
                <w:b/>
                <w:rPrChange w:id="260" w:author="Косинская Галина Владимировна" w:date="2023-03-17T11:34:00Z">
                  <w:rPr>
                    <w:b/>
                    <w:highlight w:val="yellow"/>
                  </w:rPr>
                </w:rPrChange>
              </w:rPr>
              <w:t>из раздела 8: 1-12, 15, 16</w:t>
            </w:r>
          </w:p>
          <w:p w14:paraId="6721EB48" w14:textId="77777777" w:rsidR="00A54975" w:rsidRDefault="00A54975" w:rsidP="00A54975">
            <w:pPr>
              <w:rPr>
                <w:b/>
              </w:rPr>
            </w:pPr>
            <w:r w:rsidRPr="00F24D34">
              <w:rPr>
                <w:b/>
                <w:rPrChange w:id="261" w:author="Косинская Галина Владимировна" w:date="2023-03-17T11:34:00Z">
                  <w:rPr>
                    <w:b/>
                    <w:highlight w:val="yellow"/>
                  </w:rPr>
                </w:rPrChange>
              </w:rPr>
              <w:t>из раздела 9: 1, 3-5, 8, 9</w:t>
            </w:r>
          </w:p>
          <w:p w14:paraId="4A2974E4" w14:textId="5EA8D413" w:rsidR="00F41D24" w:rsidRPr="005F55B7" w:rsidRDefault="00F41D24" w:rsidP="004532B6"/>
        </w:tc>
        <w:tc>
          <w:tcPr>
            <w:tcW w:w="2977" w:type="dxa"/>
          </w:tcPr>
          <w:p w14:paraId="33763A20" w14:textId="77777777" w:rsidR="00F41D24" w:rsidRPr="00144E39" w:rsidRDefault="00F41D24" w:rsidP="00F41D24">
            <w:pPr>
              <w:jc w:val="both"/>
              <w:rPr>
                <w:color w:val="FF0000"/>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F41D24" w:rsidRPr="005F55B7" w14:paraId="30F84C68" w14:textId="77777777" w:rsidTr="00B72685">
        <w:tc>
          <w:tcPr>
            <w:tcW w:w="2014" w:type="dxa"/>
            <w:shd w:val="clear" w:color="auto" w:fill="auto"/>
          </w:tcPr>
          <w:p w14:paraId="1A7B5940" w14:textId="77777777" w:rsidR="00F41D24" w:rsidRDefault="00F41D24" w:rsidP="00F41D24">
            <w:r>
              <w:t>Тема 2.</w:t>
            </w:r>
          </w:p>
          <w:p w14:paraId="091BB2C3" w14:textId="77777777" w:rsidR="00F41D24" w:rsidRDefault="00F41D24" w:rsidP="00F41D24">
            <w:r w:rsidRPr="00141944">
              <w:rPr>
                <w:rFonts w:eastAsia="Calibri"/>
                <w:lang w:eastAsia="en-US"/>
              </w:rPr>
              <w:t>Субъекты конкурентного права.</w:t>
            </w:r>
          </w:p>
          <w:p w14:paraId="30A79E30" w14:textId="6F9AF4D4" w:rsidR="00F41D24" w:rsidRPr="005F55B7" w:rsidRDefault="00F41D24" w:rsidP="00F41D24">
            <w:pPr>
              <w:jc w:val="both"/>
            </w:pPr>
          </w:p>
        </w:tc>
        <w:tc>
          <w:tcPr>
            <w:tcW w:w="6095" w:type="dxa"/>
            <w:shd w:val="clear" w:color="auto" w:fill="auto"/>
          </w:tcPr>
          <w:p w14:paraId="2997CAA4" w14:textId="77777777" w:rsidR="00F41D24" w:rsidRPr="00E9343F" w:rsidRDefault="00F41D24" w:rsidP="00F41D24">
            <w:pPr>
              <w:rPr>
                <w:rFonts w:eastAsia="Calibri"/>
                <w:lang w:eastAsia="en-US"/>
              </w:rPr>
            </w:pPr>
            <w:r w:rsidRPr="00E9343F">
              <w:rPr>
                <w:rFonts w:eastAsia="Calibri"/>
                <w:lang w:eastAsia="en-US"/>
              </w:rPr>
              <w:t>1. Понятие и общая характеристика субъектов конкурентного права. Виды субъектов конкурентного права.</w:t>
            </w:r>
          </w:p>
          <w:p w14:paraId="3F45C4DA" w14:textId="77777777" w:rsidR="00F41D24" w:rsidRPr="00E9343F" w:rsidRDefault="00F41D24" w:rsidP="00F41D24">
            <w:pPr>
              <w:rPr>
                <w:rFonts w:eastAsia="Calibri"/>
                <w:lang w:eastAsia="en-US"/>
              </w:rPr>
            </w:pPr>
            <w:r w:rsidRPr="00E9343F">
              <w:rPr>
                <w:rFonts w:eastAsia="Calibri"/>
                <w:lang w:eastAsia="en-US"/>
              </w:rPr>
              <w:t>2. Хозяйствующий субъект и его правовой статус. Общая характеристика хозяйствующих субъектов.</w:t>
            </w:r>
          </w:p>
          <w:p w14:paraId="729DBFC6" w14:textId="77777777" w:rsidR="00F41D24" w:rsidRPr="00E9343F" w:rsidRDefault="00F41D24" w:rsidP="00F41D24">
            <w:pPr>
              <w:rPr>
                <w:rFonts w:eastAsia="Calibri"/>
                <w:lang w:eastAsia="en-US"/>
              </w:rPr>
            </w:pPr>
            <w:r w:rsidRPr="00E9343F">
              <w:rPr>
                <w:rFonts w:eastAsia="Calibri"/>
                <w:lang w:eastAsia="en-US"/>
              </w:rPr>
              <w:lastRenderedPageBreak/>
              <w:t>3. Группа лиц. Основания и порядок образования группы лиц в конкурентном праве.</w:t>
            </w:r>
          </w:p>
          <w:p w14:paraId="28D3144E" w14:textId="77777777" w:rsidR="00F41D24" w:rsidRPr="00E9343F" w:rsidRDefault="00F41D24" w:rsidP="00F41D24">
            <w:pPr>
              <w:rPr>
                <w:rFonts w:eastAsia="Calibri"/>
                <w:lang w:eastAsia="en-US"/>
              </w:rPr>
            </w:pPr>
            <w:r w:rsidRPr="00E9343F">
              <w:rPr>
                <w:rFonts w:eastAsia="Calibri"/>
                <w:lang w:eastAsia="en-US"/>
              </w:rPr>
              <w:t>4. Субъекты естественной монополии. Критерии отнесения рынка к естественной монополии и критерии перехода естественной монополии в состояние конкурентного рынка.</w:t>
            </w:r>
          </w:p>
          <w:p w14:paraId="44BEB41A" w14:textId="77777777" w:rsidR="00F41D24" w:rsidRPr="00E9343F" w:rsidRDefault="00F41D24" w:rsidP="00F41D24">
            <w:pPr>
              <w:rPr>
                <w:rFonts w:eastAsia="Calibri"/>
                <w:lang w:eastAsia="en-US"/>
              </w:rPr>
            </w:pPr>
            <w:r w:rsidRPr="00E9343F">
              <w:rPr>
                <w:rFonts w:eastAsia="Calibri"/>
                <w:lang w:eastAsia="en-US"/>
              </w:rPr>
              <w:t>5. Понятие финансовой организации.</w:t>
            </w:r>
          </w:p>
          <w:p w14:paraId="63101306" w14:textId="77777777" w:rsidR="00F41D24" w:rsidRPr="00E9343F" w:rsidRDefault="00F41D24" w:rsidP="00F41D24">
            <w:pPr>
              <w:rPr>
                <w:rFonts w:eastAsia="Calibri"/>
                <w:lang w:eastAsia="en-US"/>
              </w:rPr>
            </w:pPr>
            <w:r w:rsidRPr="00E9343F">
              <w:rPr>
                <w:rFonts w:eastAsia="Calibri"/>
                <w:lang w:eastAsia="en-US"/>
              </w:rPr>
              <w:t>6. Органы государственной и муниципальной власти как участники отношений в сфере конкуренции.</w:t>
            </w:r>
          </w:p>
          <w:p w14:paraId="7AB6B540" w14:textId="77777777" w:rsidR="00F41D24" w:rsidRDefault="00F41D24" w:rsidP="00F41D24">
            <w:pPr>
              <w:rPr>
                <w:b/>
              </w:rPr>
            </w:pPr>
            <w:r w:rsidRPr="00E9343F">
              <w:rPr>
                <w:rFonts w:eastAsia="Calibri"/>
                <w:lang w:eastAsia="en-US"/>
              </w:rPr>
              <w:t>7. Антимонопольный орган как субъект конкурентного права.</w:t>
            </w:r>
          </w:p>
          <w:p w14:paraId="40109A90" w14:textId="77777777" w:rsidR="004532B6" w:rsidRPr="008E40D9" w:rsidRDefault="004532B6" w:rsidP="004532B6">
            <w:pPr>
              <w:rPr>
                <w:b/>
              </w:rPr>
            </w:pPr>
            <w:r w:rsidRPr="008E40D9">
              <w:rPr>
                <w:b/>
              </w:rPr>
              <w:t xml:space="preserve">Рекомендуемые источники </w:t>
            </w:r>
          </w:p>
          <w:p w14:paraId="02D60DF7" w14:textId="77777777" w:rsidR="00A54975" w:rsidRPr="00F24D34" w:rsidRDefault="00A54975" w:rsidP="00A54975">
            <w:pPr>
              <w:rPr>
                <w:b/>
                <w:rPrChange w:id="262" w:author="Косинская Галина Владимировна" w:date="2023-03-17T11:34:00Z">
                  <w:rPr>
                    <w:b/>
                    <w:highlight w:val="yellow"/>
                  </w:rPr>
                </w:rPrChange>
              </w:rPr>
            </w:pPr>
            <w:r w:rsidRPr="00F24D34">
              <w:rPr>
                <w:b/>
                <w:rPrChange w:id="263" w:author="Косинская Галина Владимировна" w:date="2023-03-17T11:34:00Z">
                  <w:rPr>
                    <w:b/>
                    <w:highlight w:val="yellow"/>
                  </w:rPr>
                </w:rPrChange>
              </w:rPr>
              <w:t>из раздела 8: 1, 4, 5, 7, 10, 11, 12, 15, 16</w:t>
            </w:r>
          </w:p>
          <w:p w14:paraId="68E265F0" w14:textId="77777777" w:rsidR="00A54975" w:rsidRDefault="00A54975" w:rsidP="00A54975">
            <w:pPr>
              <w:ind w:left="28"/>
              <w:rPr>
                <w:b/>
              </w:rPr>
            </w:pPr>
            <w:r w:rsidRPr="00F24D34">
              <w:rPr>
                <w:b/>
                <w:rPrChange w:id="264" w:author="Косинская Галина Владимировна" w:date="2023-03-17T11:34:00Z">
                  <w:rPr>
                    <w:b/>
                    <w:highlight w:val="yellow"/>
                  </w:rPr>
                </w:rPrChange>
              </w:rPr>
              <w:t>из раздела 9:</w:t>
            </w:r>
            <w:r w:rsidRPr="00F24D34">
              <w:rPr>
                <w:rPrChange w:id="265" w:author="Косинская Галина Владимировна" w:date="2023-03-17T11:34:00Z">
                  <w:rPr>
                    <w:highlight w:val="yellow"/>
                  </w:rPr>
                </w:rPrChange>
              </w:rPr>
              <w:t xml:space="preserve"> </w:t>
            </w:r>
            <w:r w:rsidRPr="00F24D34">
              <w:rPr>
                <w:b/>
                <w:rPrChange w:id="266" w:author="Косинская Галина Владимировна" w:date="2023-03-17T11:34:00Z">
                  <w:rPr>
                    <w:b/>
                    <w:highlight w:val="yellow"/>
                  </w:rPr>
                </w:rPrChange>
              </w:rPr>
              <w:t>1-3, 7- 9</w:t>
            </w:r>
          </w:p>
          <w:p w14:paraId="12F2AB85" w14:textId="15F23DB7" w:rsidR="00F41D24" w:rsidRPr="005F55B7" w:rsidRDefault="00F41D24" w:rsidP="004532B6"/>
        </w:tc>
        <w:tc>
          <w:tcPr>
            <w:tcW w:w="2977" w:type="dxa"/>
          </w:tcPr>
          <w:p w14:paraId="02AAC6DE" w14:textId="77777777" w:rsidR="00F41D24" w:rsidRPr="00696430" w:rsidRDefault="00F41D24" w:rsidP="00F41D24">
            <w:pPr>
              <w:jc w:val="both"/>
              <w:rPr>
                <w:color w:val="0D0D0D" w:themeColor="text1" w:themeTint="F2"/>
              </w:rPr>
            </w:pPr>
            <w:r w:rsidRPr="00696430">
              <w:rPr>
                <w:color w:val="0D0D0D" w:themeColor="text1" w:themeTint="F2"/>
              </w:rPr>
              <w:lastRenderedPageBreak/>
              <w:t xml:space="preserve">Проработка и анализ лекционного материала. Работа с рекомендованной научной и учебной литературой. Анализ </w:t>
            </w:r>
            <w:r w:rsidRPr="00696430">
              <w:rPr>
                <w:color w:val="0D0D0D" w:themeColor="text1" w:themeTint="F2"/>
              </w:rPr>
              <w:lastRenderedPageBreak/>
              <w:t>нормативно-правовых документов и судебной практики. Выявление дискуссионных вопросов.</w:t>
            </w:r>
          </w:p>
          <w:p w14:paraId="6C9BD2F1" w14:textId="77777777" w:rsidR="00F41D24" w:rsidRPr="00144E39" w:rsidRDefault="00F41D24" w:rsidP="00F41D24">
            <w:pPr>
              <w:jc w:val="both"/>
              <w:rPr>
                <w:color w:val="FF0000"/>
              </w:rPr>
            </w:pPr>
            <w:r w:rsidRPr="00696430">
              <w:rPr>
                <w:color w:val="0D0D0D" w:themeColor="text1" w:themeTint="F2"/>
              </w:rPr>
              <w:t>Подготовка к выступлению с докладом.</w:t>
            </w:r>
          </w:p>
        </w:tc>
      </w:tr>
      <w:tr w:rsidR="00F41D24" w:rsidRPr="005F55B7" w14:paraId="0140D364" w14:textId="77777777" w:rsidTr="00B72685">
        <w:tc>
          <w:tcPr>
            <w:tcW w:w="2014" w:type="dxa"/>
            <w:shd w:val="clear" w:color="auto" w:fill="auto"/>
          </w:tcPr>
          <w:p w14:paraId="06A59366" w14:textId="77777777" w:rsidR="00F41D24" w:rsidRDefault="00F41D24" w:rsidP="00F41D24">
            <w:r>
              <w:lastRenderedPageBreak/>
              <w:t xml:space="preserve">Тема 3. </w:t>
            </w:r>
          </w:p>
          <w:p w14:paraId="36080153" w14:textId="19145825" w:rsidR="00F41D24" w:rsidRPr="005F55B7" w:rsidRDefault="00F41D24" w:rsidP="00F41D24">
            <w:pPr>
              <w:jc w:val="both"/>
            </w:pPr>
            <w:r w:rsidRPr="00141944">
              <w:rPr>
                <w:rFonts w:eastAsia="Calibri"/>
                <w:lang w:eastAsia="en-US"/>
              </w:rPr>
              <w:t>Доминирующее положение на товарном рынке.</w:t>
            </w:r>
          </w:p>
        </w:tc>
        <w:tc>
          <w:tcPr>
            <w:tcW w:w="6095" w:type="dxa"/>
            <w:shd w:val="clear" w:color="auto" w:fill="auto"/>
          </w:tcPr>
          <w:p w14:paraId="132584E4"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Понятие доминирующего положения хозяйствующего субъекта на товарном рынке.</w:t>
            </w:r>
          </w:p>
          <w:p w14:paraId="2167E8DC"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Критерии установления доминирующего положения хозяйствующего субъекта на товарном рынке.</w:t>
            </w:r>
          </w:p>
          <w:p w14:paraId="2A5D051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Особенности установления доминирующего положения субъектов естественных монополий и лиц, доля которых на товарном рынке превышает 50 процентов.</w:t>
            </w:r>
          </w:p>
          <w:p w14:paraId="4D98C33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Особенности установления доминирующего положения лиц, доля которых на товарном рынке не превышает 50 процентов.</w:t>
            </w:r>
          </w:p>
          <w:p w14:paraId="78859427"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Особенности установления доминирующего положения на товарном рынке отдельных видов хозяйствующих субъектов: финансовой организации, хозяйствующего субъекта действующего на рынке передачи электроэнергии, хозяйствующего субъекта, действующего на рынке связи.</w:t>
            </w:r>
          </w:p>
          <w:p w14:paraId="37919C7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Коллективное доминирование хозяйствующих субъектов на товарном рынке.</w:t>
            </w:r>
          </w:p>
          <w:p w14:paraId="682B9A0D" w14:textId="77777777" w:rsidR="00F41D24" w:rsidRPr="00696430" w:rsidRDefault="00F41D24" w:rsidP="00F41D24">
            <w:pPr>
              <w:rPr>
                <w:b/>
                <w:color w:val="0D0D0D" w:themeColor="text1" w:themeTint="F2"/>
              </w:rPr>
            </w:pPr>
            <w:r w:rsidRPr="00696430">
              <w:rPr>
                <w:rFonts w:eastAsia="Calibri"/>
                <w:color w:val="0D0D0D" w:themeColor="text1" w:themeTint="F2"/>
                <w:lang w:eastAsia="en-US"/>
              </w:rPr>
              <w:t>7. Порядок и правовые последствия установления доминирующего положения на товарном рынке.</w:t>
            </w:r>
          </w:p>
          <w:p w14:paraId="0FF10118" w14:textId="77777777" w:rsidR="00A54975" w:rsidRPr="008E40D9" w:rsidRDefault="00A54975" w:rsidP="00A54975">
            <w:pPr>
              <w:rPr>
                <w:b/>
              </w:rPr>
            </w:pPr>
            <w:r w:rsidRPr="008E40D9">
              <w:rPr>
                <w:b/>
              </w:rPr>
              <w:t xml:space="preserve">Рекомендуемые источники </w:t>
            </w:r>
          </w:p>
          <w:p w14:paraId="1002052A" w14:textId="77777777" w:rsidR="000B7F09" w:rsidRPr="00F24D34" w:rsidRDefault="000B7F09" w:rsidP="000B7F09">
            <w:pPr>
              <w:rPr>
                <w:b/>
                <w:rPrChange w:id="267" w:author="Косинская Галина Владимировна" w:date="2023-03-17T11:34:00Z">
                  <w:rPr>
                    <w:b/>
                    <w:highlight w:val="yellow"/>
                  </w:rPr>
                </w:rPrChange>
              </w:rPr>
            </w:pPr>
            <w:r w:rsidRPr="00F24D34">
              <w:rPr>
                <w:b/>
                <w:rPrChange w:id="268" w:author="Косинская Галина Владимировна" w:date="2023-03-17T11:34:00Z">
                  <w:rPr>
                    <w:b/>
                    <w:highlight w:val="yellow"/>
                  </w:rPr>
                </w:rPrChange>
              </w:rPr>
              <w:t>из раздела 8: 1, 2, 5, 10-12, 15, 16</w:t>
            </w:r>
          </w:p>
          <w:p w14:paraId="388CCF5C" w14:textId="77777777" w:rsidR="000B7F09" w:rsidRDefault="000B7F09" w:rsidP="000B7F09">
            <w:pPr>
              <w:rPr>
                <w:b/>
              </w:rPr>
            </w:pPr>
            <w:r w:rsidRPr="00F24D34">
              <w:rPr>
                <w:b/>
                <w:rPrChange w:id="269" w:author="Косинская Галина Владимировна" w:date="2023-03-17T11:34:00Z">
                  <w:rPr>
                    <w:b/>
                    <w:highlight w:val="yellow"/>
                  </w:rPr>
                </w:rPrChange>
              </w:rPr>
              <w:t>из раздела 9: 1, 3, 4, 7, 8</w:t>
            </w:r>
          </w:p>
          <w:p w14:paraId="6C279F7F" w14:textId="159BAAB8" w:rsidR="00F41D24" w:rsidRPr="00696430" w:rsidRDefault="00F41D24" w:rsidP="004532B6">
            <w:pPr>
              <w:jc w:val="both"/>
              <w:rPr>
                <w:color w:val="0D0D0D" w:themeColor="text1" w:themeTint="F2"/>
              </w:rPr>
            </w:pPr>
          </w:p>
        </w:tc>
        <w:tc>
          <w:tcPr>
            <w:tcW w:w="2977" w:type="dxa"/>
          </w:tcPr>
          <w:p w14:paraId="5B8764BE"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471EBCE1" w14:textId="7430A1C4"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4E1A240B" w14:textId="77777777" w:rsidTr="00B72685">
        <w:tc>
          <w:tcPr>
            <w:tcW w:w="2014" w:type="dxa"/>
            <w:shd w:val="clear" w:color="auto" w:fill="auto"/>
          </w:tcPr>
          <w:p w14:paraId="18369275" w14:textId="3C863DBC" w:rsidR="00F41D24" w:rsidRPr="005F55B7" w:rsidRDefault="00F41D24" w:rsidP="005745BE">
            <w:pPr>
              <w:ind w:right="-106"/>
            </w:pPr>
            <w:r>
              <w:t xml:space="preserve">Тема 4. </w:t>
            </w:r>
            <w:r w:rsidRPr="00141944">
              <w:rPr>
                <w:rFonts w:eastAsia="Calibri"/>
                <w:lang w:eastAsia="en-US"/>
              </w:rPr>
              <w:t>Злоупотребление хозяйствующим субъектом доминирующим положением.</w:t>
            </w:r>
          </w:p>
        </w:tc>
        <w:tc>
          <w:tcPr>
            <w:tcW w:w="6095" w:type="dxa"/>
            <w:shd w:val="clear" w:color="auto" w:fill="auto"/>
          </w:tcPr>
          <w:p w14:paraId="6DFA9FB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Общая характеристика запрета злоупотребления хозяйствующим субъектом доминирующим положением.</w:t>
            </w:r>
          </w:p>
          <w:p w14:paraId="42CEA791"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Монопольно высокая и монопольно низкая цена как форма злоупотребления хозяйствующим субъектом доминирующим положением.</w:t>
            </w:r>
          </w:p>
          <w:p w14:paraId="0CFF4F67"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lastRenderedPageBreak/>
              <w:t>3. Отказ (уклонение) от заключения договора и навязывание невыгодных условий хозяйствующим субъектом, занимающим доминирующее положение.</w:t>
            </w:r>
          </w:p>
          <w:p w14:paraId="3995E13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Создание дискриминационных условий, как форма злоупотребления хозяйствующим субъектом доминирующим положением.</w:t>
            </w:r>
          </w:p>
          <w:p w14:paraId="45ED9056"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Характеристика иных форм злоупотребления доминирующим положением.</w:t>
            </w:r>
          </w:p>
          <w:p w14:paraId="45C7042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Критерии допустимости действий хозяйствующих субъектов, доминирующих на товарном рынке.</w:t>
            </w:r>
          </w:p>
          <w:p w14:paraId="7EF79FB0"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7. 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240F0785" w14:textId="77777777" w:rsidR="000B7F09" w:rsidRPr="008E40D9" w:rsidRDefault="000B7F09" w:rsidP="000B7F09">
            <w:pPr>
              <w:rPr>
                <w:b/>
              </w:rPr>
            </w:pPr>
            <w:r w:rsidRPr="008E40D9">
              <w:rPr>
                <w:b/>
              </w:rPr>
              <w:t xml:space="preserve">Рекомендуемые источники </w:t>
            </w:r>
          </w:p>
          <w:p w14:paraId="6FA050D4" w14:textId="77777777" w:rsidR="000B7F09" w:rsidRPr="00F24D34" w:rsidRDefault="000B7F09" w:rsidP="000B7F09">
            <w:pPr>
              <w:rPr>
                <w:b/>
                <w:rPrChange w:id="270" w:author="Косинская Галина Владимировна" w:date="2023-03-17T11:34:00Z">
                  <w:rPr>
                    <w:b/>
                    <w:highlight w:val="yellow"/>
                  </w:rPr>
                </w:rPrChange>
              </w:rPr>
            </w:pPr>
            <w:r w:rsidRPr="00F24D34">
              <w:rPr>
                <w:b/>
                <w:rPrChange w:id="271" w:author="Косинская Галина Владимировна" w:date="2023-03-17T11:34:00Z">
                  <w:rPr>
                    <w:b/>
                    <w:highlight w:val="yellow"/>
                  </w:rPr>
                </w:rPrChange>
              </w:rPr>
              <w:t>из раздела 8: 1, 5, 10-12, 15, 16</w:t>
            </w:r>
          </w:p>
          <w:p w14:paraId="7449DB36" w14:textId="77777777" w:rsidR="000B7F09" w:rsidRDefault="000B7F09" w:rsidP="000B7F09">
            <w:pPr>
              <w:rPr>
                <w:b/>
              </w:rPr>
            </w:pPr>
            <w:r w:rsidRPr="00F24D34">
              <w:rPr>
                <w:b/>
                <w:rPrChange w:id="272" w:author="Косинская Галина Владимировна" w:date="2023-03-17T11:34:00Z">
                  <w:rPr>
                    <w:b/>
                    <w:highlight w:val="yellow"/>
                  </w:rPr>
                </w:rPrChange>
              </w:rPr>
              <w:t>из раздела 9: 1, 3, 8, 9</w:t>
            </w:r>
          </w:p>
          <w:p w14:paraId="009D4A08" w14:textId="473A5656" w:rsidR="00F41D24" w:rsidRPr="00696430" w:rsidRDefault="00F41D24" w:rsidP="004532B6">
            <w:pPr>
              <w:jc w:val="both"/>
              <w:rPr>
                <w:color w:val="0D0D0D" w:themeColor="text1" w:themeTint="F2"/>
              </w:rPr>
            </w:pPr>
          </w:p>
        </w:tc>
        <w:tc>
          <w:tcPr>
            <w:tcW w:w="2977" w:type="dxa"/>
          </w:tcPr>
          <w:p w14:paraId="2ACBBF5D" w14:textId="77777777" w:rsidR="00696430" w:rsidRPr="00696430" w:rsidRDefault="00696430" w:rsidP="00696430">
            <w:pPr>
              <w:jc w:val="both"/>
              <w:rPr>
                <w:color w:val="0D0D0D" w:themeColor="text1" w:themeTint="F2"/>
              </w:rPr>
            </w:pPr>
            <w:r w:rsidRPr="00696430">
              <w:rPr>
                <w:color w:val="0D0D0D" w:themeColor="text1" w:themeTint="F2"/>
              </w:rPr>
              <w:lastRenderedPageBreak/>
              <w:t xml:space="preserve">Проработка и анализ лекционного материала. Работа с рекомендованной научной и учебной литературой. Анализ нормативно-правовых документов и судебной </w:t>
            </w:r>
            <w:r w:rsidRPr="00696430">
              <w:rPr>
                <w:color w:val="0D0D0D" w:themeColor="text1" w:themeTint="F2"/>
              </w:rPr>
              <w:lastRenderedPageBreak/>
              <w:t>практики. Выявление дискуссионных вопросов.</w:t>
            </w:r>
          </w:p>
          <w:p w14:paraId="2D2DB8E0" w14:textId="65791672"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769AC029" w14:textId="77777777" w:rsidTr="00B72685">
        <w:tc>
          <w:tcPr>
            <w:tcW w:w="2014" w:type="dxa"/>
            <w:shd w:val="clear" w:color="auto" w:fill="auto"/>
          </w:tcPr>
          <w:p w14:paraId="5CF13847" w14:textId="04FB3B47" w:rsidR="00F41D24" w:rsidRPr="005F55B7" w:rsidRDefault="00F41D24" w:rsidP="005745BE">
            <w:r>
              <w:lastRenderedPageBreak/>
              <w:t xml:space="preserve">Тема 5. </w:t>
            </w:r>
            <w:proofErr w:type="spellStart"/>
            <w:r w:rsidRPr="00351860">
              <w:rPr>
                <w:rFonts w:eastAsia="Calibri"/>
                <w:lang w:eastAsia="en-US"/>
              </w:rPr>
              <w:t>Антиконкурентные</w:t>
            </w:r>
            <w:proofErr w:type="spellEnd"/>
            <w:r w:rsidRPr="00351860">
              <w:rPr>
                <w:rFonts w:eastAsia="Calibri"/>
                <w:lang w:eastAsia="en-US"/>
              </w:rPr>
              <w:t xml:space="preserve"> соглашения и согласованные действия.</w:t>
            </w:r>
          </w:p>
        </w:tc>
        <w:tc>
          <w:tcPr>
            <w:tcW w:w="6095" w:type="dxa"/>
            <w:shd w:val="clear" w:color="auto" w:fill="auto"/>
          </w:tcPr>
          <w:p w14:paraId="128B174F"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 xml:space="preserve">1. Общая характеристика </w:t>
            </w:r>
            <w:proofErr w:type="spellStart"/>
            <w:r w:rsidRPr="00696430">
              <w:rPr>
                <w:rFonts w:eastAsia="Calibri"/>
                <w:color w:val="0D0D0D" w:themeColor="text1" w:themeTint="F2"/>
                <w:lang w:eastAsia="en-US"/>
              </w:rPr>
              <w:t>антиконкурентных</w:t>
            </w:r>
            <w:proofErr w:type="spellEnd"/>
            <w:r w:rsidRPr="00696430">
              <w:rPr>
                <w:rFonts w:eastAsia="Calibri"/>
                <w:color w:val="0D0D0D" w:themeColor="text1" w:themeTint="F2"/>
                <w:lang w:eastAsia="en-US"/>
              </w:rPr>
              <w:t xml:space="preserve"> соглашений: основания классификации и виды.</w:t>
            </w:r>
          </w:p>
          <w:p w14:paraId="7D09F714"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 xml:space="preserve">2. Картель как наиболее опасная форма </w:t>
            </w:r>
            <w:proofErr w:type="spellStart"/>
            <w:r w:rsidRPr="00696430">
              <w:rPr>
                <w:rFonts w:eastAsia="Calibri"/>
                <w:color w:val="0D0D0D" w:themeColor="text1" w:themeTint="F2"/>
                <w:lang w:eastAsia="en-US"/>
              </w:rPr>
              <w:t>антиконкурентного</w:t>
            </w:r>
            <w:proofErr w:type="spellEnd"/>
            <w:r w:rsidRPr="00696430">
              <w:rPr>
                <w:rFonts w:eastAsia="Calibri"/>
                <w:color w:val="0D0D0D" w:themeColor="text1" w:themeTint="F2"/>
                <w:lang w:eastAsia="en-US"/>
              </w:rPr>
              <w:t xml:space="preserve"> соглашения.</w:t>
            </w:r>
          </w:p>
          <w:p w14:paraId="0258C21D"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Вертикальные соглашения: особенности квалификации и критерии допустимости. Запреты в отношении вертикальных соглашений.</w:t>
            </w:r>
          </w:p>
          <w:p w14:paraId="221B9227"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Иные соглашения, ограничивающие конкуренцию на товарном рынке.</w:t>
            </w:r>
          </w:p>
          <w:p w14:paraId="16C29DD1"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Согласованные действия хозяйствующих субъектов, ограничивающие конкуренцию.</w:t>
            </w:r>
          </w:p>
          <w:p w14:paraId="432D158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Критерии допустимости соглашений и согласованных действий.</w:t>
            </w:r>
          </w:p>
          <w:p w14:paraId="339F6ACE"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7. Особенности контроля ограничивающих конкуренцию соглашений. Нотификация проектов соглашений.</w:t>
            </w:r>
          </w:p>
          <w:p w14:paraId="2FE18159" w14:textId="77777777" w:rsidR="000B7F09" w:rsidRPr="008E40D9" w:rsidRDefault="000B7F09" w:rsidP="000B7F09">
            <w:pPr>
              <w:rPr>
                <w:b/>
              </w:rPr>
            </w:pPr>
            <w:r w:rsidRPr="008E40D9">
              <w:rPr>
                <w:b/>
              </w:rPr>
              <w:t xml:space="preserve">Рекомендуемые источники </w:t>
            </w:r>
          </w:p>
          <w:p w14:paraId="792BFFE8" w14:textId="77777777" w:rsidR="000B7F09" w:rsidRPr="00F24D34" w:rsidRDefault="000B7F09" w:rsidP="000B7F09">
            <w:pPr>
              <w:rPr>
                <w:b/>
                <w:rPrChange w:id="273" w:author="Косинская Галина Владимировна" w:date="2023-03-17T11:35:00Z">
                  <w:rPr>
                    <w:b/>
                    <w:highlight w:val="yellow"/>
                  </w:rPr>
                </w:rPrChange>
              </w:rPr>
            </w:pPr>
            <w:r w:rsidRPr="00F24D34">
              <w:rPr>
                <w:b/>
                <w:rPrChange w:id="274" w:author="Косинская Галина Владимировна" w:date="2023-03-17T11:35:00Z">
                  <w:rPr>
                    <w:b/>
                    <w:highlight w:val="yellow"/>
                  </w:rPr>
                </w:rPrChange>
              </w:rPr>
              <w:t>из раздела 8: 1, 4 ,5, 11, 12, 14-16</w:t>
            </w:r>
          </w:p>
          <w:p w14:paraId="704929D8" w14:textId="77777777" w:rsidR="00F41D24" w:rsidRDefault="000B7F09" w:rsidP="000B7F09">
            <w:pPr>
              <w:jc w:val="both"/>
              <w:rPr>
                <w:b/>
              </w:rPr>
            </w:pPr>
            <w:r w:rsidRPr="00F24D34">
              <w:rPr>
                <w:b/>
                <w:rPrChange w:id="275" w:author="Косинская Галина Владимировна" w:date="2023-03-17T11:35:00Z">
                  <w:rPr>
                    <w:b/>
                    <w:highlight w:val="yellow"/>
                  </w:rPr>
                </w:rPrChange>
              </w:rPr>
              <w:t>из раздела 9: 1, 3, 4, 8, 9</w:t>
            </w:r>
          </w:p>
          <w:p w14:paraId="2D08D4E2" w14:textId="2805598C" w:rsidR="000B7F09" w:rsidRPr="00696430" w:rsidRDefault="000B7F09" w:rsidP="000B7F09">
            <w:pPr>
              <w:jc w:val="both"/>
              <w:rPr>
                <w:color w:val="0D0D0D" w:themeColor="text1" w:themeTint="F2"/>
              </w:rPr>
            </w:pPr>
          </w:p>
        </w:tc>
        <w:tc>
          <w:tcPr>
            <w:tcW w:w="2977" w:type="dxa"/>
          </w:tcPr>
          <w:p w14:paraId="243699EC"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46DBBAD1" w14:textId="5DBBCBBF"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0DF35DD7" w14:textId="77777777" w:rsidTr="00B72685">
        <w:tc>
          <w:tcPr>
            <w:tcW w:w="2014" w:type="dxa"/>
            <w:shd w:val="clear" w:color="auto" w:fill="auto"/>
          </w:tcPr>
          <w:p w14:paraId="622AD74D" w14:textId="351DCE70" w:rsidR="00F41D24" w:rsidRPr="005F55B7" w:rsidRDefault="00F41D24" w:rsidP="005745BE">
            <w:r>
              <w:t>Тема 6.</w:t>
            </w:r>
            <w:r w:rsidRPr="00351860">
              <w:rPr>
                <w:rFonts w:eastAsia="Calibri"/>
                <w:lang w:eastAsia="en-US"/>
              </w:rPr>
              <w:t xml:space="preserve"> Недобросовестная конкуренция.</w:t>
            </w:r>
          </w:p>
        </w:tc>
        <w:tc>
          <w:tcPr>
            <w:tcW w:w="6095" w:type="dxa"/>
            <w:shd w:val="clear" w:color="auto" w:fill="auto"/>
          </w:tcPr>
          <w:p w14:paraId="739AC278"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Понятие и признаки недобросовестной конкуренции.</w:t>
            </w:r>
          </w:p>
          <w:p w14:paraId="13236EFB"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Общая характеристика форм недобросовестной конкуренции.</w:t>
            </w:r>
          </w:p>
          <w:p w14:paraId="5165508D"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Недобросовестная конкуренция, связанная с использованием информации.</w:t>
            </w:r>
          </w:p>
          <w:p w14:paraId="36D001FF"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Недобросовестная конкуренция в сфере интеллектуальной собственности.</w:t>
            </w:r>
          </w:p>
          <w:p w14:paraId="64E96621"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Ненадлежащая реклама как форма недобросовестной конкуренции.</w:t>
            </w:r>
          </w:p>
          <w:p w14:paraId="0968CD2A" w14:textId="77777777" w:rsidR="000B7F09" w:rsidRPr="008E40D9" w:rsidRDefault="000B7F09" w:rsidP="000B7F09">
            <w:pPr>
              <w:rPr>
                <w:b/>
              </w:rPr>
            </w:pPr>
            <w:r w:rsidRPr="008E40D9">
              <w:rPr>
                <w:b/>
              </w:rPr>
              <w:t xml:space="preserve">Рекомендуемые источники </w:t>
            </w:r>
          </w:p>
          <w:p w14:paraId="14936741" w14:textId="77777777" w:rsidR="000B7F09" w:rsidRPr="00F24D34" w:rsidRDefault="000B7F09" w:rsidP="000B7F09">
            <w:pPr>
              <w:rPr>
                <w:b/>
                <w:rPrChange w:id="276" w:author="Косинская Галина Владимировна" w:date="2023-03-17T11:35:00Z">
                  <w:rPr>
                    <w:b/>
                    <w:highlight w:val="yellow"/>
                  </w:rPr>
                </w:rPrChange>
              </w:rPr>
            </w:pPr>
            <w:r w:rsidRPr="00F24D34">
              <w:rPr>
                <w:b/>
                <w:rPrChange w:id="277" w:author="Косинская Галина Владимировна" w:date="2023-03-17T11:35:00Z">
                  <w:rPr>
                    <w:b/>
                    <w:highlight w:val="yellow"/>
                  </w:rPr>
                </w:rPrChange>
              </w:rPr>
              <w:lastRenderedPageBreak/>
              <w:t>из раздела 8: 1, 5, 9, 11-14, 16</w:t>
            </w:r>
          </w:p>
          <w:p w14:paraId="19C45B8A" w14:textId="77777777" w:rsidR="00F41D24" w:rsidRDefault="000B7F09" w:rsidP="000B7F09">
            <w:pPr>
              <w:rPr>
                <w:b/>
              </w:rPr>
            </w:pPr>
            <w:r w:rsidRPr="00F24D34">
              <w:rPr>
                <w:b/>
                <w:rPrChange w:id="278" w:author="Косинская Галина Владимировна" w:date="2023-03-17T11:35:00Z">
                  <w:rPr>
                    <w:b/>
                    <w:highlight w:val="yellow"/>
                  </w:rPr>
                </w:rPrChange>
              </w:rPr>
              <w:t>из раздела 9: 1-3, 4, 8, 9</w:t>
            </w:r>
          </w:p>
          <w:p w14:paraId="209290DF" w14:textId="75ECD56B" w:rsidR="000B7F09" w:rsidRPr="00696430" w:rsidRDefault="000B7F09" w:rsidP="000B7F09">
            <w:pPr>
              <w:rPr>
                <w:color w:val="0D0D0D" w:themeColor="text1" w:themeTint="F2"/>
              </w:rPr>
            </w:pPr>
          </w:p>
        </w:tc>
        <w:tc>
          <w:tcPr>
            <w:tcW w:w="2977" w:type="dxa"/>
          </w:tcPr>
          <w:p w14:paraId="58EDC9A1" w14:textId="77777777" w:rsidR="00696430" w:rsidRPr="00696430" w:rsidRDefault="00696430" w:rsidP="00696430">
            <w:pPr>
              <w:jc w:val="both"/>
              <w:rPr>
                <w:color w:val="0D0D0D" w:themeColor="text1" w:themeTint="F2"/>
              </w:rPr>
            </w:pPr>
            <w:r w:rsidRPr="00696430">
              <w:rPr>
                <w:color w:val="0D0D0D" w:themeColor="text1" w:themeTint="F2"/>
              </w:rPr>
              <w:lastRenderedPageBreak/>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31CC8411" w14:textId="355D1A9A" w:rsidR="00F41D24" w:rsidRPr="00696430" w:rsidRDefault="00696430" w:rsidP="00696430">
            <w:pPr>
              <w:jc w:val="both"/>
              <w:rPr>
                <w:color w:val="0D0D0D" w:themeColor="text1" w:themeTint="F2"/>
              </w:rPr>
            </w:pPr>
            <w:r w:rsidRPr="00696430">
              <w:rPr>
                <w:color w:val="0D0D0D" w:themeColor="text1" w:themeTint="F2"/>
              </w:rPr>
              <w:lastRenderedPageBreak/>
              <w:t>Подготовка к выступлению с докладом.</w:t>
            </w:r>
          </w:p>
        </w:tc>
      </w:tr>
      <w:tr w:rsidR="00F41D24" w:rsidRPr="005F55B7" w14:paraId="31CD3ED0" w14:textId="77777777" w:rsidTr="00B72685">
        <w:tc>
          <w:tcPr>
            <w:tcW w:w="2014" w:type="dxa"/>
            <w:shd w:val="clear" w:color="auto" w:fill="auto"/>
          </w:tcPr>
          <w:p w14:paraId="61C34FC8" w14:textId="538568A4" w:rsidR="00F41D24" w:rsidRPr="005F55B7" w:rsidRDefault="00F41D24" w:rsidP="00F41D24">
            <w:pPr>
              <w:jc w:val="both"/>
            </w:pPr>
            <w:r>
              <w:lastRenderedPageBreak/>
              <w:t xml:space="preserve">Тема 7. </w:t>
            </w:r>
            <w:r w:rsidRPr="00351860">
              <w:rPr>
                <w:rFonts w:eastAsia="Calibri"/>
                <w:lang w:eastAsia="en-US"/>
              </w:rPr>
              <w:t>Действия и соглашения органов власти, ограничивающие конкуренцию.</w:t>
            </w:r>
          </w:p>
        </w:tc>
        <w:tc>
          <w:tcPr>
            <w:tcW w:w="6095" w:type="dxa"/>
            <w:shd w:val="clear" w:color="auto" w:fill="auto"/>
          </w:tcPr>
          <w:p w14:paraId="40A05323" w14:textId="77777777" w:rsidR="00F41D24" w:rsidRPr="00696430" w:rsidRDefault="00F41D24" w:rsidP="00693C26">
            <w:pPr>
              <w:pStyle w:val="a4"/>
              <w:numPr>
                <w:ilvl w:val="0"/>
                <w:numId w:val="15"/>
              </w:numPr>
              <w:ind w:left="0" w:firstLine="0"/>
              <w:rPr>
                <w:rFonts w:eastAsia="Calibri"/>
                <w:color w:val="0D0D0D" w:themeColor="text1" w:themeTint="F2"/>
                <w:lang w:eastAsia="en-US"/>
              </w:rPr>
            </w:pPr>
            <w:r w:rsidRPr="00696430">
              <w:rPr>
                <w:rFonts w:eastAsia="Calibri"/>
                <w:color w:val="0D0D0D" w:themeColor="text1" w:themeTint="F2"/>
                <w:lang w:eastAsia="en-US"/>
              </w:rPr>
              <w:t xml:space="preserve">Антимонопольные запреты и ограничения в отношении актов и действий (бездействия) органов власти. </w:t>
            </w:r>
          </w:p>
          <w:p w14:paraId="61A24A1E" w14:textId="77777777" w:rsidR="00F41D24" w:rsidRPr="00696430" w:rsidRDefault="00F41D24" w:rsidP="00693C26">
            <w:pPr>
              <w:pStyle w:val="a4"/>
              <w:numPr>
                <w:ilvl w:val="0"/>
                <w:numId w:val="15"/>
              </w:numPr>
              <w:ind w:left="26" w:hanging="26"/>
              <w:rPr>
                <w:rFonts w:eastAsia="Calibri"/>
                <w:color w:val="0D0D0D" w:themeColor="text1" w:themeTint="F2"/>
                <w:lang w:eastAsia="en-US"/>
              </w:rPr>
            </w:pPr>
            <w:r w:rsidRPr="00696430">
              <w:rPr>
                <w:rFonts w:eastAsia="Calibri"/>
                <w:color w:val="0D0D0D" w:themeColor="text1" w:themeTint="F2"/>
                <w:lang w:eastAsia="en-US"/>
              </w:rPr>
              <w:t>Ограничивающие конкуренцию акты, действия, соглашения и согласованные действия органов власти.</w:t>
            </w:r>
          </w:p>
          <w:p w14:paraId="2A024A06" w14:textId="77777777" w:rsidR="00F41D24" w:rsidRPr="00696430" w:rsidRDefault="00F41D24" w:rsidP="00693C26">
            <w:pPr>
              <w:pStyle w:val="a4"/>
              <w:numPr>
                <w:ilvl w:val="0"/>
                <w:numId w:val="15"/>
              </w:numPr>
              <w:ind w:left="26" w:hanging="26"/>
              <w:rPr>
                <w:rFonts w:eastAsia="Calibri"/>
                <w:color w:val="0D0D0D" w:themeColor="text1" w:themeTint="F2"/>
                <w:lang w:eastAsia="en-US"/>
              </w:rPr>
            </w:pPr>
            <w:r w:rsidRPr="00696430">
              <w:rPr>
                <w:rFonts w:eastAsia="Calibri"/>
                <w:color w:val="0D0D0D" w:themeColor="text1" w:themeTint="F2"/>
                <w:lang w:eastAsia="en-US"/>
              </w:rPr>
              <w:t>Государственные и муниципальные преференции.</w:t>
            </w:r>
          </w:p>
          <w:p w14:paraId="34DE9BF3" w14:textId="77777777" w:rsidR="00F41D24" w:rsidRPr="00696430" w:rsidRDefault="00F41D24" w:rsidP="00693C26">
            <w:pPr>
              <w:pStyle w:val="a4"/>
              <w:numPr>
                <w:ilvl w:val="0"/>
                <w:numId w:val="15"/>
              </w:numPr>
              <w:ind w:left="26" w:hanging="26"/>
              <w:rPr>
                <w:rFonts w:eastAsia="Calibri"/>
                <w:color w:val="0D0D0D" w:themeColor="text1" w:themeTint="F2"/>
                <w:lang w:eastAsia="en-US"/>
              </w:rPr>
            </w:pPr>
            <w:r w:rsidRPr="00696430">
              <w:rPr>
                <w:rFonts w:eastAsia="Calibri"/>
                <w:color w:val="0D0D0D" w:themeColor="text1" w:themeTint="F2"/>
                <w:lang w:eastAsia="en-US"/>
              </w:rPr>
              <w:t>Антимонопольные требования к созданию унитарных предприятий и осуществлению их деятельности.</w:t>
            </w:r>
          </w:p>
          <w:p w14:paraId="60D24DA1" w14:textId="77777777" w:rsidR="005807D5" w:rsidRPr="008E40D9" w:rsidRDefault="005807D5" w:rsidP="005807D5">
            <w:pPr>
              <w:rPr>
                <w:b/>
              </w:rPr>
            </w:pPr>
            <w:r w:rsidRPr="008E40D9">
              <w:rPr>
                <w:b/>
              </w:rPr>
              <w:t xml:space="preserve">Рекомендуемые источники </w:t>
            </w:r>
          </w:p>
          <w:p w14:paraId="7EF915B8" w14:textId="77777777" w:rsidR="005807D5" w:rsidRPr="00F24D34" w:rsidRDefault="005807D5" w:rsidP="005807D5">
            <w:pPr>
              <w:rPr>
                <w:b/>
                <w:rPrChange w:id="279" w:author="Косинская Галина Владимировна" w:date="2023-03-17T11:35:00Z">
                  <w:rPr>
                    <w:b/>
                    <w:highlight w:val="yellow"/>
                  </w:rPr>
                </w:rPrChange>
              </w:rPr>
            </w:pPr>
            <w:r w:rsidRPr="00F24D34">
              <w:rPr>
                <w:b/>
                <w:rPrChange w:id="280" w:author="Косинская Галина Владимировна" w:date="2023-03-17T11:35:00Z">
                  <w:rPr>
                    <w:b/>
                    <w:highlight w:val="yellow"/>
                  </w:rPr>
                </w:rPrChange>
              </w:rPr>
              <w:t>из раздела 8: 1, 5, 11, 12</w:t>
            </w:r>
          </w:p>
          <w:p w14:paraId="34C32AD5" w14:textId="77777777" w:rsidR="005807D5" w:rsidRDefault="005807D5" w:rsidP="005807D5">
            <w:pPr>
              <w:rPr>
                <w:b/>
              </w:rPr>
            </w:pPr>
            <w:r w:rsidRPr="00F24D34">
              <w:rPr>
                <w:b/>
                <w:rPrChange w:id="281" w:author="Косинская Галина Владимировна" w:date="2023-03-17T11:35:00Z">
                  <w:rPr>
                    <w:b/>
                    <w:highlight w:val="yellow"/>
                  </w:rPr>
                </w:rPrChange>
              </w:rPr>
              <w:t>из раздела 9: 1, 3, 8, 9</w:t>
            </w:r>
          </w:p>
          <w:p w14:paraId="1CD88EF0" w14:textId="0285C48F" w:rsidR="00F41D24" w:rsidRPr="00696430" w:rsidRDefault="00F41D24" w:rsidP="004E3A3F">
            <w:pPr>
              <w:jc w:val="both"/>
              <w:rPr>
                <w:color w:val="0D0D0D" w:themeColor="text1" w:themeTint="F2"/>
              </w:rPr>
            </w:pPr>
          </w:p>
        </w:tc>
        <w:tc>
          <w:tcPr>
            <w:tcW w:w="2977" w:type="dxa"/>
          </w:tcPr>
          <w:p w14:paraId="7648FD43"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3AF05A84" w14:textId="6928DBCA"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1BFE8F97" w14:textId="77777777" w:rsidTr="00B72685">
        <w:tc>
          <w:tcPr>
            <w:tcW w:w="2014" w:type="dxa"/>
            <w:shd w:val="clear" w:color="auto" w:fill="auto"/>
          </w:tcPr>
          <w:p w14:paraId="0CA0D51D" w14:textId="400C4022" w:rsidR="00F41D24" w:rsidRPr="005F55B7" w:rsidRDefault="00F41D24" w:rsidP="005807D5">
            <w:pPr>
              <w:ind w:right="-106"/>
            </w:pPr>
            <w:r>
              <w:t xml:space="preserve">Тема 8. </w:t>
            </w:r>
            <w:r w:rsidRPr="00351860">
              <w:rPr>
                <w:rFonts w:eastAsia="Calibri"/>
                <w:lang w:eastAsia="en-US"/>
              </w:rPr>
              <w:t>Антимонопольные требования к торгам.</w:t>
            </w:r>
          </w:p>
        </w:tc>
        <w:tc>
          <w:tcPr>
            <w:tcW w:w="6095" w:type="dxa"/>
            <w:shd w:val="clear" w:color="auto" w:fill="auto"/>
          </w:tcPr>
          <w:p w14:paraId="7F8272E3"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Понятие торгов и случаи обязательного проведения торгов в соответствии с законодательством Российской Федерации.</w:t>
            </w:r>
          </w:p>
          <w:p w14:paraId="4A7E7436"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Антимонопольные требования, предъявляемые к торгам, запросам котировок цен на товары, запросам предложений.</w:t>
            </w:r>
          </w:p>
          <w:p w14:paraId="703D1E4C"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Особенности порядка заключения договоров в отношении государственного и муниципального имущества.</w:t>
            </w:r>
          </w:p>
          <w:p w14:paraId="73C02BE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Особенности заключения договоров с финансовыми организациями.</w:t>
            </w:r>
          </w:p>
          <w:p w14:paraId="2E6195D6"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Особенности закупок товаров, работ и услуг отдельными видами юридических лиц.</w:t>
            </w:r>
          </w:p>
          <w:p w14:paraId="70BE06E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Порядок рассмотрения антимонопольным органом жалоб на нарушение процедуры торгов и порядка заключения договоров.</w:t>
            </w:r>
          </w:p>
          <w:p w14:paraId="451B0BA1"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7. Правовые последствия нарушения антимонопольных требований к торгам.</w:t>
            </w:r>
          </w:p>
          <w:p w14:paraId="3354AE7E" w14:textId="77777777" w:rsidR="005807D5" w:rsidRPr="008E40D9" w:rsidRDefault="005807D5" w:rsidP="005807D5">
            <w:pPr>
              <w:rPr>
                <w:b/>
              </w:rPr>
            </w:pPr>
            <w:r w:rsidRPr="008E40D9">
              <w:rPr>
                <w:b/>
              </w:rPr>
              <w:t xml:space="preserve">Рекомендуемые источники </w:t>
            </w:r>
          </w:p>
          <w:p w14:paraId="52B6F44F" w14:textId="77777777" w:rsidR="005807D5" w:rsidRPr="00F24D34" w:rsidRDefault="005807D5" w:rsidP="005807D5">
            <w:pPr>
              <w:rPr>
                <w:b/>
                <w:rPrChange w:id="282" w:author="Косинская Галина Владимировна" w:date="2023-03-17T11:35:00Z">
                  <w:rPr>
                    <w:b/>
                    <w:highlight w:val="yellow"/>
                  </w:rPr>
                </w:rPrChange>
              </w:rPr>
            </w:pPr>
            <w:r w:rsidRPr="00F24D34">
              <w:rPr>
                <w:b/>
                <w:rPrChange w:id="283" w:author="Косинская Галина Владимировна" w:date="2023-03-17T11:35:00Z">
                  <w:rPr>
                    <w:b/>
                    <w:highlight w:val="yellow"/>
                  </w:rPr>
                </w:rPrChange>
              </w:rPr>
              <w:t>из раздела 8: 1, 5-8, 11, 12, 15, 16</w:t>
            </w:r>
          </w:p>
          <w:p w14:paraId="4FC7610D" w14:textId="77777777" w:rsidR="005807D5" w:rsidRDefault="005807D5" w:rsidP="005807D5">
            <w:pPr>
              <w:rPr>
                <w:b/>
              </w:rPr>
            </w:pPr>
            <w:r w:rsidRPr="00F24D34">
              <w:rPr>
                <w:b/>
                <w:rPrChange w:id="284" w:author="Косинская Галина Владимировна" w:date="2023-03-17T11:35:00Z">
                  <w:rPr>
                    <w:b/>
                    <w:highlight w:val="yellow"/>
                  </w:rPr>
                </w:rPrChange>
              </w:rPr>
              <w:t>из раздела 9: 1, 3, 7, 8, 9</w:t>
            </w:r>
          </w:p>
          <w:p w14:paraId="111C6E23" w14:textId="35DB262F" w:rsidR="00F41D24" w:rsidRPr="00696430" w:rsidRDefault="00F41D24" w:rsidP="004E3A3F">
            <w:pPr>
              <w:rPr>
                <w:color w:val="0D0D0D" w:themeColor="text1" w:themeTint="F2"/>
              </w:rPr>
            </w:pPr>
          </w:p>
        </w:tc>
        <w:tc>
          <w:tcPr>
            <w:tcW w:w="2977" w:type="dxa"/>
          </w:tcPr>
          <w:p w14:paraId="57647E8A"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0AB9FBD3" w14:textId="45575683"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1FFB5246" w14:textId="77777777" w:rsidTr="00B72685">
        <w:tc>
          <w:tcPr>
            <w:tcW w:w="2014" w:type="dxa"/>
            <w:shd w:val="clear" w:color="auto" w:fill="auto"/>
          </w:tcPr>
          <w:p w14:paraId="2CF25FDB" w14:textId="3105290D" w:rsidR="00F41D24" w:rsidRPr="005F55B7" w:rsidRDefault="00F41D24" w:rsidP="00B72685">
            <w:r>
              <w:t xml:space="preserve">Тема 9. </w:t>
            </w:r>
            <w:r w:rsidRPr="00351860">
              <w:rPr>
                <w:rFonts w:eastAsia="Calibri"/>
                <w:lang w:eastAsia="en-US"/>
              </w:rPr>
              <w:t>Антимонопольный контроль экономической концентрации.</w:t>
            </w:r>
          </w:p>
        </w:tc>
        <w:tc>
          <w:tcPr>
            <w:tcW w:w="6095" w:type="dxa"/>
            <w:shd w:val="clear" w:color="auto" w:fill="auto"/>
          </w:tcPr>
          <w:p w14:paraId="390DCA76"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Понятие экономической концентрации. Сфера применения антимонопольного законодательства в отношении сделок (действий) экономической концентрации.</w:t>
            </w:r>
          </w:p>
          <w:p w14:paraId="611CF5CB"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Создание и реорганизация коммерческих организаций с предварительного согласия антимонопольного органа.</w:t>
            </w:r>
          </w:p>
          <w:p w14:paraId="2F0E6049"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14:paraId="5590ADCE"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lastRenderedPageBreak/>
              <w:t>4. Особенности контроля экономической концентрации сделок с акциями финансовых организаций.</w:t>
            </w:r>
          </w:p>
          <w:p w14:paraId="2A68972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Особенности контроля за сделками и инвестициями субъекта естественной монополии.</w:t>
            </w:r>
          </w:p>
          <w:p w14:paraId="097B421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Уведомительный контроль сделок (действий) экономической концентрации.</w:t>
            </w:r>
          </w:p>
          <w:p w14:paraId="58A2D8B9"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7. Порядок подачи ходатайств и уведомлений о совершении сделок (иных действий), подлежащих государственному контролю.</w:t>
            </w:r>
          </w:p>
          <w:p w14:paraId="7A611AC7"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8. Правовые последствия нарушения порядка получения предварительного согласия антимонопольного органа на осуществление сделок (действий) экономической концентрации или его уведомления.</w:t>
            </w:r>
          </w:p>
          <w:p w14:paraId="7A4D41DF"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9. Особенности осуществления иностранных инвестиций в стратегические хозяйственные общества.</w:t>
            </w:r>
          </w:p>
          <w:p w14:paraId="0692593D" w14:textId="77777777" w:rsidR="00B72685" w:rsidRPr="008E40D9" w:rsidRDefault="00B72685" w:rsidP="00B72685">
            <w:pPr>
              <w:rPr>
                <w:b/>
              </w:rPr>
            </w:pPr>
            <w:r w:rsidRPr="008E40D9">
              <w:rPr>
                <w:b/>
              </w:rPr>
              <w:t xml:space="preserve">Рекомендуемые источники </w:t>
            </w:r>
          </w:p>
          <w:p w14:paraId="37761B07" w14:textId="77777777" w:rsidR="00B72685" w:rsidRPr="00F24D34" w:rsidRDefault="00B72685" w:rsidP="00B72685">
            <w:pPr>
              <w:tabs>
                <w:tab w:val="center" w:pos="2514"/>
              </w:tabs>
              <w:rPr>
                <w:b/>
                <w:rPrChange w:id="285" w:author="Косинская Галина Владимировна" w:date="2023-03-17T11:35:00Z">
                  <w:rPr>
                    <w:b/>
                    <w:highlight w:val="yellow"/>
                  </w:rPr>
                </w:rPrChange>
              </w:rPr>
            </w:pPr>
            <w:r w:rsidRPr="00F24D34">
              <w:rPr>
                <w:b/>
                <w:rPrChange w:id="286" w:author="Косинская Галина Владимировна" w:date="2023-03-17T11:35:00Z">
                  <w:rPr>
                    <w:b/>
                    <w:highlight w:val="yellow"/>
                  </w:rPr>
                </w:rPrChange>
              </w:rPr>
              <w:t>из раздела 8: 1, 5, 11, 12, 15, 16</w:t>
            </w:r>
          </w:p>
          <w:p w14:paraId="48F7B947" w14:textId="77777777" w:rsidR="00B72685" w:rsidRDefault="00B72685" w:rsidP="00B72685">
            <w:pPr>
              <w:rPr>
                <w:b/>
              </w:rPr>
            </w:pPr>
            <w:r w:rsidRPr="00F24D34">
              <w:rPr>
                <w:b/>
                <w:rPrChange w:id="287" w:author="Косинская Галина Владимировна" w:date="2023-03-17T11:35:00Z">
                  <w:rPr>
                    <w:b/>
                    <w:highlight w:val="yellow"/>
                  </w:rPr>
                </w:rPrChange>
              </w:rPr>
              <w:t>из раздела 9: 1, 3, 4, 8, 9</w:t>
            </w:r>
          </w:p>
          <w:p w14:paraId="69542D7F" w14:textId="0DDD870B" w:rsidR="00F41D24" w:rsidRPr="00696430" w:rsidRDefault="00F41D24" w:rsidP="004E3A3F">
            <w:pPr>
              <w:rPr>
                <w:color w:val="0D0D0D" w:themeColor="text1" w:themeTint="F2"/>
              </w:rPr>
            </w:pPr>
          </w:p>
        </w:tc>
        <w:tc>
          <w:tcPr>
            <w:tcW w:w="2977" w:type="dxa"/>
          </w:tcPr>
          <w:p w14:paraId="6C2B43AA" w14:textId="77777777" w:rsidR="00696430" w:rsidRPr="00696430" w:rsidRDefault="00696430" w:rsidP="00696430">
            <w:pPr>
              <w:jc w:val="both"/>
              <w:rPr>
                <w:color w:val="0D0D0D" w:themeColor="text1" w:themeTint="F2"/>
              </w:rPr>
            </w:pPr>
            <w:r w:rsidRPr="00696430">
              <w:rPr>
                <w:color w:val="0D0D0D" w:themeColor="text1" w:themeTint="F2"/>
              </w:rPr>
              <w:lastRenderedPageBreak/>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5D625247" w14:textId="52CFB982" w:rsidR="00F41D24" w:rsidRPr="00696430" w:rsidRDefault="00696430" w:rsidP="00696430">
            <w:pPr>
              <w:jc w:val="both"/>
              <w:rPr>
                <w:color w:val="0D0D0D" w:themeColor="text1" w:themeTint="F2"/>
              </w:rPr>
            </w:pPr>
            <w:r w:rsidRPr="00696430">
              <w:rPr>
                <w:color w:val="0D0D0D" w:themeColor="text1" w:themeTint="F2"/>
              </w:rPr>
              <w:lastRenderedPageBreak/>
              <w:t>Подготовка к выступлению с докладом.</w:t>
            </w:r>
          </w:p>
        </w:tc>
      </w:tr>
      <w:tr w:rsidR="00F41D24" w:rsidRPr="005F55B7" w14:paraId="6A59F6D9" w14:textId="77777777" w:rsidTr="00B72685">
        <w:tc>
          <w:tcPr>
            <w:tcW w:w="2014" w:type="dxa"/>
            <w:shd w:val="clear" w:color="auto" w:fill="auto"/>
          </w:tcPr>
          <w:p w14:paraId="78C36E5A" w14:textId="2E04A340" w:rsidR="00F41D24" w:rsidRPr="005F55B7" w:rsidRDefault="00F41D24" w:rsidP="00B72685">
            <w:pPr>
              <w:ind w:right="-106"/>
            </w:pPr>
            <w:r>
              <w:lastRenderedPageBreak/>
              <w:t xml:space="preserve">Тема 10. </w:t>
            </w:r>
            <w:r w:rsidRPr="00351860">
              <w:rPr>
                <w:rFonts w:eastAsia="Calibri"/>
                <w:lang w:eastAsia="en-US"/>
              </w:rPr>
              <w:t xml:space="preserve"> Государственный контроль за соблюдением антимонопольного законодательства.</w:t>
            </w:r>
          </w:p>
        </w:tc>
        <w:tc>
          <w:tcPr>
            <w:tcW w:w="6095" w:type="dxa"/>
            <w:shd w:val="clear" w:color="auto" w:fill="auto"/>
          </w:tcPr>
          <w:p w14:paraId="4DA156D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Полномочия антимонопольного органа в сфере контроля соблюдения антимонопольного законодательства.</w:t>
            </w:r>
          </w:p>
          <w:p w14:paraId="418C994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Проведение антимонопольными органами проверок соблюдения антимонопольного законодательства.</w:t>
            </w:r>
          </w:p>
          <w:p w14:paraId="49E0C3E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Правовые институты предупреждения и предостережения и их роль в антимонопольном регулировании.</w:t>
            </w:r>
          </w:p>
          <w:p w14:paraId="4EC78A7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4. Порядок рассмотрения антимонопольным органом дел о нарушении антимонопольного законодательства.</w:t>
            </w:r>
          </w:p>
          <w:p w14:paraId="58170CFB"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Предписания о прекращении нарушения антимонопольного законодательства и контроль их исполнения.</w:t>
            </w:r>
          </w:p>
          <w:p w14:paraId="0759E3A9"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Предписания о перечислении в государственный бюджет дохода, полученного вследствие нарушения антимонопольного законодательства.</w:t>
            </w:r>
          </w:p>
          <w:p w14:paraId="1E7F8225"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7. Порядок обжалования решений и предписаний антимонопольных органов.</w:t>
            </w:r>
          </w:p>
          <w:p w14:paraId="696A6C72" w14:textId="77777777" w:rsidR="00B72685" w:rsidRPr="008E40D9" w:rsidRDefault="00B72685" w:rsidP="00B72685">
            <w:pPr>
              <w:rPr>
                <w:b/>
              </w:rPr>
            </w:pPr>
            <w:r w:rsidRPr="008E40D9">
              <w:rPr>
                <w:b/>
              </w:rPr>
              <w:t xml:space="preserve">Рекомендуемые источники </w:t>
            </w:r>
          </w:p>
          <w:p w14:paraId="32CF348C" w14:textId="77777777" w:rsidR="00B72685" w:rsidRPr="00F24D34" w:rsidRDefault="00B72685" w:rsidP="00B72685">
            <w:pPr>
              <w:rPr>
                <w:b/>
                <w:rPrChange w:id="288" w:author="Косинская Галина Владимировна" w:date="2023-03-17T11:35:00Z">
                  <w:rPr>
                    <w:b/>
                    <w:highlight w:val="yellow"/>
                  </w:rPr>
                </w:rPrChange>
              </w:rPr>
            </w:pPr>
            <w:r w:rsidRPr="00F24D34">
              <w:rPr>
                <w:b/>
                <w:rPrChange w:id="289" w:author="Косинская Галина Владимировна" w:date="2023-03-17T11:35:00Z">
                  <w:rPr>
                    <w:b/>
                    <w:highlight w:val="yellow"/>
                  </w:rPr>
                </w:rPrChange>
              </w:rPr>
              <w:t>из раздела 8: 1, 5, 11, 12, 14-16</w:t>
            </w:r>
          </w:p>
          <w:p w14:paraId="2206CA5A" w14:textId="77777777" w:rsidR="00F41D24" w:rsidRDefault="00B72685" w:rsidP="00B72685">
            <w:pPr>
              <w:rPr>
                <w:b/>
              </w:rPr>
            </w:pPr>
            <w:r w:rsidRPr="00F24D34">
              <w:rPr>
                <w:b/>
                <w:rPrChange w:id="290" w:author="Косинская Галина Владимировна" w:date="2023-03-17T11:35:00Z">
                  <w:rPr>
                    <w:b/>
                    <w:highlight w:val="yellow"/>
                  </w:rPr>
                </w:rPrChange>
              </w:rPr>
              <w:t>из раздела 9: 1, 7-9</w:t>
            </w:r>
          </w:p>
          <w:p w14:paraId="7C6D5AB1" w14:textId="521F9E3F" w:rsidR="00B72685" w:rsidRPr="00696430" w:rsidRDefault="00B72685" w:rsidP="00B72685">
            <w:pPr>
              <w:rPr>
                <w:color w:val="0D0D0D" w:themeColor="text1" w:themeTint="F2"/>
              </w:rPr>
            </w:pPr>
          </w:p>
        </w:tc>
        <w:tc>
          <w:tcPr>
            <w:tcW w:w="2977" w:type="dxa"/>
          </w:tcPr>
          <w:p w14:paraId="63DA1F21"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0A3D3D01" w14:textId="41E93185"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4AEC6E16" w14:textId="77777777" w:rsidTr="00B72685">
        <w:tc>
          <w:tcPr>
            <w:tcW w:w="2014" w:type="dxa"/>
            <w:shd w:val="clear" w:color="auto" w:fill="auto"/>
          </w:tcPr>
          <w:p w14:paraId="74CE862F" w14:textId="02F7ABB1" w:rsidR="00F41D24" w:rsidRPr="005F55B7" w:rsidRDefault="00F41D24" w:rsidP="00B72685">
            <w:pPr>
              <w:ind w:left="-109" w:right="-106" w:firstLine="109"/>
            </w:pPr>
            <w:r>
              <w:t>Тема 11.</w:t>
            </w:r>
            <w:r w:rsidRPr="00351860">
              <w:rPr>
                <w:rFonts w:eastAsia="Calibri"/>
                <w:lang w:eastAsia="en-US"/>
              </w:rPr>
              <w:t xml:space="preserve"> Ответственность за нарушение антимонопольного законодательства.</w:t>
            </w:r>
          </w:p>
        </w:tc>
        <w:tc>
          <w:tcPr>
            <w:tcW w:w="6095" w:type="dxa"/>
            <w:shd w:val="clear" w:color="auto" w:fill="auto"/>
          </w:tcPr>
          <w:p w14:paraId="5F3EBEC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1. Понятие ответственности за нарушение антимонопольного законодательства.</w:t>
            </w:r>
          </w:p>
          <w:p w14:paraId="052A2620"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2. Гражданско-правовая ответственность за нарушение антимонопольного законодательства.</w:t>
            </w:r>
          </w:p>
          <w:p w14:paraId="3D054BD4"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Административная ответственность за нарушение антимонопольного законодательства.</w:t>
            </w:r>
          </w:p>
          <w:p w14:paraId="0F3AD252"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lastRenderedPageBreak/>
              <w:t>4. Уголовная ответственность за нарушение антимонопольного законодательства.</w:t>
            </w:r>
          </w:p>
          <w:p w14:paraId="67B86F6F" w14:textId="77777777" w:rsidR="00B72685" w:rsidRPr="008E40D9" w:rsidRDefault="00B72685" w:rsidP="00B72685">
            <w:pPr>
              <w:rPr>
                <w:b/>
              </w:rPr>
            </w:pPr>
            <w:r w:rsidRPr="008E40D9">
              <w:rPr>
                <w:b/>
              </w:rPr>
              <w:t xml:space="preserve">Рекомендуемые источники </w:t>
            </w:r>
          </w:p>
          <w:p w14:paraId="2997EDBC" w14:textId="77777777" w:rsidR="00B72685" w:rsidRPr="00F24D34" w:rsidRDefault="00B72685" w:rsidP="00B72685">
            <w:pPr>
              <w:rPr>
                <w:b/>
                <w:rPrChange w:id="291" w:author="Косинская Галина Владимировна" w:date="2023-03-17T11:35:00Z">
                  <w:rPr>
                    <w:b/>
                    <w:highlight w:val="yellow"/>
                  </w:rPr>
                </w:rPrChange>
              </w:rPr>
            </w:pPr>
            <w:r w:rsidRPr="00F24D34">
              <w:rPr>
                <w:b/>
                <w:rPrChange w:id="292" w:author="Косинская Галина Владимировна" w:date="2023-03-17T11:35:00Z">
                  <w:rPr>
                    <w:b/>
                    <w:highlight w:val="yellow"/>
                  </w:rPr>
                </w:rPrChange>
              </w:rPr>
              <w:t>из раздела 8: 1, 4, 5, 7-9, 11, 12, 14-16</w:t>
            </w:r>
          </w:p>
          <w:p w14:paraId="44881B2A" w14:textId="77777777" w:rsidR="00B72685" w:rsidRDefault="00B72685" w:rsidP="00B72685">
            <w:pPr>
              <w:rPr>
                <w:b/>
              </w:rPr>
            </w:pPr>
            <w:r w:rsidRPr="00F24D34">
              <w:rPr>
                <w:b/>
                <w:rPrChange w:id="293" w:author="Косинская Галина Владимировна" w:date="2023-03-17T11:35:00Z">
                  <w:rPr>
                    <w:b/>
                    <w:highlight w:val="yellow"/>
                  </w:rPr>
                </w:rPrChange>
              </w:rPr>
              <w:t>из раздела 9: 1, 2, 8, 9</w:t>
            </w:r>
          </w:p>
          <w:p w14:paraId="31FEA905" w14:textId="46A5F518" w:rsidR="00F41D24" w:rsidRPr="00696430" w:rsidRDefault="00F41D24" w:rsidP="0009752D">
            <w:pPr>
              <w:jc w:val="both"/>
              <w:rPr>
                <w:color w:val="0D0D0D" w:themeColor="text1" w:themeTint="F2"/>
              </w:rPr>
            </w:pPr>
          </w:p>
        </w:tc>
        <w:tc>
          <w:tcPr>
            <w:tcW w:w="2977" w:type="dxa"/>
          </w:tcPr>
          <w:p w14:paraId="4561633F" w14:textId="77777777" w:rsidR="00696430" w:rsidRPr="00696430" w:rsidRDefault="00696430" w:rsidP="00696430">
            <w:pPr>
              <w:jc w:val="both"/>
              <w:rPr>
                <w:color w:val="0D0D0D" w:themeColor="text1" w:themeTint="F2"/>
              </w:rPr>
            </w:pPr>
            <w:r w:rsidRPr="00696430">
              <w:rPr>
                <w:color w:val="0D0D0D" w:themeColor="text1" w:themeTint="F2"/>
              </w:rPr>
              <w:lastRenderedPageBreak/>
              <w:t xml:space="preserve">Проработка и анализ лекционного материала. Работа с рекомендованной научной и учебной литературой. Анализ нормативно-правовых документов и судебной </w:t>
            </w:r>
            <w:r w:rsidRPr="00696430">
              <w:rPr>
                <w:color w:val="0D0D0D" w:themeColor="text1" w:themeTint="F2"/>
              </w:rPr>
              <w:lastRenderedPageBreak/>
              <w:t>практики. Выявление дискуссионных вопросов.</w:t>
            </w:r>
          </w:p>
          <w:p w14:paraId="11A6E6AE" w14:textId="4429318B"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r w:rsidR="00F41D24" w:rsidRPr="005F55B7" w14:paraId="5B376CC6" w14:textId="77777777" w:rsidTr="00B72685">
        <w:tc>
          <w:tcPr>
            <w:tcW w:w="2014" w:type="dxa"/>
            <w:shd w:val="clear" w:color="auto" w:fill="auto"/>
          </w:tcPr>
          <w:p w14:paraId="728245D1" w14:textId="77777777" w:rsidR="00F41D24" w:rsidRDefault="00F41D24" w:rsidP="00B72685">
            <w:r>
              <w:lastRenderedPageBreak/>
              <w:t>Тема 12.</w:t>
            </w:r>
          </w:p>
          <w:p w14:paraId="1655747A" w14:textId="0ABD5CB1" w:rsidR="00F41D24" w:rsidRPr="005F55B7" w:rsidRDefault="00F41D24" w:rsidP="00B72685">
            <w:pPr>
              <w:ind w:left="-109" w:right="-106"/>
            </w:pPr>
            <w:r w:rsidRPr="00144D41">
              <w:rPr>
                <w:rFonts w:eastAsia="Calibri"/>
                <w:lang w:eastAsia="en-US"/>
              </w:rPr>
              <w:t>Антимонопольное регулирование в рамках Е</w:t>
            </w:r>
            <w:r>
              <w:rPr>
                <w:rFonts w:eastAsia="Calibri"/>
                <w:lang w:eastAsia="en-US"/>
              </w:rPr>
              <w:t>вразийского экономического союза.</w:t>
            </w:r>
          </w:p>
        </w:tc>
        <w:tc>
          <w:tcPr>
            <w:tcW w:w="6095" w:type="dxa"/>
            <w:shd w:val="clear" w:color="auto" w:fill="auto"/>
          </w:tcPr>
          <w:p w14:paraId="72C4FCA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 xml:space="preserve">1. Международные договоры в рамках Евразийского экономического союза в сфере защиты конкуренции. </w:t>
            </w:r>
          </w:p>
          <w:p w14:paraId="0A1DED2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 xml:space="preserve">2. Законодательство о конкуренции стран Евразийского экономического союза: основные сходства и различия. </w:t>
            </w:r>
          </w:p>
          <w:p w14:paraId="39200AD9"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3. Общие принципы и правила конкуренции, контролируемые Евразийской экономической комиссией. Критерии отнесения рынка к трансграничному.</w:t>
            </w:r>
          </w:p>
          <w:p w14:paraId="1D4CEF37"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 xml:space="preserve">4. Правовой статус Евразийской экономической комиссии и ее полномочия в сфере контроля за соблюдением общих правил конкуренции. </w:t>
            </w:r>
          </w:p>
          <w:p w14:paraId="2B81D64A"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5. Порядок проведения Евразийской экономической комиссией расследований и рассмотрения дел о нарушении общих правил конкуренции.</w:t>
            </w:r>
          </w:p>
          <w:p w14:paraId="2F06AF66" w14:textId="77777777" w:rsidR="00F41D24" w:rsidRPr="00696430" w:rsidRDefault="00F41D24" w:rsidP="00F41D24">
            <w:pPr>
              <w:rPr>
                <w:rFonts w:eastAsia="Calibri"/>
                <w:color w:val="0D0D0D" w:themeColor="text1" w:themeTint="F2"/>
                <w:lang w:eastAsia="en-US"/>
              </w:rPr>
            </w:pPr>
            <w:r w:rsidRPr="00696430">
              <w:rPr>
                <w:rFonts w:eastAsia="Calibri"/>
                <w:color w:val="0D0D0D" w:themeColor="text1" w:themeTint="F2"/>
                <w:lang w:eastAsia="en-US"/>
              </w:rPr>
              <w:t>6. Ответственность за нарушение общих правил конкуренции.</w:t>
            </w:r>
          </w:p>
          <w:p w14:paraId="55DCA25D" w14:textId="77777777" w:rsidR="00B72685" w:rsidRPr="008E40D9" w:rsidRDefault="00B72685" w:rsidP="00B72685">
            <w:pPr>
              <w:rPr>
                <w:b/>
              </w:rPr>
            </w:pPr>
            <w:r w:rsidRPr="008E40D9">
              <w:rPr>
                <w:b/>
              </w:rPr>
              <w:t xml:space="preserve">Рекомендуемые источники </w:t>
            </w:r>
          </w:p>
          <w:p w14:paraId="0C4DBA7B" w14:textId="77777777" w:rsidR="00B72685" w:rsidRPr="00F24D34" w:rsidRDefault="00B72685" w:rsidP="00B72685">
            <w:pPr>
              <w:rPr>
                <w:b/>
                <w:rPrChange w:id="294" w:author="Косинская Галина Владимировна" w:date="2023-03-17T11:35:00Z">
                  <w:rPr>
                    <w:b/>
                    <w:highlight w:val="yellow"/>
                  </w:rPr>
                </w:rPrChange>
              </w:rPr>
            </w:pPr>
            <w:r w:rsidRPr="00F24D34">
              <w:rPr>
                <w:b/>
                <w:rPrChange w:id="295" w:author="Косинская Галина Владимировна" w:date="2023-03-17T11:35:00Z">
                  <w:rPr>
                    <w:b/>
                    <w:highlight w:val="yellow"/>
                  </w:rPr>
                </w:rPrChange>
              </w:rPr>
              <w:t>из раздела 8: 1-3, 5, 11, 12, 15, 16</w:t>
            </w:r>
          </w:p>
          <w:p w14:paraId="67623539" w14:textId="1CF7BB5B" w:rsidR="00F41D24" w:rsidRPr="00696430" w:rsidRDefault="00B72685" w:rsidP="00B72685">
            <w:pPr>
              <w:rPr>
                <w:color w:val="0D0D0D" w:themeColor="text1" w:themeTint="F2"/>
              </w:rPr>
            </w:pPr>
            <w:r w:rsidRPr="00F24D34">
              <w:rPr>
                <w:b/>
                <w:rPrChange w:id="296" w:author="Косинская Галина Владимировна" w:date="2023-03-17T11:35:00Z">
                  <w:rPr>
                    <w:b/>
                    <w:highlight w:val="yellow"/>
                  </w:rPr>
                </w:rPrChange>
              </w:rPr>
              <w:t>из раздела 9: 1, 3, 8, 9</w:t>
            </w:r>
          </w:p>
        </w:tc>
        <w:tc>
          <w:tcPr>
            <w:tcW w:w="2977" w:type="dxa"/>
          </w:tcPr>
          <w:p w14:paraId="5E0B95A2" w14:textId="77777777" w:rsidR="00696430" w:rsidRPr="00696430" w:rsidRDefault="00696430" w:rsidP="00696430">
            <w:pPr>
              <w:jc w:val="both"/>
              <w:rPr>
                <w:color w:val="0D0D0D" w:themeColor="text1" w:themeTint="F2"/>
              </w:rPr>
            </w:pPr>
            <w:r w:rsidRPr="00696430">
              <w:rPr>
                <w:color w:val="0D0D0D" w:themeColor="text1" w:themeTint="F2"/>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3DA0C1CB" w14:textId="7D7845E2" w:rsidR="00F41D24" w:rsidRPr="00696430" w:rsidRDefault="00696430" w:rsidP="00696430">
            <w:pPr>
              <w:jc w:val="both"/>
              <w:rPr>
                <w:color w:val="0D0D0D" w:themeColor="text1" w:themeTint="F2"/>
              </w:rPr>
            </w:pPr>
            <w:r w:rsidRPr="00696430">
              <w:rPr>
                <w:color w:val="0D0D0D" w:themeColor="text1" w:themeTint="F2"/>
              </w:rPr>
              <w:t>Подготовка к выступлению с докладом.</w:t>
            </w:r>
          </w:p>
        </w:tc>
      </w:tr>
    </w:tbl>
    <w:p w14:paraId="5A707086" w14:textId="296A8415" w:rsidR="00367F83" w:rsidRDefault="00367F83" w:rsidP="00DF5E79">
      <w:pPr>
        <w:pStyle w:val="10"/>
        <w:spacing w:before="0" w:line="276" w:lineRule="auto"/>
        <w:ind w:firstLine="709"/>
        <w:jc w:val="both"/>
        <w:rPr>
          <w:rFonts w:ascii="Times New Roman" w:hAnsi="Times New Roman"/>
          <w:color w:val="auto"/>
        </w:rPr>
      </w:pPr>
    </w:p>
    <w:p w14:paraId="7659DC76" w14:textId="77777777" w:rsidR="005745BE" w:rsidRPr="005745BE" w:rsidRDefault="005745BE" w:rsidP="005745BE"/>
    <w:p w14:paraId="2699B320" w14:textId="7C5CF50D" w:rsidR="00B533E3" w:rsidRDefault="005748EB" w:rsidP="00DF5E79">
      <w:pPr>
        <w:pStyle w:val="10"/>
        <w:spacing w:before="0" w:line="276" w:lineRule="auto"/>
        <w:ind w:firstLine="709"/>
        <w:jc w:val="both"/>
        <w:rPr>
          <w:rFonts w:ascii="Times New Roman" w:hAnsi="Times New Roman"/>
          <w:color w:val="auto"/>
        </w:rPr>
      </w:pPr>
      <w:bookmarkStart w:id="297" w:name="_Toc116291475"/>
      <w:r w:rsidRPr="005748EB">
        <w:rPr>
          <w:rFonts w:ascii="Times New Roman" w:hAnsi="Times New Roman"/>
          <w:color w:val="auto"/>
        </w:rPr>
        <w:t>6.2. Перечень вопросов, заданий, тем для подготовки к текущему контролю</w:t>
      </w:r>
      <w:bookmarkEnd w:id="297"/>
    </w:p>
    <w:p w14:paraId="7179A26C" w14:textId="77777777" w:rsidR="00970751" w:rsidRPr="00970751" w:rsidRDefault="00970751" w:rsidP="00C0131C">
      <w:pPr>
        <w:spacing w:line="276" w:lineRule="auto"/>
      </w:pPr>
    </w:p>
    <w:p w14:paraId="637032D3" w14:textId="77777777" w:rsidR="005F55B7" w:rsidRPr="00D937B3" w:rsidRDefault="005F55B7" w:rsidP="005745BE">
      <w:pPr>
        <w:pStyle w:val="12"/>
        <w:spacing w:before="0" w:after="0" w:line="276" w:lineRule="auto"/>
        <w:ind w:firstLine="709"/>
        <w:jc w:val="center"/>
        <w:rPr>
          <w:b/>
          <w:color w:val="auto"/>
          <w:sz w:val="28"/>
        </w:rPr>
      </w:pPr>
      <w:r w:rsidRPr="00D937B3">
        <w:rPr>
          <w:b/>
          <w:color w:val="auto"/>
          <w:sz w:val="28"/>
        </w:rPr>
        <w:t>Примерный перечень вопросов для контрольной работы:</w:t>
      </w:r>
    </w:p>
    <w:p w14:paraId="5ACBE9F8" w14:textId="1235D7D0"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Понятие товарного рынка и конкуренции. Роль конкуренции в развитии экономики государства.</w:t>
      </w:r>
    </w:p>
    <w:p w14:paraId="5BDBBEBC" w14:textId="5636817F"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Предмет регулирования конкурентного права. Общая характеристика общественных отношений, регулируемых конкурентным правом.</w:t>
      </w:r>
    </w:p>
    <w:p w14:paraId="183124DD" w14:textId="4DA7401E"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Метод правового регулирования отношений, входящих в предмет конкурентного права.</w:t>
      </w:r>
    </w:p>
    <w:p w14:paraId="306001B6" w14:textId="6196B691"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Понятие и классификация принципов конкурентного права.</w:t>
      </w:r>
    </w:p>
    <w:p w14:paraId="05D63333" w14:textId="1459C77B"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Понятие источников конкурентного права. Особенности классификации источников конкурентного права (антимонопольного законодательства).</w:t>
      </w:r>
    </w:p>
    <w:p w14:paraId="714DD674" w14:textId="1EEFB59F"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Сфера действия конкурентного (антимонопольного) законодательства Российской Федерации.</w:t>
      </w:r>
    </w:p>
    <w:p w14:paraId="2E11F3B8" w14:textId="0DEDBFB2" w:rsidR="00796C61" w:rsidRPr="00600903" w:rsidRDefault="00796C61" w:rsidP="005745BE">
      <w:pPr>
        <w:pStyle w:val="a4"/>
        <w:numPr>
          <w:ilvl w:val="0"/>
          <w:numId w:val="10"/>
        </w:numPr>
        <w:tabs>
          <w:tab w:val="left" w:pos="426"/>
        </w:tabs>
        <w:spacing w:line="276" w:lineRule="auto"/>
        <w:ind w:left="-284" w:firstLine="568"/>
        <w:jc w:val="both"/>
        <w:rPr>
          <w:rFonts w:eastAsia="Calibri"/>
          <w:sz w:val="28"/>
          <w:szCs w:val="28"/>
          <w:lang w:eastAsia="en-US"/>
        </w:rPr>
      </w:pPr>
      <w:r w:rsidRPr="00600903">
        <w:rPr>
          <w:rFonts w:eastAsia="Calibri"/>
          <w:sz w:val="28"/>
          <w:szCs w:val="28"/>
          <w:lang w:eastAsia="en-US"/>
        </w:rPr>
        <w:lastRenderedPageBreak/>
        <w:t> Понятие и общая характеристика субъектов конкурентного права. Виды субъектов конкурентного права.</w:t>
      </w:r>
    </w:p>
    <w:p w14:paraId="01BF9292" w14:textId="126054B5" w:rsidR="00796C61" w:rsidRPr="00600903" w:rsidRDefault="00796C61" w:rsidP="005745BE">
      <w:pPr>
        <w:pStyle w:val="a4"/>
        <w:numPr>
          <w:ilvl w:val="0"/>
          <w:numId w:val="10"/>
        </w:numPr>
        <w:tabs>
          <w:tab w:val="left" w:pos="426"/>
        </w:tabs>
        <w:spacing w:line="276" w:lineRule="auto"/>
        <w:ind w:left="-284" w:firstLine="568"/>
        <w:jc w:val="both"/>
        <w:rPr>
          <w:rFonts w:eastAsia="Calibri"/>
          <w:sz w:val="28"/>
          <w:szCs w:val="28"/>
          <w:lang w:eastAsia="en-US"/>
        </w:rPr>
      </w:pPr>
      <w:r w:rsidRPr="00600903">
        <w:rPr>
          <w:rFonts w:eastAsia="Calibri"/>
          <w:sz w:val="28"/>
          <w:szCs w:val="28"/>
          <w:lang w:eastAsia="en-US"/>
        </w:rPr>
        <w:t> Хозяйствующий субъект и его правовой статус. Общая характеристика хозяйствующих субъектов.</w:t>
      </w:r>
    </w:p>
    <w:p w14:paraId="2D668B69" w14:textId="48571A65" w:rsidR="00796C61" w:rsidRPr="00600903" w:rsidRDefault="00796C61" w:rsidP="005745BE">
      <w:pPr>
        <w:pStyle w:val="a4"/>
        <w:numPr>
          <w:ilvl w:val="0"/>
          <w:numId w:val="10"/>
        </w:numPr>
        <w:tabs>
          <w:tab w:val="left" w:pos="426"/>
        </w:tabs>
        <w:spacing w:line="276" w:lineRule="auto"/>
        <w:ind w:left="-284" w:firstLine="568"/>
        <w:jc w:val="both"/>
        <w:rPr>
          <w:rFonts w:eastAsia="Calibri"/>
          <w:sz w:val="28"/>
          <w:szCs w:val="28"/>
          <w:lang w:eastAsia="en-US"/>
        </w:rPr>
      </w:pPr>
      <w:r w:rsidRPr="00600903">
        <w:rPr>
          <w:rFonts w:eastAsia="Calibri"/>
          <w:sz w:val="28"/>
          <w:szCs w:val="28"/>
          <w:lang w:eastAsia="en-US"/>
        </w:rPr>
        <w:t> Группа лиц. Основания и порядок образования группы лиц в конкурентном праве.</w:t>
      </w:r>
    </w:p>
    <w:p w14:paraId="3EC71366" w14:textId="3195B6A2" w:rsidR="00796C61" w:rsidRPr="00600903" w:rsidRDefault="00796C61" w:rsidP="005745BE">
      <w:pPr>
        <w:pStyle w:val="a4"/>
        <w:numPr>
          <w:ilvl w:val="0"/>
          <w:numId w:val="10"/>
        </w:numPr>
        <w:tabs>
          <w:tab w:val="left" w:pos="426"/>
        </w:tabs>
        <w:spacing w:line="276" w:lineRule="auto"/>
        <w:ind w:left="-284" w:firstLine="568"/>
        <w:jc w:val="both"/>
        <w:rPr>
          <w:rFonts w:eastAsia="Calibri"/>
          <w:sz w:val="28"/>
          <w:szCs w:val="28"/>
          <w:lang w:eastAsia="en-US"/>
        </w:rPr>
      </w:pPr>
      <w:r w:rsidRPr="00600903">
        <w:rPr>
          <w:rFonts w:eastAsia="Calibri"/>
          <w:sz w:val="28"/>
          <w:szCs w:val="28"/>
          <w:lang w:eastAsia="en-US"/>
        </w:rPr>
        <w:t> Антимонопольный орган как субъект конкурентного права.</w:t>
      </w:r>
    </w:p>
    <w:p w14:paraId="764008C4" w14:textId="3D4BA2A2" w:rsidR="00796C61" w:rsidRPr="00600903" w:rsidRDefault="00796C61" w:rsidP="005745BE">
      <w:pPr>
        <w:pStyle w:val="a4"/>
        <w:widowControl w:val="0"/>
        <w:numPr>
          <w:ilvl w:val="0"/>
          <w:numId w:val="10"/>
        </w:numPr>
        <w:tabs>
          <w:tab w:val="left" w:pos="426"/>
        </w:tabs>
        <w:spacing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 Понятие доминирующего положения хозяйствующего субъекта на товарном рынке.</w:t>
      </w:r>
    </w:p>
    <w:p w14:paraId="119D49CE" w14:textId="121B38C8"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 Критерии установления доминирующего положения хозяйствующего субъекта на товарном рынке.</w:t>
      </w:r>
    </w:p>
    <w:p w14:paraId="20915103" w14:textId="09DF3A34"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Особенности установления доминирующего положения на товарном рынке финансовой организации.</w:t>
      </w:r>
    </w:p>
    <w:p w14:paraId="01DDAE9E" w14:textId="75FFD722"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 Коллективное доминирование хозяйствующих субъектов на товарном рынке.</w:t>
      </w:r>
    </w:p>
    <w:p w14:paraId="5239C941" w14:textId="4F2C55CA"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Общая характеристика запрета злоупотребления хозяйствующим субъектом доминирующим положением.</w:t>
      </w:r>
    </w:p>
    <w:p w14:paraId="0DEA95A3" w14:textId="6C2B430B"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Монопольно высокая и монопольно низкая цена как форма злоупотребления хозяйствующим субъектом доминирующим положением.</w:t>
      </w:r>
    </w:p>
    <w:p w14:paraId="7B7B4B94" w14:textId="2E268119"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Отказ (уклонение) от заключения договора и навязывание невыгодных условий хозяйствующим субъектом, занимающим доминирующее положение.</w:t>
      </w:r>
    </w:p>
    <w:p w14:paraId="440F63E7" w14:textId="5E0221F5"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Создание дискриминационных условий, как форма злоупотребления хозяйствующим субъектом доминирующим положением.</w:t>
      </w:r>
    </w:p>
    <w:p w14:paraId="1D786791" w14:textId="0510CBE1"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Характеристика иных форм злоупотребления доминирующим положением.</w:t>
      </w:r>
    </w:p>
    <w:p w14:paraId="2F29E691" w14:textId="46D192F0"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Критерии допустимости действий хозяйствующих субъектов, доминирующих на товарном рынке.</w:t>
      </w:r>
    </w:p>
    <w:p w14:paraId="757F07B0" w14:textId="056FB9FF"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2556E1ED" w14:textId="0548573A"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 xml:space="preserve">Общая характеристика </w:t>
      </w:r>
      <w:proofErr w:type="spellStart"/>
      <w:r w:rsidRPr="00600903">
        <w:rPr>
          <w:rFonts w:eastAsia="Calibri"/>
          <w:snapToGrid w:val="0"/>
          <w:sz w:val="28"/>
          <w:szCs w:val="28"/>
          <w:lang w:eastAsia="en-US"/>
        </w:rPr>
        <w:t>антиконкурентных</w:t>
      </w:r>
      <w:proofErr w:type="spellEnd"/>
      <w:r w:rsidRPr="00600903">
        <w:rPr>
          <w:rFonts w:eastAsia="Calibri"/>
          <w:snapToGrid w:val="0"/>
          <w:sz w:val="28"/>
          <w:szCs w:val="28"/>
          <w:lang w:eastAsia="en-US"/>
        </w:rPr>
        <w:t xml:space="preserve"> соглашений: основания классификации и виды.</w:t>
      </w:r>
    </w:p>
    <w:p w14:paraId="112605A9" w14:textId="00FC2B40"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 xml:space="preserve">Картель как наиболее опасная форма </w:t>
      </w:r>
      <w:proofErr w:type="spellStart"/>
      <w:r w:rsidRPr="00600903">
        <w:rPr>
          <w:rFonts w:eastAsia="Calibri"/>
          <w:snapToGrid w:val="0"/>
          <w:sz w:val="28"/>
          <w:szCs w:val="28"/>
          <w:lang w:eastAsia="en-US"/>
        </w:rPr>
        <w:t>антиконкурентного</w:t>
      </w:r>
      <w:proofErr w:type="spellEnd"/>
      <w:r w:rsidRPr="00600903">
        <w:rPr>
          <w:rFonts w:eastAsia="Calibri"/>
          <w:snapToGrid w:val="0"/>
          <w:sz w:val="28"/>
          <w:szCs w:val="28"/>
          <w:lang w:eastAsia="en-US"/>
        </w:rPr>
        <w:t xml:space="preserve"> соглашения.</w:t>
      </w:r>
    </w:p>
    <w:p w14:paraId="7AB3DF96" w14:textId="1137BB0C"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Вертикальные соглашения: особенности квалификации и критерии допустимости. Запреты в отношении вертикальных соглашений.</w:t>
      </w:r>
    </w:p>
    <w:p w14:paraId="61956A5C" w14:textId="0E4F9551"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Иные соглашения, ограничивающие конкуренцию на товарном рынке.</w:t>
      </w:r>
    </w:p>
    <w:p w14:paraId="3C1E48C7" w14:textId="45135A27"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Согласованные действия хозяйствующих субъектов, ограничивающие конкуренцию.</w:t>
      </w:r>
    </w:p>
    <w:p w14:paraId="70DACFB5" w14:textId="3B6AEBEA"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Критерии допустимости соглашений и согласованных действий.</w:t>
      </w:r>
    </w:p>
    <w:p w14:paraId="155F55A8" w14:textId="0E9807A3"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Особенности контроля ограничивающих конкуренцию соглашений.</w:t>
      </w:r>
    </w:p>
    <w:p w14:paraId="0565CE19" w14:textId="068E20E8" w:rsidR="00796C61" w:rsidRPr="00600903"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lastRenderedPageBreak/>
        <w:t>Понятие и признаки недобросовестной конкуренции.</w:t>
      </w:r>
    </w:p>
    <w:p w14:paraId="7021F48D" w14:textId="06A1F72B" w:rsidR="005F55B7" w:rsidRPr="00696430" w:rsidRDefault="00796C61" w:rsidP="005745BE">
      <w:pPr>
        <w:pStyle w:val="a4"/>
        <w:widowControl w:val="0"/>
        <w:numPr>
          <w:ilvl w:val="0"/>
          <w:numId w:val="10"/>
        </w:numPr>
        <w:tabs>
          <w:tab w:val="left" w:pos="426"/>
        </w:tabs>
        <w:spacing w:after="160" w:line="276" w:lineRule="auto"/>
        <w:ind w:left="-284" w:firstLine="568"/>
        <w:jc w:val="both"/>
        <w:rPr>
          <w:rFonts w:eastAsia="Calibri"/>
          <w:snapToGrid w:val="0"/>
          <w:sz w:val="28"/>
          <w:szCs w:val="28"/>
          <w:lang w:eastAsia="en-US"/>
        </w:rPr>
      </w:pPr>
      <w:r w:rsidRPr="00600903">
        <w:rPr>
          <w:rFonts w:eastAsia="Calibri"/>
          <w:snapToGrid w:val="0"/>
          <w:sz w:val="28"/>
          <w:szCs w:val="28"/>
          <w:lang w:eastAsia="en-US"/>
        </w:rPr>
        <w:t>Формы недобросовестной конкуренции.</w:t>
      </w:r>
    </w:p>
    <w:p w14:paraId="36725F5B" w14:textId="77777777" w:rsidR="005F55B7" w:rsidRPr="00B01640" w:rsidRDefault="005F55B7" w:rsidP="005745BE">
      <w:pPr>
        <w:pStyle w:val="12"/>
        <w:tabs>
          <w:tab w:val="left" w:pos="0"/>
          <w:tab w:val="left" w:pos="426"/>
        </w:tabs>
        <w:spacing w:before="0" w:after="0" w:line="276" w:lineRule="auto"/>
        <w:ind w:left="-284" w:firstLine="568"/>
        <w:jc w:val="center"/>
        <w:rPr>
          <w:b/>
          <w:color w:val="auto"/>
          <w:sz w:val="28"/>
        </w:rPr>
      </w:pPr>
      <w:r w:rsidRPr="00B01640">
        <w:rPr>
          <w:b/>
          <w:color w:val="auto"/>
          <w:sz w:val="28"/>
        </w:rPr>
        <w:t>Пример контрольной работы</w:t>
      </w:r>
    </w:p>
    <w:p w14:paraId="2BD75F25" w14:textId="6068ABB5" w:rsidR="005F55B7" w:rsidRPr="00DE43D9" w:rsidRDefault="000E6A51" w:rsidP="005745BE">
      <w:pPr>
        <w:tabs>
          <w:tab w:val="left" w:pos="426"/>
        </w:tabs>
        <w:spacing w:line="276" w:lineRule="auto"/>
        <w:ind w:left="-284" w:firstLine="568"/>
        <w:rPr>
          <w:b/>
          <w:sz w:val="28"/>
          <w:szCs w:val="28"/>
        </w:rPr>
      </w:pPr>
      <w:r w:rsidRPr="00DE43D9">
        <w:rPr>
          <w:b/>
          <w:sz w:val="28"/>
          <w:szCs w:val="28"/>
        </w:rPr>
        <w:t>1 вопрос</w:t>
      </w:r>
    </w:p>
    <w:p w14:paraId="2A901DD7" w14:textId="1A1B79BE" w:rsidR="001678E3" w:rsidRDefault="001678E3" w:rsidP="00E369D4">
      <w:pPr>
        <w:tabs>
          <w:tab w:val="left" w:pos="426"/>
        </w:tabs>
        <w:spacing w:line="276" w:lineRule="auto"/>
        <w:ind w:left="-284" w:firstLine="568"/>
        <w:jc w:val="both"/>
        <w:rPr>
          <w:sz w:val="28"/>
          <w:szCs w:val="28"/>
        </w:rPr>
      </w:pPr>
      <w:r w:rsidRPr="001678E3">
        <w:rPr>
          <w:sz w:val="28"/>
          <w:szCs w:val="28"/>
        </w:rPr>
        <w:t>Понятие и признаки недобросовестной конкуренции</w:t>
      </w:r>
      <w:r>
        <w:rPr>
          <w:sz w:val="28"/>
          <w:szCs w:val="28"/>
        </w:rPr>
        <w:t>.</w:t>
      </w:r>
    </w:p>
    <w:p w14:paraId="622F7522" w14:textId="0EB8553F" w:rsidR="001678E3" w:rsidRDefault="001678E3" w:rsidP="00E369D4">
      <w:pPr>
        <w:tabs>
          <w:tab w:val="left" w:pos="426"/>
        </w:tabs>
        <w:spacing w:line="276" w:lineRule="auto"/>
        <w:ind w:left="-284" w:firstLine="568"/>
        <w:jc w:val="both"/>
        <w:rPr>
          <w:b/>
          <w:sz w:val="28"/>
          <w:szCs w:val="28"/>
        </w:rPr>
      </w:pPr>
      <w:r w:rsidRPr="00DE43D9">
        <w:rPr>
          <w:b/>
          <w:sz w:val="28"/>
          <w:szCs w:val="28"/>
        </w:rPr>
        <w:t>2 вопрос</w:t>
      </w:r>
    </w:p>
    <w:p w14:paraId="50AB06B6" w14:textId="7E2B45D9" w:rsidR="003208FA" w:rsidRPr="003208FA" w:rsidRDefault="00696430" w:rsidP="00E369D4">
      <w:pPr>
        <w:tabs>
          <w:tab w:val="left" w:pos="426"/>
        </w:tabs>
        <w:spacing w:line="276" w:lineRule="auto"/>
        <w:ind w:left="-284" w:firstLine="568"/>
        <w:jc w:val="both"/>
        <w:rPr>
          <w:sz w:val="28"/>
          <w:szCs w:val="28"/>
        </w:rPr>
      </w:pPr>
      <w:r w:rsidRPr="00696430">
        <w:rPr>
          <w:sz w:val="28"/>
          <w:szCs w:val="28"/>
        </w:rPr>
        <w:t>Понятие и общая характеристика субъектов конкурентного права. Виды субъектов конкурентного права.</w:t>
      </w:r>
    </w:p>
    <w:p w14:paraId="54A52B16" w14:textId="703673AA" w:rsidR="001678E3" w:rsidRPr="00DE43D9" w:rsidRDefault="001678E3" w:rsidP="005745BE">
      <w:pPr>
        <w:tabs>
          <w:tab w:val="left" w:pos="426"/>
        </w:tabs>
        <w:spacing w:line="276" w:lineRule="auto"/>
        <w:ind w:left="-284" w:firstLine="568"/>
        <w:rPr>
          <w:b/>
          <w:sz w:val="28"/>
          <w:szCs w:val="28"/>
        </w:rPr>
      </w:pPr>
      <w:r w:rsidRPr="00DE43D9">
        <w:rPr>
          <w:b/>
          <w:sz w:val="28"/>
          <w:szCs w:val="28"/>
        </w:rPr>
        <w:t>Задача</w:t>
      </w:r>
    </w:p>
    <w:p w14:paraId="18F9A424" w14:textId="359EEFA6" w:rsidR="00DE43D9" w:rsidRPr="00DE43D9" w:rsidRDefault="00DE43D9" w:rsidP="005745BE">
      <w:pPr>
        <w:tabs>
          <w:tab w:val="left" w:pos="426"/>
        </w:tabs>
        <w:spacing w:line="276" w:lineRule="auto"/>
        <w:ind w:left="-284" w:firstLine="568"/>
        <w:jc w:val="both"/>
        <w:rPr>
          <w:sz w:val="28"/>
          <w:szCs w:val="28"/>
        </w:rPr>
      </w:pPr>
      <w:r w:rsidRPr="00DE43D9">
        <w:rPr>
          <w:sz w:val="28"/>
          <w:szCs w:val="28"/>
        </w:rPr>
        <w:t>С 12.10.2021 в УФАС по г. Москве поступило 32 заявления от граждан с жалобой на действия ПАО «МСК-Банк» (далее также – «Банк»), выразившиеся в уменьшение процентов, начисляемых на денежные средства по накопительным счетам физическим лицам.</w:t>
      </w:r>
    </w:p>
    <w:p w14:paraId="688B1C09" w14:textId="2D5C8AE6" w:rsidR="00DE43D9" w:rsidRPr="00DE43D9" w:rsidRDefault="00DE43D9" w:rsidP="005745BE">
      <w:pPr>
        <w:tabs>
          <w:tab w:val="left" w:pos="426"/>
        </w:tabs>
        <w:spacing w:line="276" w:lineRule="auto"/>
        <w:ind w:left="-284" w:firstLine="568"/>
        <w:jc w:val="both"/>
        <w:rPr>
          <w:sz w:val="28"/>
          <w:szCs w:val="28"/>
        </w:rPr>
      </w:pPr>
      <w:r w:rsidRPr="00DE43D9">
        <w:rPr>
          <w:sz w:val="28"/>
          <w:szCs w:val="28"/>
        </w:rPr>
        <w:t>Руководителем УФАС по г. Москве был издан приказ о проведении внеплановой документарной проверки ПАО «МСК-Банк», а также на официальном сайте УФАС по г. Москве в сети «Интернет» был проведен опрос пользователей на тему: «Сталкивались ли Вы с уменьшением Банками процентов, начисляемых по накопительным счетам?», в результате которого антимонопольный орган получил 13 анкет с указанным нарушением только ПАО «МСК-Банк».</w:t>
      </w:r>
    </w:p>
    <w:p w14:paraId="3DACA1EA" w14:textId="7D0B135D" w:rsidR="00DE43D9" w:rsidRPr="00DE43D9" w:rsidRDefault="00DE43D9" w:rsidP="005745BE">
      <w:pPr>
        <w:tabs>
          <w:tab w:val="left" w:pos="426"/>
        </w:tabs>
        <w:spacing w:line="276" w:lineRule="auto"/>
        <w:ind w:left="-284" w:firstLine="568"/>
        <w:jc w:val="both"/>
        <w:rPr>
          <w:sz w:val="28"/>
          <w:szCs w:val="28"/>
        </w:rPr>
      </w:pPr>
      <w:r w:rsidRPr="00DE43D9">
        <w:rPr>
          <w:sz w:val="28"/>
          <w:szCs w:val="28"/>
        </w:rPr>
        <w:t>В результате проведенной проверки было установлено, что Банк привлекал потребителей повышенным размером процентной ставки по счету «Ультра-копилка», указывая на то, что это лучшее предложение на рынке, однако впоследствии снижал ее размер так, что привлеченные ранее клиенты не получили проценты в заявленном Банком размере (9%).</w:t>
      </w:r>
    </w:p>
    <w:p w14:paraId="22CC5D95" w14:textId="2C82EBDB" w:rsidR="00DE43D9" w:rsidRPr="00DE43D9" w:rsidRDefault="00DE43D9" w:rsidP="005745BE">
      <w:pPr>
        <w:tabs>
          <w:tab w:val="left" w:pos="426"/>
        </w:tabs>
        <w:spacing w:line="276" w:lineRule="auto"/>
        <w:ind w:left="-284" w:firstLine="568"/>
        <w:jc w:val="both"/>
        <w:rPr>
          <w:sz w:val="28"/>
          <w:szCs w:val="28"/>
        </w:rPr>
      </w:pPr>
      <w:r w:rsidRPr="00DE43D9">
        <w:rPr>
          <w:sz w:val="28"/>
          <w:szCs w:val="28"/>
        </w:rPr>
        <w:t>Информационным письмом № 102 от 01.10.2021 ПАО «МСК-Банк» указал на то, что действия Банка были добросовестными и основаны на условиях договора с потребителями. Изменения же процентной ставки по накопительным счетам, по мнению Банка, были произведены под влиянием экономических факторов.</w:t>
      </w:r>
    </w:p>
    <w:p w14:paraId="5B16C3B5" w14:textId="2B75A26F" w:rsidR="00DE43D9" w:rsidRPr="00DE43D9" w:rsidRDefault="00AE2711" w:rsidP="005745BE">
      <w:pPr>
        <w:pStyle w:val="a4"/>
        <w:numPr>
          <w:ilvl w:val="0"/>
          <w:numId w:val="9"/>
        </w:numPr>
        <w:tabs>
          <w:tab w:val="left" w:pos="426"/>
        </w:tabs>
        <w:spacing w:line="276" w:lineRule="auto"/>
        <w:ind w:left="-284" w:firstLine="568"/>
        <w:jc w:val="both"/>
        <w:rPr>
          <w:i/>
          <w:sz w:val="28"/>
          <w:szCs w:val="28"/>
        </w:rPr>
      </w:pPr>
      <w:r>
        <w:rPr>
          <w:i/>
          <w:sz w:val="28"/>
          <w:szCs w:val="28"/>
        </w:rPr>
        <w:t>Назовите признаки недобросовестной конкуренции.</w:t>
      </w:r>
    </w:p>
    <w:p w14:paraId="48093ECD" w14:textId="3BEAA957" w:rsidR="00DE43D9" w:rsidRPr="00DE43D9" w:rsidRDefault="00DE43D9" w:rsidP="005745BE">
      <w:pPr>
        <w:pStyle w:val="a4"/>
        <w:numPr>
          <w:ilvl w:val="0"/>
          <w:numId w:val="9"/>
        </w:numPr>
        <w:tabs>
          <w:tab w:val="left" w:pos="426"/>
        </w:tabs>
        <w:spacing w:line="276" w:lineRule="auto"/>
        <w:ind w:left="-284" w:firstLine="568"/>
        <w:jc w:val="both"/>
        <w:rPr>
          <w:i/>
          <w:sz w:val="28"/>
          <w:szCs w:val="28"/>
        </w:rPr>
      </w:pPr>
      <w:r w:rsidRPr="00DE43D9">
        <w:rPr>
          <w:i/>
          <w:sz w:val="28"/>
          <w:szCs w:val="28"/>
        </w:rPr>
        <w:t>Квалифицируйте действия ПАО «МСК-Банк» с точки зрения антимонопольного законодательства.</w:t>
      </w:r>
    </w:p>
    <w:p w14:paraId="7400289B" w14:textId="384EB2A4" w:rsidR="001678E3" w:rsidRDefault="00DE43D9" w:rsidP="005745BE">
      <w:pPr>
        <w:pStyle w:val="a4"/>
        <w:numPr>
          <w:ilvl w:val="0"/>
          <w:numId w:val="9"/>
        </w:numPr>
        <w:tabs>
          <w:tab w:val="left" w:pos="426"/>
        </w:tabs>
        <w:spacing w:line="276" w:lineRule="auto"/>
        <w:ind w:left="-284" w:firstLine="568"/>
        <w:jc w:val="both"/>
        <w:rPr>
          <w:i/>
          <w:sz w:val="28"/>
          <w:szCs w:val="28"/>
        </w:rPr>
      </w:pPr>
      <w:r w:rsidRPr="00DE43D9">
        <w:rPr>
          <w:i/>
          <w:sz w:val="28"/>
          <w:szCs w:val="28"/>
        </w:rPr>
        <w:t>Какое решение должен принять антимонопольный орган?</w:t>
      </w:r>
    </w:p>
    <w:p w14:paraId="3E280D3A" w14:textId="77777777" w:rsidR="005745BE" w:rsidRPr="00DE43D9" w:rsidRDefault="005745BE" w:rsidP="005745BE">
      <w:pPr>
        <w:pStyle w:val="a4"/>
        <w:tabs>
          <w:tab w:val="left" w:pos="426"/>
        </w:tabs>
        <w:spacing w:line="276" w:lineRule="auto"/>
        <w:ind w:left="-284" w:firstLine="568"/>
        <w:jc w:val="both"/>
        <w:rPr>
          <w:i/>
          <w:sz w:val="28"/>
          <w:szCs w:val="28"/>
        </w:rPr>
      </w:pPr>
    </w:p>
    <w:p w14:paraId="05CA1C03" w14:textId="61AFAEF2" w:rsidR="005F55B7" w:rsidRPr="00454A52" w:rsidRDefault="005F55B7" w:rsidP="005745BE">
      <w:pPr>
        <w:tabs>
          <w:tab w:val="left" w:pos="426"/>
        </w:tabs>
        <w:spacing w:line="276" w:lineRule="auto"/>
        <w:ind w:left="-284" w:firstLine="568"/>
        <w:jc w:val="center"/>
        <w:rPr>
          <w:b/>
          <w:sz w:val="28"/>
          <w:szCs w:val="28"/>
        </w:rPr>
      </w:pPr>
      <w:r w:rsidRPr="00454A52">
        <w:rPr>
          <w:b/>
          <w:sz w:val="28"/>
          <w:szCs w:val="28"/>
        </w:rPr>
        <w:t>Перечень примерных тем для докладов:</w:t>
      </w:r>
    </w:p>
    <w:p w14:paraId="329CF078" w14:textId="5A16E592" w:rsidR="00796C61" w:rsidRPr="00D2138D" w:rsidRDefault="00D2138D" w:rsidP="005745BE">
      <w:pPr>
        <w:pStyle w:val="a4"/>
        <w:tabs>
          <w:tab w:val="left" w:pos="426"/>
        </w:tabs>
        <w:spacing w:line="276" w:lineRule="auto"/>
        <w:ind w:left="-284" w:firstLine="568"/>
        <w:jc w:val="both"/>
        <w:rPr>
          <w:color w:val="0D0D0D" w:themeColor="text1" w:themeTint="F2"/>
          <w:sz w:val="28"/>
          <w:szCs w:val="28"/>
        </w:rPr>
      </w:pPr>
      <w:r>
        <w:rPr>
          <w:color w:val="0D0D0D" w:themeColor="text1" w:themeTint="F2"/>
          <w:sz w:val="28"/>
          <w:szCs w:val="28"/>
        </w:rPr>
        <w:t>1</w:t>
      </w:r>
      <w:r w:rsidR="00796C61" w:rsidRPr="00D2138D">
        <w:rPr>
          <w:color w:val="0D0D0D" w:themeColor="text1" w:themeTint="F2"/>
          <w:sz w:val="28"/>
          <w:szCs w:val="28"/>
        </w:rPr>
        <w:t>. Понятие и общая характеристика конкурентного права.</w:t>
      </w:r>
    </w:p>
    <w:p w14:paraId="49C1ECA2"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 Предмет регулирования конкурентного права. Общая характеристика общественных отношений, регулируемых конкурентным правом.</w:t>
      </w:r>
    </w:p>
    <w:p w14:paraId="2F9FCFCE"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lastRenderedPageBreak/>
        <w:t>3. Метод правового регулирования отношений, входящих в предмет конкурентного права.</w:t>
      </w:r>
    </w:p>
    <w:p w14:paraId="20F3DA38"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4. Понятие и классификация принципов конкурентного права.</w:t>
      </w:r>
    </w:p>
    <w:p w14:paraId="46075BA7"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5. Понятие и общая характеристика источников конкурентного права. Особенности классификации источников конкурентного права (антимонопольного законодательства).</w:t>
      </w:r>
    </w:p>
    <w:p w14:paraId="2353F02F"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6. Значение постановлений высших судебных органов в применении антимонопольного законодательства Российской Федерации.</w:t>
      </w:r>
    </w:p>
    <w:p w14:paraId="6631FEBC"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 xml:space="preserve">7. Понятие и общая характеристика субъектов конкурентного права. </w:t>
      </w:r>
    </w:p>
    <w:p w14:paraId="27064CF6"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8. Хозяйствующий субъект и его правовой статус. Общая характеристика хозяйствующих субъектов.</w:t>
      </w:r>
    </w:p>
    <w:p w14:paraId="37C34AF7"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9. Группа лиц. Основания и порядок образования группы лиц в конкурентном праве.</w:t>
      </w:r>
    </w:p>
    <w:p w14:paraId="5A1FB826"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10. Понятие и критерии установления доминирующего положения хозяйствующего субъекта на товарном рынке.</w:t>
      </w:r>
    </w:p>
    <w:p w14:paraId="0DE88284"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11. Злоупотребление хозяйствующим субъектом доминирующим положением.</w:t>
      </w:r>
    </w:p>
    <w:p w14:paraId="2BE3CD55"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12. Монопольно высокая и монопольно низкая цена как форма злоупотребления хозяйствующим субъектом доминирующим положением.</w:t>
      </w:r>
    </w:p>
    <w:p w14:paraId="5D490560"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 xml:space="preserve">13. Общая характеристика </w:t>
      </w:r>
      <w:proofErr w:type="spellStart"/>
      <w:r w:rsidRPr="00D2138D">
        <w:rPr>
          <w:color w:val="0D0D0D" w:themeColor="text1" w:themeTint="F2"/>
          <w:sz w:val="28"/>
          <w:szCs w:val="28"/>
        </w:rPr>
        <w:t>антиконкурентных</w:t>
      </w:r>
      <w:proofErr w:type="spellEnd"/>
      <w:r w:rsidRPr="00D2138D">
        <w:rPr>
          <w:color w:val="0D0D0D" w:themeColor="text1" w:themeTint="F2"/>
          <w:sz w:val="28"/>
          <w:szCs w:val="28"/>
        </w:rPr>
        <w:t xml:space="preserve"> соглашений: основания классификации и виды.</w:t>
      </w:r>
    </w:p>
    <w:p w14:paraId="5560295D"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 xml:space="preserve">14. Картель как наиболее опасная форма </w:t>
      </w:r>
      <w:proofErr w:type="spellStart"/>
      <w:r w:rsidRPr="00D2138D">
        <w:rPr>
          <w:color w:val="0D0D0D" w:themeColor="text1" w:themeTint="F2"/>
          <w:sz w:val="28"/>
          <w:szCs w:val="28"/>
        </w:rPr>
        <w:t>антиконкурентного</w:t>
      </w:r>
      <w:proofErr w:type="spellEnd"/>
      <w:r w:rsidRPr="00D2138D">
        <w:rPr>
          <w:color w:val="0D0D0D" w:themeColor="text1" w:themeTint="F2"/>
          <w:sz w:val="28"/>
          <w:szCs w:val="28"/>
        </w:rPr>
        <w:t xml:space="preserve"> соглашения.</w:t>
      </w:r>
    </w:p>
    <w:p w14:paraId="651FA76E"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15. Согласованные действия хозяйствующих субъектов, ограничивающие конкуренцию.</w:t>
      </w:r>
    </w:p>
    <w:p w14:paraId="0A670E37"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16. Понятие и признаки недобросовестной конкуренции.</w:t>
      </w:r>
    </w:p>
    <w:p w14:paraId="2E9912FF"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17. Формы недобросовестной конкуренции.</w:t>
      </w:r>
    </w:p>
    <w:p w14:paraId="417A9143"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18. Недобросовестная конкуренция, связанная с приобретением исключительных прав.</w:t>
      </w:r>
    </w:p>
    <w:p w14:paraId="16237BE7"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19. Ограничивающие конкуренцию акты и действия органов государственной и муниципальной власти.</w:t>
      </w:r>
    </w:p>
    <w:p w14:paraId="6A55081C"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20. Ограничивающие конкуренцию соглашения и согласованные действия с участием органов государственной и муниципальной власти.</w:t>
      </w:r>
    </w:p>
    <w:p w14:paraId="5B25070B"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21. Государственные и муниципальные преференции: порядок предоставления и правовые последствия нарушения установленного порядка.</w:t>
      </w:r>
    </w:p>
    <w:p w14:paraId="368C07EA"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22. Антимонопольные требования, предъявляемые к торгам и запросам котировок цен на товары.</w:t>
      </w:r>
    </w:p>
    <w:p w14:paraId="35186A75"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23. Антимонопольный контроль экономической концентрации.</w:t>
      </w:r>
    </w:p>
    <w:p w14:paraId="04B8EB2A"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24. Правовые институты предупреждения и предостережения и их роль в антимонопольном регулировании.</w:t>
      </w:r>
    </w:p>
    <w:p w14:paraId="452269DF"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lastRenderedPageBreak/>
        <w:t>25. Государственный контроль за соблюдением антимонопольного законодательства.</w:t>
      </w:r>
    </w:p>
    <w:p w14:paraId="54447204"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26. Порядок рассмотрения антимонопольным органом дел о нарушении антимонопольного законодательства.</w:t>
      </w:r>
    </w:p>
    <w:p w14:paraId="60D6F3C5" w14:textId="77777777" w:rsidR="00796C61" w:rsidRPr="00D2138D" w:rsidRDefault="00796C61" w:rsidP="005745BE">
      <w:pPr>
        <w:pStyle w:val="a4"/>
        <w:tabs>
          <w:tab w:val="left" w:pos="426"/>
        </w:tabs>
        <w:spacing w:line="276" w:lineRule="auto"/>
        <w:ind w:left="-284" w:firstLine="568"/>
        <w:jc w:val="both"/>
        <w:rPr>
          <w:color w:val="0D0D0D" w:themeColor="text1" w:themeTint="F2"/>
          <w:sz w:val="28"/>
          <w:szCs w:val="28"/>
        </w:rPr>
      </w:pPr>
      <w:r w:rsidRPr="00D2138D">
        <w:rPr>
          <w:color w:val="0D0D0D" w:themeColor="text1" w:themeTint="F2"/>
          <w:sz w:val="28"/>
          <w:szCs w:val="28"/>
        </w:rPr>
        <w:t>27. Ответственность за нарушение антимонопольного законодательства.</w:t>
      </w:r>
    </w:p>
    <w:p w14:paraId="60287D5F" w14:textId="77777777" w:rsidR="001678E3" w:rsidRDefault="001678E3" w:rsidP="005745BE">
      <w:pPr>
        <w:tabs>
          <w:tab w:val="left" w:pos="426"/>
        </w:tabs>
        <w:spacing w:line="276" w:lineRule="auto"/>
        <w:ind w:left="-284" w:firstLine="568"/>
        <w:jc w:val="center"/>
        <w:rPr>
          <w:b/>
          <w:sz w:val="28"/>
        </w:rPr>
      </w:pPr>
    </w:p>
    <w:p w14:paraId="0A53AF0C" w14:textId="0069D122" w:rsidR="005F55B7" w:rsidRPr="000E6A51" w:rsidRDefault="005F55B7" w:rsidP="005745BE">
      <w:pPr>
        <w:tabs>
          <w:tab w:val="left" w:pos="426"/>
        </w:tabs>
        <w:spacing w:line="276" w:lineRule="auto"/>
        <w:ind w:left="-284" w:firstLine="568"/>
        <w:jc w:val="center"/>
        <w:rPr>
          <w:b/>
          <w:sz w:val="28"/>
        </w:rPr>
      </w:pPr>
      <w:r w:rsidRPr="00123614">
        <w:rPr>
          <w:b/>
          <w:sz w:val="28"/>
        </w:rPr>
        <w:t xml:space="preserve">Примеры </w:t>
      </w:r>
      <w:r w:rsidRPr="00123614">
        <w:rPr>
          <w:b/>
          <w:sz w:val="28"/>
          <w:szCs w:val="28"/>
        </w:rPr>
        <w:t>практико-ориентированных (ситуационных)</w:t>
      </w:r>
      <w:r w:rsidRPr="00123614">
        <w:rPr>
          <w:b/>
          <w:sz w:val="28"/>
        </w:rPr>
        <w:t xml:space="preserve"> заданий:</w:t>
      </w:r>
    </w:p>
    <w:p w14:paraId="0381F038" w14:textId="461F601E" w:rsidR="00B906C8" w:rsidRPr="00B906C8" w:rsidRDefault="00B906C8" w:rsidP="005745BE">
      <w:pPr>
        <w:tabs>
          <w:tab w:val="left" w:pos="426"/>
        </w:tabs>
        <w:spacing w:line="276" w:lineRule="auto"/>
        <w:ind w:left="-284" w:firstLine="568"/>
        <w:jc w:val="both"/>
        <w:rPr>
          <w:i/>
          <w:color w:val="000000"/>
          <w:sz w:val="28"/>
          <w:szCs w:val="28"/>
        </w:rPr>
      </w:pPr>
      <w:r w:rsidRPr="00B906C8">
        <w:rPr>
          <w:i/>
          <w:color w:val="000000"/>
          <w:sz w:val="28"/>
          <w:szCs w:val="28"/>
        </w:rPr>
        <w:t>Задача 1</w:t>
      </w:r>
    </w:p>
    <w:p w14:paraId="5D178C11" w14:textId="106B6803" w:rsidR="00B906C8" w:rsidRPr="00B906C8" w:rsidRDefault="00B906C8" w:rsidP="005745BE">
      <w:pPr>
        <w:tabs>
          <w:tab w:val="left" w:pos="426"/>
        </w:tabs>
        <w:spacing w:line="276" w:lineRule="auto"/>
        <w:ind w:left="-284" w:firstLine="568"/>
        <w:jc w:val="both"/>
        <w:rPr>
          <w:color w:val="000000"/>
          <w:sz w:val="28"/>
          <w:szCs w:val="28"/>
        </w:rPr>
      </w:pPr>
      <w:r w:rsidRPr="00B906C8">
        <w:rPr>
          <w:color w:val="000000"/>
          <w:sz w:val="28"/>
          <w:szCs w:val="28"/>
        </w:rPr>
        <w:t xml:space="preserve">ОАО «А» занимает доминирующее положение на рынке продажи хлора на территории Российской Федерации. ООО «Б» обратилось за поставкой ПВХ к ОАО «А». ОАО «А» отказало в заключении договора. При этом ОАО «А» заключило договоры поставки ПВХ с ООО «В» на аналогичных условиях. </w:t>
      </w:r>
    </w:p>
    <w:p w14:paraId="05DBE900" w14:textId="77777777" w:rsidR="007B027A" w:rsidRDefault="00B906C8" w:rsidP="005745BE">
      <w:pPr>
        <w:pStyle w:val="a4"/>
        <w:numPr>
          <w:ilvl w:val="0"/>
          <w:numId w:val="11"/>
        </w:numPr>
        <w:tabs>
          <w:tab w:val="left" w:pos="426"/>
        </w:tabs>
        <w:spacing w:line="276" w:lineRule="auto"/>
        <w:ind w:left="-284" w:firstLine="568"/>
        <w:jc w:val="both"/>
        <w:rPr>
          <w:color w:val="000000"/>
          <w:sz w:val="28"/>
          <w:szCs w:val="28"/>
        </w:rPr>
      </w:pPr>
      <w:r w:rsidRPr="007B027A">
        <w:rPr>
          <w:color w:val="000000"/>
          <w:sz w:val="28"/>
          <w:szCs w:val="28"/>
        </w:rPr>
        <w:t>Назовите условия, при которых хозяйствующий субъект может быть признан занимающим доминирующее положение на товарном рынке?</w:t>
      </w:r>
    </w:p>
    <w:p w14:paraId="7C86FA55" w14:textId="789DCEA3" w:rsidR="007B027A" w:rsidRDefault="00B906C8" w:rsidP="005745BE">
      <w:pPr>
        <w:pStyle w:val="a4"/>
        <w:numPr>
          <w:ilvl w:val="0"/>
          <w:numId w:val="11"/>
        </w:numPr>
        <w:tabs>
          <w:tab w:val="left" w:pos="426"/>
        </w:tabs>
        <w:spacing w:line="276" w:lineRule="auto"/>
        <w:ind w:left="-284" w:firstLine="568"/>
        <w:jc w:val="both"/>
        <w:rPr>
          <w:color w:val="000000"/>
          <w:sz w:val="28"/>
          <w:szCs w:val="28"/>
        </w:rPr>
      </w:pPr>
      <w:r w:rsidRPr="007B027A">
        <w:rPr>
          <w:color w:val="000000"/>
          <w:sz w:val="28"/>
          <w:szCs w:val="28"/>
        </w:rPr>
        <w:t xml:space="preserve">Какие виды </w:t>
      </w:r>
      <w:r w:rsidR="00AE2711">
        <w:rPr>
          <w:color w:val="000000"/>
          <w:sz w:val="28"/>
          <w:szCs w:val="28"/>
        </w:rPr>
        <w:t xml:space="preserve">запретов на </w:t>
      </w:r>
      <w:r w:rsidRPr="007B027A">
        <w:rPr>
          <w:color w:val="000000"/>
          <w:sz w:val="28"/>
          <w:szCs w:val="28"/>
        </w:rPr>
        <w:t>злоупотреблени</w:t>
      </w:r>
      <w:r w:rsidR="00AE2711">
        <w:rPr>
          <w:color w:val="000000"/>
          <w:sz w:val="28"/>
          <w:szCs w:val="28"/>
        </w:rPr>
        <w:t>е</w:t>
      </w:r>
      <w:r w:rsidRPr="007B027A">
        <w:rPr>
          <w:color w:val="000000"/>
          <w:sz w:val="28"/>
          <w:szCs w:val="28"/>
        </w:rPr>
        <w:t xml:space="preserve"> доминирующим положением </w:t>
      </w:r>
      <w:r w:rsidR="00AE2711">
        <w:rPr>
          <w:color w:val="000000"/>
          <w:sz w:val="28"/>
          <w:szCs w:val="28"/>
        </w:rPr>
        <w:t>установлены</w:t>
      </w:r>
      <w:r w:rsidRPr="007B027A">
        <w:rPr>
          <w:color w:val="000000"/>
          <w:sz w:val="28"/>
          <w:szCs w:val="28"/>
        </w:rPr>
        <w:t xml:space="preserve"> Законом о защите конкуренции;</w:t>
      </w:r>
    </w:p>
    <w:p w14:paraId="22F87FFD" w14:textId="0418FD19" w:rsidR="00B906C8" w:rsidRDefault="00AE2711" w:rsidP="005745BE">
      <w:pPr>
        <w:pStyle w:val="a4"/>
        <w:numPr>
          <w:ilvl w:val="0"/>
          <w:numId w:val="11"/>
        </w:numPr>
        <w:tabs>
          <w:tab w:val="left" w:pos="426"/>
        </w:tabs>
        <w:spacing w:line="276" w:lineRule="auto"/>
        <w:ind w:left="-284" w:firstLine="568"/>
        <w:jc w:val="both"/>
        <w:rPr>
          <w:color w:val="000000"/>
          <w:sz w:val="28"/>
          <w:szCs w:val="28"/>
        </w:rPr>
      </w:pPr>
      <w:r>
        <w:rPr>
          <w:color w:val="000000"/>
          <w:sz w:val="28"/>
          <w:szCs w:val="28"/>
        </w:rPr>
        <w:t xml:space="preserve">Содержатся </w:t>
      </w:r>
      <w:r w:rsidR="00B906C8" w:rsidRPr="007B027A">
        <w:rPr>
          <w:color w:val="000000"/>
          <w:sz w:val="28"/>
          <w:szCs w:val="28"/>
        </w:rPr>
        <w:t>ли в действиях ООО «А» признаки нарушени</w:t>
      </w:r>
      <w:r>
        <w:rPr>
          <w:color w:val="000000"/>
          <w:sz w:val="28"/>
          <w:szCs w:val="28"/>
        </w:rPr>
        <w:t>я</w:t>
      </w:r>
      <w:r w:rsidR="00B906C8" w:rsidRPr="007B027A">
        <w:rPr>
          <w:color w:val="000000"/>
          <w:sz w:val="28"/>
          <w:szCs w:val="28"/>
        </w:rPr>
        <w:t xml:space="preserve"> запрета на злоупотребление доминирующим положением? Если да, то квалифицируйте действия в соответстви</w:t>
      </w:r>
      <w:r>
        <w:rPr>
          <w:color w:val="000000"/>
          <w:sz w:val="28"/>
          <w:szCs w:val="28"/>
        </w:rPr>
        <w:t>и</w:t>
      </w:r>
      <w:r w:rsidR="00B906C8" w:rsidRPr="007B027A">
        <w:rPr>
          <w:color w:val="000000"/>
          <w:sz w:val="28"/>
          <w:szCs w:val="28"/>
        </w:rPr>
        <w:t xml:space="preserve"> со статьей 10 Закона о защите конкуренции.</w:t>
      </w:r>
    </w:p>
    <w:p w14:paraId="3A640D95" w14:textId="77777777" w:rsidR="00AE2711" w:rsidRPr="007B027A" w:rsidRDefault="00AE2711" w:rsidP="005745BE">
      <w:pPr>
        <w:pStyle w:val="a4"/>
        <w:tabs>
          <w:tab w:val="left" w:pos="426"/>
        </w:tabs>
        <w:spacing w:line="276" w:lineRule="auto"/>
        <w:ind w:left="-284" w:firstLine="568"/>
        <w:jc w:val="both"/>
        <w:rPr>
          <w:color w:val="000000"/>
          <w:sz w:val="28"/>
          <w:szCs w:val="28"/>
        </w:rPr>
      </w:pPr>
    </w:p>
    <w:p w14:paraId="26175C30" w14:textId="71A3B862" w:rsidR="007B027A" w:rsidRPr="007B027A" w:rsidRDefault="007B027A" w:rsidP="005745BE">
      <w:pPr>
        <w:tabs>
          <w:tab w:val="left" w:pos="426"/>
        </w:tabs>
        <w:spacing w:line="276" w:lineRule="auto"/>
        <w:ind w:left="-284" w:firstLine="568"/>
        <w:jc w:val="both"/>
        <w:rPr>
          <w:i/>
          <w:color w:val="000000"/>
          <w:sz w:val="28"/>
          <w:szCs w:val="28"/>
        </w:rPr>
      </w:pPr>
      <w:r w:rsidRPr="007B027A">
        <w:rPr>
          <w:i/>
          <w:color w:val="000000"/>
          <w:sz w:val="28"/>
          <w:szCs w:val="28"/>
        </w:rPr>
        <w:t>Задача 2</w:t>
      </w:r>
    </w:p>
    <w:p w14:paraId="3252DD62" w14:textId="48FAA321" w:rsidR="00B906C8" w:rsidRPr="00B906C8" w:rsidRDefault="00B906C8" w:rsidP="005745BE">
      <w:pPr>
        <w:tabs>
          <w:tab w:val="left" w:pos="426"/>
        </w:tabs>
        <w:spacing w:line="276" w:lineRule="auto"/>
        <w:ind w:left="-284" w:firstLine="568"/>
        <w:jc w:val="both"/>
        <w:rPr>
          <w:color w:val="000000"/>
          <w:sz w:val="28"/>
          <w:szCs w:val="28"/>
        </w:rPr>
      </w:pPr>
      <w:r w:rsidRPr="00B906C8">
        <w:rPr>
          <w:color w:val="000000"/>
          <w:sz w:val="28"/>
          <w:szCs w:val="28"/>
        </w:rPr>
        <w:t xml:space="preserve">ООО «Б» сократило производство товара на рынке продажи </w:t>
      </w:r>
      <w:r w:rsidR="007B027A">
        <w:rPr>
          <w:color w:val="000000"/>
          <w:sz w:val="28"/>
          <w:szCs w:val="28"/>
        </w:rPr>
        <w:t xml:space="preserve">бензинов </w:t>
      </w:r>
      <w:r w:rsidRPr="00B906C8">
        <w:rPr>
          <w:color w:val="000000"/>
          <w:sz w:val="28"/>
          <w:szCs w:val="28"/>
        </w:rPr>
        <w:t>на территории Российской Федерации, вследствие чего повысился спрос н</w:t>
      </w:r>
      <w:r w:rsidR="007B027A">
        <w:rPr>
          <w:color w:val="000000"/>
          <w:sz w:val="28"/>
          <w:szCs w:val="28"/>
        </w:rPr>
        <w:t>а данный товар</w:t>
      </w:r>
      <w:r w:rsidRPr="00B906C8">
        <w:rPr>
          <w:color w:val="000000"/>
          <w:sz w:val="28"/>
          <w:szCs w:val="28"/>
        </w:rPr>
        <w:t>. ООО «Б» имеет долю на рынке равную 30%.</w:t>
      </w:r>
    </w:p>
    <w:p w14:paraId="2C98C5DA" w14:textId="6B40741C" w:rsidR="007B027A" w:rsidRDefault="00AE2711" w:rsidP="005745BE">
      <w:pPr>
        <w:pStyle w:val="a4"/>
        <w:numPr>
          <w:ilvl w:val="0"/>
          <w:numId w:val="12"/>
        </w:numPr>
        <w:tabs>
          <w:tab w:val="left" w:pos="426"/>
        </w:tabs>
        <w:spacing w:line="276" w:lineRule="auto"/>
        <w:ind w:left="-284" w:firstLine="568"/>
        <w:jc w:val="both"/>
        <w:rPr>
          <w:color w:val="000000"/>
          <w:sz w:val="28"/>
          <w:szCs w:val="28"/>
        </w:rPr>
      </w:pPr>
      <w:r>
        <w:rPr>
          <w:color w:val="000000"/>
          <w:sz w:val="28"/>
          <w:szCs w:val="28"/>
        </w:rPr>
        <w:t xml:space="preserve">Какое положение </w:t>
      </w:r>
      <w:r w:rsidRPr="007B027A">
        <w:rPr>
          <w:color w:val="000000"/>
          <w:sz w:val="28"/>
          <w:szCs w:val="28"/>
        </w:rPr>
        <w:t>хозяйствующего субъект</w:t>
      </w:r>
      <w:r>
        <w:rPr>
          <w:color w:val="000000"/>
          <w:sz w:val="28"/>
          <w:szCs w:val="28"/>
        </w:rPr>
        <w:t>а на товарном рынке признается</w:t>
      </w:r>
      <w:r w:rsidRPr="007B027A">
        <w:rPr>
          <w:color w:val="000000"/>
          <w:sz w:val="28"/>
          <w:szCs w:val="28"/>
        </w:rPr>
        <w:t xml:space="preserve"> </w:t>
      </w:r>
      <w:r w:rsidR="00B906C8" w:rsidRPr="007B027A">
        <w:rPr>
          <w:color w:val="000000"/>
          <w:sz w:val="28"/>
          <w:szCs w:val="28"/>
        </w:rPr>
        <w:t>доминирующ</w:t>
      </w:r>
      <w:r>
        <w:rPr>
          <w:color w:val="000000"/>
          <w:sz w:val="28"/>
          <w:szCs w:val="28"/>
        </w:rPr>
        <w:t>им</w:t>
      </w:r>
      <w:r w:rsidR="00B906C8" w:rsidRPr="007B027A">
        <w:rPr>
          <w:color w:val="000000"/>
          <w:sz w:val="28"/>
          <w:szCs w:val="28"/>
        </w:rPr>
        <w:t>?</w:t>
      </w:r>
    </w:p>
    <w:p w14:paraId="65878AF5" w14:textId="1942D2F5" w:rsidR="007B027A" w:rsidRDefault="00B906C8" w:rsidP="005745BE">
      <w:pPr>
        <w:pStyle w:val="a4"/>
        <w:numPr>
          <w:ilvl w:val="0"/>
          <w:numId w:val="12"/>
        </w:numPr>
        <w:tabs>
          <w:tab w:val="left" w:pos="426"/>
        </w:tabs>
        <w:spacing w:line="276" w:lineRule="auto"/>
        <w:ind w:left="-284" w:firstLine="568"/>
        <w:jc w:val="both"/>
        <w:rPr>
          <w:color w:val="000000"/>
          <w:sz w:val="28"/>
          <w:szCs w:val="28"/>
        </w:rPr>
      </w:pPr>
      <w:r w:rsidRPr="007B027A">
        <w:rPr>
          <w:color w:val="000000"/>
          <w:sz w:val="28"/>
          <w:szCs w:val="28"/>
        </w:rPr>
        <w:t xml:space="preserve">Назовите этапы анализа состояния конкуренции на товарном рынке согласно </w:t>
      </w:r>
      <w:proofErr w:type="gramStart"/>
      <w:r w:rsidRPr="007B027A">
        <w:rPr>
          <w:color w:val="000000"/>
          <w:sz w:val="28"/>
          <w:szCs w:val="28"/>
        </w:rPr>
        <w:t>приказу</w:t>
      </w:r>
      <w:proofErr w:type="gramEnd"/>
      <w:r w:rsidRPr="007B027A">
        <w:rPr>
          <w:color w:val="000000"/>
          <w:sz w:val="28"/>
          <w:szCs w:val="28"/>
        </w:rPr>
        <w:t xml:space="preserve"> ФАС России от 28.04.2010 № 220?</w:t>
      </w:r>
    </w:p>
    <w:p w14:paraId="0C50C854" w14:textId="41B0C7BE" w:rsidR="00B906C8" w:rsidRDefault="00AE2711" w:rsidP="005745BE">
      <w:pPr>
        <w:pStyle w:val="a4"/>
        <w:numPr>
          <w:ilvl w:val="0"/>
          <w:numId w:val="12"/>
        </w:numPr>
        <w:tabs>
          <w:tab w:val="left" w:pos="426"/>
        </w:tabs>
        <w:spacing w:line="276" w:lineRule="auto"/>
        <w:ind w:left="-284" w:firstLine="568"/>
        <w:jc w:val="both"/>
        <w:rPr>
          <w:color w:val="000000"/>
          <w:sz w:val="28"/>
          <w:szCs w:val="28"/>
        </w:rPr>
      </w:pPr>
      <w:r>
        <w:rPr>
          <w:color w:val="000000"/>
          <w:sz w:val="28"/>
          <w:szCs w:val="28"/>
        </w:rPr>
        <w:t>Содержатся</w:t>
      </w:r>
      <w:r w:rsidR="00B906C8" w:rsidRPr="007B027A">
        <w:rPr>
          <w:color w:val="000000"/>
          <w:sz w:val="28"/>
          <w:szCs w:val="28"/>
        </w:rPr>
        <w:t xml:space="preserve"> ли в действиях ООО «Б» признаки нарушени</w:t>
      </w:r>
      <w:r>
        <w:rPr>
          <w:color w:val="000000"/>
          <w:sz w:val="28"/>
          <w:szCs w:val="28"/>
        </w:rPr>
        <w:t>я</w:t>
      </w:r>
      <w:r w:rsidR="00B906C8" w:rsidRPr="007B027A">
        <w:rPr>
          <w:color w:val="000000"/>
          <w:sz w:val="28"/>
          <w:szCs w:val="28"/>
        </w:rPr>
        <w:t xml:space="preserve"> запрета на злоупотребление доминирующим положением? Если да, то квалифицируйте действия </w:t>
      </w:r>
      <w:r>
        <w:rPr>
          <w:color w:val="000000"/>
          <w:sz w:val="28"/>
          <w:szCs w:val="28"/>
        </w:rPr>
        <w:t xml:space="preserve">Общества </w:t>
      </w:r>
      <w:r w:rsidR="00B906C8" w:rsidRPr="007B027A">
        <w:rPr>
          <w:color w:val="000000"/>
          <w:sz w:val="28"/>
          <w:szCs w:val="28"/>
        </w:rPr>
        <w:t>в соответстви</w:t>
      </w:r>
      <w:r>
        <w:rPr>
          <w:color w:val="000000"/>
          <w:sz w:val="28"/>
          <w:szCs w:val="28"/>
        </w:rPr>
        <w:t>и</w:t>
      </w:r>
      <w:r w:rsidR="00B906C8" w:rsidRPr="007B027A">
        <w:rPr>
          <w:color w:val="000000"/>
          <w:sz w:val="28"/>
          <w:szCs w:val="28"/>
        </w:rPr>
        <w:t xml:space="preserve"> со статьей 10 Закона о защите конкуренции.</w:t>
      </w:r>
    </w:p>
    <w:p w14:paraId="35EBAD73" w14:textId="77777777" w:rsidR="00AE2711" w:rsidRDefault="00AE2711" w:rsidP="005745BE">
      <w:pPr>
        <w:pStyle w:val="a4"/>
        <w:tabs>
          <w:tab w:val="left" w:pos="426"/>
        </w:tabs>
        <w:spacing w:line="276" w:lineRule="auto"/>
        <w:ind w:left="-284" w:firstLine="568"/>
        <w:jc w:val="both"/>
        <w:rPr>
          <w:color w:val="000000"/>
          <w:sz w:val="28"/>
          <w:szCs w:val="28"/>
        </w:rPr>
      </w:pPr>
    </w:p>
    <w:p w14:paraId="58BDE5C3" w14:textId="1A1053EA" w:rsidR="007B027A" w:rsidRPr="007B027A" w:rsidRDefault="007B027A" w:rsidP="005745BE">
      <w:pPr>
        <w:tabs>
          <w:tab w:val="left" w:pos="426"/>
        </w:tabs>
        <w:spacing w:line="276" w:lineRule="auto"/>
        <w:ind w:left="-284" w:firstLine="568"/>
        <w:jc w:val="both"/>
        <w:rPr>
          <w:i/>
          <w:color w:val="000000"/>
          <w:sz w:val="28"/>
          <w:szCs w:val="28"/>
        </w:rPr>
      </w:pPr>
      <w:r w:rsidRPr="007B027A">
        <w:rPr>
          <w:i/>
          <w:color w:val="000000"/>
          <w:sz w:val="28"/>
          <w:szCs w:val="28"/>
        </w:rPr>
        <w:t>Задача 3</w:t>
      </w:r>
    </w:p>
    <w:p w14:paraId="1221E974" w14:textId="1D5B2EA7" w:rsidR="00B906C8" w:rsidRPr="00B906C8" w:rsidRDefault="00B906C8" w:rsidP="005745BE">
      <w:pPr>
        <w:tabs>
          <w:tab w:val="left" w:pos="426"/>
        </w:tabs>
        <w:spacing w:line="276" w:lineRule="auto"/>
        <w:ind w:left="-284" w:firstLine="568"/>
        <w:jc w:val="both"/>
        <w:rPr>
          <w:color w:val="000000"/>
          <w:sz w:val="28"/>
          <w:szCs w:val="28"/>
        </w:rPr>
      </w:pPr>
      <w:r w:rsidRPr="00B906C8">
        <w:rPr>
          <w:color w:val="000000"/>
          <w:sz w:val="28"/>
          <w:szCs w:val="28"/>
        </w:rPr>
        <w:t>ООО «</w:t>
      </w:r>
      <w:proofErr w:type="spellStart"/>
      <w:r w:rsidRPr="00B906C8">
        <w:rPr>
          <w:color w:val="000000"/>
          <w:sz w:val="28"/>
          <w:szCs w:val="28"/>
        </w:rPr>
        <w:t>Башстроймаш</w:t>
      </w:r>
      <w:proofErr w:type="spellEnd"/>
      <w:r w:rsidRPr="00B906C8">
        <w:rPr>
          <w:color w:val="000000"/>
          <w:sz w:val="28"/>
          <w:szCs w:val="28"/>
        </w:rPr>
        <w:t xml:space="preserve">» решило приобрести 14 </w:t>
      </w:r>
      <w:r w:rsidR="00AE2711">
        <w:rPr>
          <w:color w:val="000000"/>
          <w:sz w:val="28"/>
          <w:szCs w:val="28"/>
        </w:rPr>
        <w:t>%</w:t>
      </w:r>
      <w:r w:rsidRPr="00B906C8">
        <w:rPr>
          <w:color w:val="000000"/>
          <w:sz w:val="28"/>
          <w:szCs w:val="28"/>
        </w:rPr>
        <w:t xml:space="preserve"> акций АО «</w:t>
      </w:r>
      <w:proofErr w:type="spellStart"/>
      <w:r w:rsidRPr="00B906C8">
        <w:rPr>
          <w:color w:val="000000"/>
          <w:sz w:val="28"/>
          <w:szCs w:val="28"/>
        </w:rPr>
        <w:t>Стерхпласт</w:t>
      </w:r>
      <w:proofErr w:type="spellEnd"/>
      <w:r w:rsidRPr="00B906C8">
        <w:rPr>
          <w:color w:val="000000"/>
          <w:sz w:val="28"/>
          <w:szCs w:val="28"/>
        </w:rPr>
        <w:t>». При этом размер активов ООО «</w:t>
      </w:r>
      <w:proofErr w:type="spellStart"/>
      <w:r w:rsidRPr="00B906C8">
        <w:rPr>
          <w:color w:val="000000"/>
          <w:sz w:val="28"/>
          <w:szCs w:val="28"/>
        </w:rPr>
        <w:t>Башстроймаш</w:t>
      </w:r>
      <w:proofErr w:type="spellEnd"/>
      <w:r w:rsidRPr="00B906C8">
        <w:rPr>
          <w:color w:val="000000"/>
          <w:sz w:val="28"/>
          <w:szCs w:val="28"/>
        </w:rPr>
        <w:t xml:space="preserve">» и лиц, входящих </w:t>
      </w:r>
      <w:proofErr w:type="gramStart"/>
      <w:r w:rsidRPr="00B906C8">
        <w:rPr>
          <w:color w:val="000000"/>
          <w:sz w:val="28"/>
          <w:szCs w:val="28"/>
        </w:rPr>
        <w:t>в его группу</w:t>
      </w:r>
      <w:proofErr w:type="gramEnd"/>
      <w:r w:rsidRPr="00B906C8">
        <w:rPr>
          <w:color w:val="000000"/>
          <w:sz w:val="28"/>
          <w:szCs w:val="28"/>
        </w:rPr>
        <w:t xml:space="preserve"> составляет 10,5 млрд. руб. Размер активов АО «</w:t>
      </w:r>
      <w:proofErr w:type="spellStart"/>
      <w:r w:rsidRPr="00B906C8">
        <w:rPr>
          <w:color w:val="000000"/>
          <w:sz w:val="28"/>
          <w:szCs w:val="28"/>
        </w:rPr>
        <w:t>Стерхпласт</w:t>
      </w:r>
      <w:proofErr w:type="spellEnd"/>
      <w:r w:rsidRPr="00B906C8">
        <w:rPr>
          <w:color w:val="000000"/>
          <w:sz w:val="28"/>
          <w:szCs w:val="28"/>
        </w:rPr>
        <w:t>» составляет 1 млрд. руб. Дочернее общество ООО «</w:t>
      </w:r>
      <w:proofErr w:type="spellStart"/>
      <w:r w:rsidRPr="00B906C8">
        <w:rPr>
          <w:color w:val="000000"/>
          <w:sz w:val="28"/>
          <w:szCs w:val="28"/>
        </w:rPr>
        <w:t>Башстроймаш</w:t>
      </w:r>
      <w:proofErr w:type="spellEnd"/>
      <w:r w:rsidRPr="00B906C8">
        <w:rPr>
          <w:color w:val="000000"/>
          <w:sz w:val="28"/>
          <w:szCs w:val="28"/>
        </w:rPr>
        <w:t>» – ООО «</w:t>
      </w:r>
      <w:proofErr w:type="spellStart"/>
      <w:r w:rsidRPr="00B906C8">
        <w:rPr>
          <w:color w:val="000000"/>
          <w:sz w:val="28"/>
          <w:szCs w:val="28"/>
        </w:rPr>
        <w:t>Башстроймаш</w:t>
      </w:r>
      <w:proofErr w:type="spellEnd"/>
      <w:r w:rsidRPr="00B906C8">
        <w:rPr>
          <w:color w:val="000000"/>
          <w:sz w:val="28"/>
          <w:szCs w:val="28"/>
        </w:rPr>
        <w:t xml:space="preserve"> 2» владеет 15 </w:t>
      </w:r>
      <w:r w:rsidR="00AE2711">
        <w:rPr>
          <w:color w:val="000000"/>
          <w:sz w:val="28"/>
          <w:szCs w:val="28"/>
        </w:rPr>
        <w:t>%</w:t>
      </w:r>
      <w:r w:rsidRPr="00B906C8">
        <w:rPr>
          <w:color w:val="000000"/>
          <w:sz w:val="28"/>
          <w:szCs w:val="28"/>
        </w:rPr>
        <w:t xml:space="preserve"> акций АО «</w:t>
      </w:r>
      <w:proofErr w:type="spellStart"/>
      <w:r w:rsidRPr="00B906C8">
        <w:rPr>
          <w:color w:val="000000"/>
          <w:sz w:val="28"/>
          <w:szCs w:val="28"/>
        </w:rPr>
        <w:t>Стерхпласт</w:t>
      </w:r>
      <w:proofErr w:type="spellEnd"/>
      <w:r w:rsidRPr="00B906C8">
        <w:rPr>
          <w:color w:val="000000"/>
          <w:sz w:val="28"/>
          <w:szCs w:val="28"/>
        </w:rPr>
        <w:t>».</w:t>
      </w:r>
    </w:p>
    <w:p w14:paraId="354C8D78" w14:textId="77777777" w:rsidR="007B027A" w:rsidRDefault="00B906C8" w:rsidP="005745BE">
      <w:pPr>
        <w:pStyle w:val="a4"/>
        <w:numPr>
          <w:ilvl w:val="0"/>
          <w:numId w:val="13"/>
        </w:numPr>
        <w:tabs>
          <w:tab w:val="left" w:pos="426"/>
        </w:tabs>
        <w:spacing w:line="276" w:lineRule="auto"/>
        <w:ind w:left="-284" w:firstLine="568"/>
        <w:jc w:val="both"/>
        <w:rPr>
          <w:color w:val="000000"/>
          <w:sz w:val="28"/>
          <w:szCs w:val="28"/>
        </w:rPr>
      </w:pPr>
      <w:r w:rsidRPr="007B027A">
        <w:rPr>
          <w:color w:val="000000"/>
          <w:sz w:val="28"/>
          <w:szCs w:val="28"/>
        </w:rPr>
        <w:t>Что такое экономическая концентрация?</w:t>
      </w:r>
    </w:p>
    <w:p w14:paraId="3B090FF2" w14:textId="77777777" w:rsidR="007B027A" w:rsidRDefault="00B906C8" w:rsidP="005745BE">
      <w:pPr>
        <w:pStyle w:val="a4"/>
        <w:numPr>
          <w:ilvl w:val="0"/>
          <w:numId w:val="13"/>
        </w:numPr>
        <w:tabs>
          <w:tab w:val="left" w:pos="426"/>
        </w:tabs>
        <w:spacing w:line="276" w:lineRule="auto"/>
        <w:ind w:left="-284" w:firstLine="568"/>
        <w:jc w:val="both"/>
        <w:rPr>
          <w:color w:val="000000"/>
          <w:sz w:val="28"/>
          <w:szCs w:val="28"/>
        </w:rPr>
      </w:pPr>
      <w:r w:rsidRPr="007B027A">
        <w:rPr>
          <w:color w:val="000000"/>
          <w:sz w:val="28"/>
          <w:szCs w:val="28"/>
        </w:rPr>
        <w:lastRenderedPageBreak/>
        <w:t>Требуется ли согласие антимонопольного органа на приобретение ООО «</w:t>
      </w:r>
      <w:proofErr w:type="spellStart"/>
      <w:r w:rsidRPr="007B027A">
        <w:rPr>
          <w:color w:val="000000"/>
          <w:sz w:val="28"/>
          <w:szCs w:val="28"/>
        </w:rPr>
        <w:t>Башстроймаш</w:t>
      </w:r>
      <w:proofErr w:type="spellEnd"/>
      <w:r w:rsidRPr="007B027A">
        <w:rPr>
          <w:color w:val="000000"/>
          <w:sz w:val="28"/>
          <w:szCs w:val="28"/>
        </w:rPr>
        <w:t>» акций АО «</w:t>
      </w:r>
      <w:proofErr w:type="spellStart"/>
      <w:r w:rsidRPr="007B027A">
        <w:rPr>
          <w:color w:val="000000"/>
          <w:sz w:val="28"/>
          <w:szCs w:val="28"/>
        </w:rPr>
        <w:t>Стерхпласт</w:t>
      </w:r>
      <w:proofErr w:type="spellEnd"/>
      <w:r w:rsidRPr="007B027A">
        <w:rPr>
          <w:color w:val="000000"/>
          <w:sz w:val="28"/>
          <w:szCs w:val="28"/>
        </w:rPr>
        <w:t>»?</w:t>
      </w:r>
    </w:p>
    <w:p w14:paraId="02D7FE45" w14:textId="77777777" w:rsidR="007B027A" w:rsidRDefault="00B906C8" w:rsidP="005745BE">
      <w:pPr>
        <w:pStyle w:val="a4"/>
        <w:numPr>
          <w:ilvl w:val="0"/>
          <w:numId w:val="13"/>
        </w:numPr>
        <w:tabs>
          <w:tab w:val="left" w:pos="426"/>
        </w:tabs>
        <w:spacing w:line="276" w:lineRule="auto"/>
        <w:ind w:left="-284" w:firstLine="568"/>
        <w:jc w:val="both"/>
        <w:rPr>
          <w:color w:val="000000"/>
          <w:sz w:val="28"/>
          <w:szCs w:val="28"/>
        </w:rPr>
      </w:pPr>
      <w:r w:rsidRPr="007B027A">
        <w:rPr>
          <w:color w:val="000000"/>
          <w:sz w:val="28"/>
          <w:szCs w:val="28"/>
        </w:rPr>
        <w:t>Изменится ли вывод, если предположить, что ООО «</w:t>
      </w:r>
      <w:proofErr w:type="spellStart"/>
      <w:r w:rsidRPr="007B027A">
        <w:rPr>
          <w:color w:val="000000"/>
          <w:sz w:val="28"/>
          <w:szCs w:val="28"/>
        </w:rPr>
        <w:t>Башстроймаш</w:t>
      </w:r>
      <w:proofErr w:type="spellEnd"/>
      <w:r w:rsidRPr="007B027A">
        <w:rPr>
          <w:color w:val="000000"/>
          <w:sz w:val="28"/>
          <w:szCs w:val="28"/>
        </w:rPr>
        <w:t>» и продавец акций АО «</w:t>
      </w:r>
      <w:proofErr w:type="spellStart"/>
      <w:r w:rsidRPr="007B027A">
        <w:rPr>
          <w:color w:val="000000"/>
          <w:sz w:val="28"/>
          <w:szCs w:val="28"/>
        </w:rPr>
        <w:t>Стерхпласт</w:t>
      </w:r>
      <w:proofErr w:type="spellEnd"/>
      <w:r w:rsidRPr="007B027A">
        <w:rPr>
          <w:color w:val="000000"/>
          <w:sz w:val="28"/>
          <w:szCs w:val="28"/>
        </w:rPr>
        <w:t>» входят в группу лиц по основанию, предусмотренному пунктом 1 части 1 статьи 9 Федерального закона «О защите конкуренции»?</w:t>
      </w:r>
    </w:p>
    <w:p w14:paraId="276512D4" w14:textId="77777777" w:rsidR="00C9382E" w:rsidRPr="00B561FC" w:rsidRDefault="00C9382E" w:rsidP="005745BE">
      <w:pPr>
        <w:tabs>
          <w:tab w:val="left" w:pos="426"/>
        </w:tabs>
        <w:spacing w:line="276" w:lineRule="auto"/>
        <w:ind w:left="-284" w:firstLine="568"/>
        <w:jc w:val="center"/>
        <w:rPr>
          <w:i/>
          <w:sz w:val="28"/>
          <w:szCs w:val="28"/>
        </w:rPr>
      </w:pPr>
    </w:p>
    <w:p w14:paraId="6B9012AC" w14:textId="77777777" w:rsidR="005748EB" w:rsidRPr="00F04A27" w:rsidRDefault="005748EB" w:rsidP="005745BE">
      <w:pPr>
        <w:widowControl w:val="0"/>
        <w:shd w:val="clear" w:color="auto" w:fill="FFFFFF"/>
        <w:tabs>
          <w:tab w:val="left" w:pos="426"/>
        </w:tabs>
        <w:spacing w:line="276" w:lineRule="auto"/>
        <w:ind w:left="-284" w:firstLine="568"/>
        <w:jc w:val="both"/>
        <w:rPr>
          <w:b/>
          <w:bCs/>
          <w:color w:val="000000"/>
          <w:sz w:val="28"/>
          <w:szCs w:val="28"/>
        </w:rPr>
      </w:pPr>
      <w:r w:rsidRPr="00A412F7">
        <w:rPr>
          <w:b/>
          <w:bCs/>
          <w:color w:val="000000"/>
          <w:sz w:val="28"/>
          <w:szCs w:val="28"/>
        </w:rPr>
        <w:t>7.</w:t>
      </w:r>
      <w:r w:rsidRPr="00A412F7">
        <w:rPr>
          <w:b/>
          <w:bCs/>
          <w:color w:val="000000"/>
          <w:sz w:val="28"/>
          <w:szCs w:val="28"/>
        </w:rPr>
        <w:tab/>
      </w:r>
      <w:r w:rsidRPr="00F04A27">
        <w:rPr>
          <w:b/>
          <w:bCs/>
          <w:color w:val="000000"/>
          <w:sz w:val="28"/>
          <w:szCs w:val="28"/>
        </w:rPr>
        <w:t>Фонд оценочных средств для проведения промежуточной аттестации обучающихся по</w:t>
      </w:r>
      <w:bookmarkStart w:id="298" w:name="_Toc422324762"/>
      <w:r w:rsidRPr="00F04A27">
        <w:rPr>
          <w:b/>
          <w:bCs/>
          <w:color w:val="000000"/>
          <w:sz w:val="28"/>
          <w:szCs w:val="28"/>
        </w:rPr>
        <w:t xml:space="preserve"> дисциплине</w:t>
      </w:r>
    </w:p>
    <w:bookmarkEnd w:id="298"/>
    <w:p w14:paraId="11295184" w14:textId="092684EF" w:rsidR="005748EB" w:rsidRDefault="005748EB" w:rsidP="005745BE">
      <w:pPr>
        <w:tabs>
          <w:tab w:val="left" w:pos="426"/>
        </w:tabs>
        <w:spacing w:before="240" w:line="276" w:lineRule="auto"/>
        <w:ind w:left="-284" w:firstLine="568"/>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1256DEA7" w14:textId="7EB03BE4" w:rsidR="00B906C8" w:rsidRDefault="00B906C8" w:rsidP="00DE7A51">
      <w:pPr>
        <w:tabs>
          <w:tab w:val="left" w:pos="360"/>
        </w:tabs>
        <w:spacing w:before="100" w:beforeAutospacing="1" w:after="100" w:afterAutospacing="1"/>
        <w:jc w:val="both"/>
        <w:outlineLvl w:val="0"/>
        <w:rPr>
          <w:b/>
          <w:bCs/>
          <w:kern w:val="36"/>
          <w:sz w:val="28"/>
          <w:szCs w:val="31"/>
        </w:rPr>
        <w:sectPr w:rsidR="00B906C8" w:rsidSect="00352C30">
          <w:footerReference w:type="even" r:id="rId8"/>
          <w:footerReference w:type="default" r:id="rId9"/>
          <w:footerReference w:type="first" r:id="rId10"/>
          <w:pgSz w:w="11906" w:h="16838"/>
          <w:pgMar w:top="1134" w:right="851" w:bottom="1134" w:left="1134" w:header="709" w:footer="709" w:gutter="0"/>
          <w:cols w:space="708"/>
          <w:titlePg/>
          <w:docGrid w:linePitch="360"/>
        </w:sectPr>
      </w:pPr>
      <w:bookmarkStart w:id="299" w:name="_Toc11776781"/>
    </w:p>
    <w:p w14:paraId="7928E055" w14:textId="170A9C49" w:rsidR="00DE7A51" w:rsidRDefault="00DE7A51" w:rsidP="00DE7A51">
      <w:pPr>
        <w:tabs>
          <w:tab w:val="left" w:pos="360"/>
        </w:tabs>
        <w:spacing w:before="100" w:beforeAutospacing="1" w:after="100" w:afterAutospacing="1"/>
        <w:jc w:val="both"/>
        <w:outlineLvl w:val="0"/>
        <w:rPr>
          <w:b/>
          <w:bCs/>
          <w:kern w:val="36"/>
          <w:sz w:val="28"/>
          <w:szCs w:val="28"/>
        </w:rPr>
      </w:pPr>
      <w:bookmarkStart w:id="300" w:name="_Toc116291476"/>
      <w:r w:rsidRPr="002E7B0D">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2E7B0D">
        <w:rPr>
          <w:b/>
          <w:bCs/>
          <w:kern w:val="36"/>
          <w:sz w:val="28"/>
          <w:szCs w:val="28"/>
        </w:rPr>
        <w:t>умений и знаний</w:t>
      </w:r>
      <w:bookmarkEnd w:id="299"/>
      <w:bookmarkEnd w:id="300"/>
    </w:p>
    <w:tbl>
      <w:tblPr>
        <w:tblStyle w:val="a6"/>
        <w:tblW w:w="16018" w:type="dxa"/>
        <w:tblInd w:w="-714" w:type="dxa"/>
        <w:tblLayout w:type="fixed"/>
        <w:tblLook w:val="04A0" w:firstRow="1" w:lastRow="0" w:firstColumn="1" w:lastColumn="0" w:noHBand="0" w:noVBand="1"/>
        <w:tblPrChange w:id="301" w:author="Молчанова Алла Владиславовна" w:date="2023-05-04T10:47:00Z">
          <w:tblPr>
            <w:tblStyle w:val="a6"/>
            <w:tblW w:w="16018" w:type="dxa"/>
            <w:tblInd w:w="-714" w:type="dxa"/>
            <w:tblLayout w:type="fixed"/>
            <w:tblLook w:val="04A0" w:firstRow="1" w:lastRow="0" w:firstColumn="1" w:lastColumn="0" w:noHBand="0" w:noVBand="1"/>
          </w:tblPr>
        </w:tblPrChange>
      </w:tblPr>
      <w:tblGrid>
        <w:gridCol w:w="1702"/>
        <w:gridCol w:w="1984"/>
        <w:gridCol w:w="3827"/>
        <w:gridCol w:w="8505"/>
        <w:tblGridChange w:id="302">
          <w:tblGrid>
            <w:gridCol w:w="1702"/>
            <w:gridCol w:w="2268"/>
            <w:gridCol w:w="3827"/>
            <w:gridCol w:w="8221"/>
          </w:tblGrid>
        </w:tblGridChange>
      </w:tblGrid>
      <w:tr w:rsidR="005C7415" w:rsidRPr="005C7415" w14:paraId="511D0489" w14:textId="0175278D" w:rsidTr="001378E4">
        <w:trPr>
          <w:trHeight w:val="1440"/>
          <w:trPrChange w:id="303" w:author="Молчанова Алла Владиславовна" w:date="2023-05-04T10:47:00Z">
            <w:trPr>
              <w:trHeight w:val="1440"/>
            </w:trPr>
          </w:trPrChange>
        </w:trPr>
        <w:tc>
          <w:tcPr>
            <w:tcW w:w="1702" w:type="dxa"/>
            <w:tcPrChange w:id="304" w:author="Молчанова Алла Владиславовна" w:date="2023-05-04T10:47:00Z">
              <w:tcPr>
                <w:tcW w:w="1702" w:type="dxa"/>
              </w:tcPr>
            </w:tcPrChange>
          </w:tcPr>
          <w:p w14:paraId="763FB275" w14:textId="234C3BBA" w:rsidR="005C7415" w:rsidRPr="005C7415" w:rsidRDefault="005C7415" w:rsidP="003849B3">
            <w:pPr>
              <w:jc w:val="center"/>
              <w:rPr>
                <w:b/>
                <w:bCs/>
                <w:sz w:val="22"/>
                <w:szCs w:val="22"/>
              </w:rPr>
            </w:pPr>
            <w:r w:rsidRPr="005C7415">
              <w:rPr>
                <w:b/>
                <w:bCs/>
                <w:sz w:val="22"/>
                <w:szCs w:val="22"/>
              </w:rPr>
              <w:t>Наименование компетенции</w:t>
            </w:r>
          </w:p>
          <w:p w14:paraId="04AE3050" w14:textId="77777777" w:rsidR="005C7415" w:rsidRPr="005C7415" w:rsidRDefault="005C7415" w:rsidP="005C7415">
            <w:pPr>
              <w:ind w:firstLine="680"/>
              <w:jc w:val="center"/>
              <w:rPr>
                <w:b/>
                <w:bCs/>
                <w:sz w:val="22"/>
                <w:szCs w:val="22"/>
              </w:rPr>
            </w:pPr>
          </w:p>
        </w:tc>
        <w:tc>
          <w:tcPr>
            <w:tcW w:w="1984" w:type="dxa"/>
            <w:tcPrChange w:id="305" w:author="Молчанова Алла Владиславовна" w:date="2023-05-04T10:47:00Z">
              <w:tcPr>
                <w:tcW w:w="2268" w:type="dxa"/>
              </w:tcPr>
            </w:tcPrChange>
          </w:tcPr>
          <w:p w14:paraId="29801FA4" w14:textId="77777777" w:rsidR="005C7415" w:rsidRPr="005C7415" w:rsidRDefault="005C7415" w:rsidP="005C7415">
            <w:pPr>
              <w:jc w:val="center"/>
              <w:rPr>
                <w:b/>
                <w:bCs/>
                <w:sz w:val="22"/>
                <w:szCs w:val="22"/>
              </w:rPr>
            </w:pPr>
            <w:r w:rsidRPr="005C7415">
              <w:rPr>
                <w:b/>
                <w:bCs/>
                <w:sz w:val="22"/>
                <w:szCs w:val="22"/>
              </w:rPr>
              <w:t>Индикаторы достижения компетенции</w:t>
            </w:r>
          </w:p>
        </w:tc>
        <w:tc>
          <w:tcPr>
            <w:tcW w:w="3827" w:type="dxa"/>
            <w:tcPrChange w:id="306" w:author="Молчанова Алла Владиславовна" w:date="2023-05-04T10:47:00Z">
              <w:tcPr>
                <w:tcW w:w="3827" w:type="dxa"/>
              </w:tcPr>
            </w:tcPrChange>
          </w:tcPr>
          <w:p w14:paraId="334AA15C" w14:textId="77777777" w:rsidR="005C7415" w:rsidRPr="005C7415" w:rsidRDefault="005C7415" w:rsidP="005C7415">
            <w:pPr>
              <w:jc w:val="center"/>
              <w:rPr>
                <w:b/>
                <w:bCs/>
                <w:sz w:val="22"/>
                <w:szCs w:val="22"/>
              </w:rPr>
            </w:pPr>
            <w:r w:rsidRPr="005C7415">
              <w:rPr>
                <w:b/>
                <w:bCs/>
                <w:sz w:val="22"/>
                <w:szCs w:val="22"/>
              </w:rPr>
              <w:t>Результаты обучения (умения и знания), соотнесенные с индикаторами достижения компетенции</w:t>
            </w:r>
          </w:p>
        </w:tc>
        <w:tc>
          <w:tcPr>
            <w:tcW w:w="8505" w:type="dxa"/>
            <w:tcPrChange w:id="307" w:author="Молчанова Алла Владиславовна" w:date="2023-05-04T10:47:00Z">
              <w:tcPr>
                <w:tcW w:w="8221" w:type="dxa"/>
              </w:tcPr>
            </w:tcPrChange>
          </w:tcPr>
          <w:p w14:paraId="067B0387" w14:textId="5257B804" w:rsidR="005C7415" w:rsidRPr="005C7415" w:rsidRDefault="005C7415" w:rsidP="005C7415">
            <w:pPr>
              <w:jc w:val="center"/>
              <w:rPr>
                <w:b/>
                <w:bCs/>
                <w:sz w:val="22"/>
                <w:szCs w:val="22"/>
              </w:rPr>
            </w:pPr>
            <w:r w:rsidRPr="005C7415">
              <w:rPr>
                <w:b/>
                <w:bCs/>
                <w:sz w:val="22"/>
                <w:szCs w:val="22"/>
              </w:rPr>
              <w:t>Типовые контрольные задания</w:t>
            </w:r>
          </w:p>
        </w:tc>
      </w:tr>
      <w:tr w:rsidR="00307FE3" w:rsidRPr="00554BBB" w14:paraId="04B2E5A5" w14:textId="3842F81A" w:rsidTr="001378E4">
        <w:trPr>
          <w:trHeight w:val="2115"/>
          <w:trPrChange w:id="308" w:author="Молчанова Алла Владиславовна" w:date="2023-05-04T10:47:00Z">
            <w:trPr>
              <w:trHeight w:val="2115"/>
            </w:trPr>
          </w:trPrChange>
        </w:trPr>
        <w:tc>
          <w:tcPr>
            <w:tcW w:w="1702" w:type="dxa"/>
            <w:vMerge w:val="restart"/>
            <w:tcPrChange w:id="309" w:author="Молчанова Алла Владиславовна" w:date="2023-05-04T10:47:00Z">
              <w:tcPr>
                <w:tcW w:w="1702" w:type="dxa"/>
                <w:vMerge w:val="restart"/>
              </w:tcPr>
            </w:tcPrChange>
          </w:tcPr>
          <w:p w14:paraId="17D39A79" w14:textId="77777777" w:rsidR="00307FE3" w:rsidRPr="00F24D34" w:rsidRDefault="00307FE3" w:rsidP="009F1ECF">
            <w:pPr>
              <w:jc w:val="both"/>
              <w:rPr>
                <w:b/>
                <w:szCs w:val="22"/>
                <w:rPrChange w:id="310" w:author="Косинская Галина Владимировна" w:date="2023-03-17T11:35:00Z">
                  <w:rPr>
                    <w:b/>
                    <w:szCs w:val="22"/>
                    <w:highlight w:val="yellow"/>
                  </w:rPr>
                </w:rPrChange>
              </w:rPr>
            </w:pPr>
            <w:r w:rsidRPr="00F24D34">
              <w:rPr>
                <w:b/>
                <w:szCs w:val="22"/>
                <w:rPrChange w:id="311" w:author="Косинская Галина Владимировна" w:date="2023-03-17T11:35:00Z">
                  <w:rPr>
                    <w:b/>
                    <w:szCs w:val="22"/>
                    <w:highlight w:val="yellow"/>
                  </w:rPr>
                </w:rPrChange>
              </w:rPr>
              <w:t>ПКП-2</w:t>
            </w:r>
          </w:p>
          <w:p w14:paraId="6143EBDC" w14:textId="2BD9BFB7" w:rsidR="00307FE3" w:rsidRPr="00BD6732" w:rsidRDefault="00307FE3" w:rsidP="009F1ECF">
            <w:pPr>
              <w:jc w:val="both"/>
              <w:rPr>
                <w:b/>
                <w:bCs/>
                <w:highlight w:val="yellow"/>
              </w:rPr>
            </w:pPr>
            <w:r w:rsidRPr="00F24D34">
              <w:rPr>
                <w:szCs w:val="22"/>
                <w:rPrChange w:id="312" w:author="Косинская Галина Владимировна" w:date="2023-03-17T11:35:00Z">
                  <w:rPr>
                    <w:szCs w:val="22"/>
                    <w:highlight w:val="yellow"/>
                  </w:rPr>
                </w:rPrChange>
              </w:rPr>
              <w:t xml:space="preserve">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w:t>
            </w:r>
            <w:r w:rsidRPr="00F24D34">
              <w:rPr>
                <w:szCs w:val="22"/>
                <w:rPrChange w:id="313" w:author="Косинская Галина Владимировна" w:date="2023-03-17T11:36:00Z">
                  <w:rPr>
                    <w:szCs w:val="22"/>
                    <w:highlight w:val="yellow"/>
                  </w:rPr>
                </w:rPrChange>
              </w:rPr>
              <w:t>правонарушения при осуществлении предпринимат</w:t>
            </w:r>
            <w:r w:rsidRPr="00F24D34">
              <w:rPr>
                <w:szCs w:val="22"/>
                <w:rPrChange w:id="314" w:author="Косинская Галина Владимировна" w:date="2023-03-17T11:36:00Z">
                  <w:rPr>
                    <w:szCs w:val="22"/>
                    <w:highlight w:val="yellow"/>
                  </w:rPr>
                </w:rPrChange>
              </w:rPr>
              <w:lastRenderedPageBreak/>
              <w:t>ельской деятельности и давать юридически обоснованные предложения по их преодолению и устранению</w:t>
            </w:r>
          </w:p>
        </w:tc>
        <w:tc>
          <w:tcPr>
            <w:tcW w:w="1984" w:type="dxa"/>
            <w:tcPrChange w:id="315" w:author="Молчанова Алла Владиславовна" w:date="2023-05-04T10:47:00Z">
              <w:tcPr>
                <w:tcW w:w="2268" w:type="dxa"/>
              </w:tcPr>
            </w:tcPrChange>
          </w:tcPr>
          <w:p w14:paraId="45855589" w14:textId="77777777" w:rsidR="00307FE3" w:rsidRPr="00F24D34" w:rsidRDefault="00307FE3" w:rsidP="00B416DB">
            <w:pPr>
              <w:keepNext/>
              <w:keepLines/>
              <w:rPr>
                <w:szCs w:val="22"/>
                <w:rPrChange w:id="316" w:author="Косинская Галина Владимировна" w:date="2023-03-17T11:35:00Z">
                  <w:rPr>
                    <w:szCs w:val="22"/>
                    <w:highlight w:val="yellow"/>
                  </w:rPr>
                </w:rPrChange>
              </w:rPr>
            </w:pPr>
            <w:r w:rsidRPr="00F24D34">
              <w:rPr>
                <w:szCs w:val="22"/>
                <w:rPrChange w:id="317" w:author="Косинская Галина Владимировна" w:date="2023-03-17T11:35:00Z">
                  <w:rPr>
                    <w:szCs w:val="22"/>
                    <w:highlight w:val="yellow"/>
                  </w:rPr>
                </w:rPrChange>
              </w:rPr>
              <w:lastRenderedPageBreak/>
              <w:t>1. Действует с учетом кризисных ситуаций в экономике, вызываемых рисками правового и экономического характера.</w:t>
            </w:r>
          </w:p>
          <w:p w14:paraId="23E049E3" w14:textId="1BF60EE4" w:rsidR="00307FE3" w:rsidRPr="00BD6732" w:rsidRDefault="00307FE3" w:rsidP="009F1ECF">
            <w:pPr>
              <w:jc w:val="both"/>
              <w:rPr>
                <w:b/>
                <w:bCs/>
                <w:highlight w:val="yellow"/>
              </w:rPr>
            </w:pPr>
          </w:p>
        </w:tc>
        <w:tc>
          <w:tcPr>
            <w:tcW w:w="3827" w:type="dxa"/>
            <w:tcPrChange w:id="318" w:author="Молчанова Алла Владиславовна" w:date="2023-05-04T10:47:00Z">
              <w:tcPr>
                <w:tcW w:w="3827" w:type="dxa"/>
              </w:tcPr>
            </w:tcPrChange>
          </w:tcPr>
          <w:p w14:paraId="4062C788" w14:textId="77777777" w:rsidR="00307FE3" w:rsidRPr="00F24D34" w:rsidRDefault="00307FE3" w:rsidP="00307FE3">
            <w:pPr>
              <w:tabs>
                <w:tab w:val="left" w:pos="540"/>
              </w:tabs>
              <w:ind w:left="5"/>
              <w:contextualSpacing/>
              <w:rPr>
                <w:b/>
                <w:rPrChange w:id="319" w:author="Косинская Галина Владимировна" w:date="2023-03-17T11:35:00Z">
                  <w:rPr>
                    <w:b/>
                    <w:highlight w:val="yellow"/>
                  </w:rPr>
                </w:rPrChange>
              </w:rPr>
            </w:pPr>
            <w:r w:rsidRPr="00F24D34">
              <w:rPr>
                <w:i/>
                <w:rPrChange w:id="320" w:author="Косинская Галина Владимировна" w:date="2023-03-17T11:35:00Z">
                  <w:rPr>
                    <w:i/>
                    <w:highlight w:val="yellow"/>
                  </w:rPr>
                </w:rPrChange>
              </w:rPr>
              <w:t>Знать:</w:t>
            </w:r>
            <w:r w:rsidRPr="00F24D34">
              <w:rPr>
                <w:rPrChange w:id="321" w:author="Косинская Галина Владимировна" w:date="2023-03-17T11:35:00Z">
                  <w:rPr>
                    <w:highlight w:val="yellow"/>
                  </w:rPr>
                </w:rPrChange>
              </w:rPr>
              <w:t xml:space="preserve"> правовые и экономические риски нарушения требований антимонопольного законодательства при осуществлении хозяйствующими субъектами предпринимательской деятельности, а также меры по их минимизации.</w:t>
            </w:r>
          </w:p>
          <w:p w14:paraId="25C153A7" w14:textId="288D7A2F" w:rsidR="00307FE3" w:rsidRPr="00BD6732" w:rsidRDefault="00307FE3" w:rsidP="00307FE3">
            <w:pPr>
              <w:ind w:left="5"/>
              <w:rPr>
                <w:b/>
                <w:bCs/>
                <w:highlight w:val="yellow"/>
              </w:rPr>
            </w:pPr>
            <w:r w:rsidRPr="00F24D34">
              <w:rPr>
                <w:i/>
                <w:rPrChange w:id="322" w:author="Косинская Галина Владимировна" w:date="2023-03-17T11:35:00Z">
                  <w:rPr>
                    <w:i/>
                    <w:highlight w:val="yellow"/>
                  </w:rPr>
                </w:rPrChange>
              </w:rPr>
              <w:t xml:space="preserve">Уметь: </w:t>
            </w:r>
            <w:r w:rsidRPr="00F24D34">
              <w:rPr>
                <w:rPrChange w:id="323" w:author="Косинская Галина Владимировна" w:date="2023-03-17T11:35:00Z">
                  <w:rPr>
                    <w:highlight w:val="yellow"/>
                  </w:rPr>
                </w:rPrChange>
              </w:rPr>
              <w:t>оценивать и прогнозировать возможные правовые и экономические риски нарушения требований антимонопольного законодательства с учетом кризисных ситуаций в экономике.</w:t>
            </w:r>
          </w:p>
        </w:tc>
        <w:tc>
          <w:tcPr>
            <w:tcW w:w="8505" w:type="dxa"/>
            <w:tcPrChange w:id="324" w:author="Молчанова Алла Владиславовна" w:date="2023-05-04T10:47:00Z">
              <w:tcPr>
                <w:tcW w:w="8221" w:type="dxa"/>
              </w:tcPr>
            </w:tcPrChange>
          </w:tcPr>
          <w:p w14:paraId="63048110" w14:textId="2D31FD4C" w:rsidR="00307FE3" w:rsidRPr="002347E3" w:rsidRDefault="00307FE3" w:rsidP="00C0131C">
            <w:pPr>
              <w:contextualSpacing/>
              <w:jc w:val="both"/>
              <w:rPr>
                <w:rPrChange w:id="325" w:author="RePack by Diakov" w:date="2023-03-14T12:40:00Z">
                  <w:rPr>
                    <w:highlight w:val="yellow"/>
                  </w:rPr>
                </w:rPrChange>
              </w:rPr>
            </w:pPr>
            <w:r w:rsidRPr="002347E3">
              <w:rPr>
                <w:rPrChange w:id="326" w:author="RePack by Diakov" w:date="2023-03-14T12:40:00Z">
                  <w:rPr>
                    <w:highlight w:val="yellow"/>
                  </w:rPr>
                </w:rPrChange>
              </w:rPr>
              <w:t xml:space="preserve">Руководители ООО «М» и ООО «И» на совместной встрече обсудили порядок их участия в торгах на заключение государственного контракта на поставку двигателей. </w:t>
            </w:r>
          </w:p>
          <w:p w14:paraId="3ED84111" w14:textId="22899373" w:rsidR="00307FE3" w:rsidRPr="002347E3" w:rsidRDefault="00307FE3" w:rsidP="00C0131C">
            <w:pPr>
              <w:contextualSpacing/>
              <w:jc w:val="both"/>
              <w:rPr>
                <w:rPrChange w:id="327" w:author="RePack by Diakov" w:date="2023-03-14T12:40:00Z">
                  <w:rPr>
                    <w:highlight w:val="yellow"/>
                  </w:rPr>
                </w:rPrChange>
              </w:rPr>
            </w:pPr>
            <w:r w:rsidRPr="002347E3">
              <w:rPr>
                <w:rPrChange w:id="328" w:author="RePack by Diakov" w:date="2023-03-14T12:40:00Z">
                  <w:rPr>
                    <w:highlight w:val="yellow"/>
                  </w:rPr>
                </w:rPrChange>
              </w:rPr>
              <w:t>В рамках достигнутых договоренностей общества внесли в качестве финансового обеспечения исполнение контракта сумму в размере 5% от начальной цены. При проведении торгов ООО «М» сделала ценовое предложение в размере начальной цены контракта, а ООО «И» ценовых предложений не делало. По результатам торгов государственный контракт был заключен с ООО «М».  Поставку двигателей в дальнейшем по договору с ООО «М» выполняло ООО «И».</w:t>
            </w:r>
          </w:p>
          <w:p w14:paraId="6EF441D6" w14:textId="77777777" w:rsidR="00307FE3" w:rsidRPr="002347E3" w:rsidRDefault="00307FE3" w:rsidP="00C0131C">
            <w:pPr>
              <w:contextualSpacing/>
              <w:jc w:val="both"/>
              <w:rPr>
                <w:b/>
                <w:rPrChange w:id="329" w:author="RePack by Diakov" w:date="2023-03-14T12:40:00Z">
                  <w:rPr>
                    <w:b/>
                    <w:highlight w:val="yellow"/>
                  </w:rPr>
                </w:rPrChange>
              </w:rPr>
            </w:pPr>
          </w:p>
          <w:p w14:paraId="0AD371CA" w14:textId="77777777" w:rsidR="00307FE3" w:rsidRPr="002347E3" w:rsidRDefault="00307FE3" w:rsidP="00693C26">
            <w:pPr>
              <w:pStyle w:val="a4"/>
              <w:numPr>
                <w:ilvl w:val="0"/>
                <w:numId w:val="16"/>
              </w:numPr>
              <w:ind w:left="34" w:firstLine="0"/>
              <w:jc w:val="both"/>
              <w:rPr>
                <w:rPrChange w:id="330" w:author="RePack by Diakov" w:date="2023-03-14T12:40:00Z">
                  <w:rPr>
                    <w:highlight w:val="yellow"/>
                  </w:rPr>
                </w:rPrChange>
              </w:rPr>
            </w:pPr>
            <w:r w:rsidRPr="002347E3">
              <w:rPr>
                <w:rPrChange w:id="331" w:author="RePack by Diakov" w:date="2023-03-14T12:40:00Z">
                  <w:rPr>
                    <w:highlight w:val="yellow"/>
                  </w:rPr>
                </w:rPrChange>
              </w:rPr>
              <w:t xml:space="preserve">Какие виды </w:t>
            </w:r>
            <w:proofErr w:type="spellStart"/>
            <w:r w:rsidRPr="002347E3">
              <w:rPr>
                <w:rPrChange w:id="332" w:author="RePack by Diakov" w:date="2023-03-14T12:40:00Z">
                  <w:rPr>
                    <w:highlight w:val="yellow"/>
                  </w:rPr>
                </w:rPrChange>
              </w:rPr>
              <w:t>антиконкурентных</w:t>
            </w:r>
            <w:proofErr w:type="spellEnd"/>
            <w:r w:rsidRPr="002347E3">
              <w:rPr>
                <w:rPrChange w:id="333" w:author="RePack by Diakov" w:date="2023-03-14T12:40:00Z">
                  <w:rPr>
                    <w:highlight w:val="yellow"/>
                  </w:rPr>
                </w:rPrChange>
              </w:rPr>
              <w:t xml:space="preserve"> соглашений содержит Федеральный закон «О защите конкуренции»? </w:t>
            </w:r>
          </w:p>
          <w:p w14:paraId="6348F640" w14:textId="77777777" w:rsidR="00307FE3" w:rsidRPr="002347E3" w:rsidRDefault="00307FE3" w:rsidP="00693C26">
            <w:pPr>
              <w:pStyle w:val="a4"/>
              <w:numPr>
                <w:ilvl w:val="0"/>
                <w:numId w:val="16"/>
              </w:numPr>
              <w:ind w:left="34" w:firstLine="0"/>
              <w:jc w:val="both"/>
              <w:rPr>
                <w:rPrChange w:id="334" w:author="RePack by Diakov" w:date="2023-03-14T12:40:00Z">
                  <w:rPr>
                    <w:highlight w:val="yellow"/>
                  </w:rPr>
                </w:rPrChange>
              </w:rPr>
            </w:pPr>
            <w:r w:rsidRPr="002347E3">
              <w:rPr>
                <w:rPrChange w:id="335" w:author="RePack by Diakov" w:date="2023-03-14T12:40:00Z">
                  <w:rPr>
                    <w:highlight w:val="yellow"/>
                  </w:rPr>
                </w:rPrChange>
              </w:rPr>
              <w:t xml:space="preserve">Какое </w:t>
            </w:r>
            <w:proofErr w:type="spellStart"/>
            <w:r w:rsidRPr="002347E3">
              <w:rPr>
                <w:rPrChange w:id="336" w:author="RePack by Diakov" w:date="2023-03-14T12:40:00Z">
                  <w:rPr>
                    <w:highlight w:val="yellow"/>
                  </w:rPr>
                </w:rPrChange>
              </w:rPr>
              <w:t>антиконкурентное</w:t>
            </w:r>
            <w:proofErr w:type="spellEnd"/>
            <w:r w:rsidRPr="002347E3">
              <w:rPr>
                <w:rPrChange w:id="337" w:author="RePack by Diakov" w:date="2023-03-14T12:40:00Z">
                  <w:rPr>
                    <w:highlight w:val="yellow"/>
                  </w:rPr>
                </w:rPrChange>
              </w:rPr>
              <w:t xml:space="preserve"> соглашение является наиболее общественно опасным нарушение антимонопольного законодательство? </w:t>
            </w:r>
          </w:p>
          <w:p w14:paraId="4D0636E3" w14:textId="4E09A698" w:rsidR="00307FE3" w:rsidRPr="002347E3" w:rsidRDefault="00307FE3" w:rsidP="00693C26">
            <w:pPr>
              <w:pStyle w:val="a4"/>
              <w:numPr>
                <w:ilvl w:val="0"/>
                <w:numId w:val="16"/>
              </w:numPr>
              <w:ind w:left="34" w:firstLine="0"/>
              <w:jc w:val="both"/>
              <w:rPr>
                <w:rPrChange w:id="338" w:author="RePack by Diakov" w:date="2023-03-14T12:40:00Z">
                  <w:rPr>
                    <w:highlight w:val="yellow"/>
                  </w:rPr>
                </w:rPrChange>
              </w:rPr>
            </w:pPr>
            <w:r w:rsidRPr="002347E3">
              <w:rPr>
                <w:rPrChange w:id="339" w:author="RePack by Diakov" w:date="2023-03-14T12:40:00Z">
                  <w:rPr>
                    <w:highlight w:val="yellow"/>
                  </w:rPr>
                </w:rPrChange>
              </w:rPr>
              <w:t>Содержат ли действия ООО «М» и ООО «И» признаки нарушения антимонопольного законодательства? Если да, то укажите признаки какого именно нарушения содержаться в действиях ООО «М» и ООО «И» и почему?</w:t>
            </w:r>
          </w:p>
          <w:p w14:paraId="7C34CEA5" w14:textId="665F0579" w:rsidR="00307FE3" w:rsidRPr="002347E3" w:rsidRDefault="00307FE3" w:rsidP="00927745">
            <w:pPr>
              <w:contextualSpacing/>
              <w:rPr>
                <w:rPrChange w:id="340" w:author="RePack by Diakov" w:date="2023-03-14T12:40:00Z">
                  <w:rPr>
                    <w:highlight w:val="yellow"/>
                  </w:rPr>
                </w:rPrChange>
              </w:rPr>
            </w:pPr>
          </w:p>
        </w:tc>
      </w:tr>
      <w:tr w:rsidR="00307FE3" w:rsidRPr="00554BBB" w14:paraId="454F1E20" w14:textId="10E8941E" w:rsidTr="001378E4">
        <w:trPr>
          <w:trHeight w:val="2115"/>
          <w:trPrChange w:id="341" w:author="Молчанова Алла Владиславовна" w:date="2023-05-04T10:47:00Z">
            <w:trPr>
              <w:trHeight w:val="2115"/>
            </w:trPr>
          </w:trPrChange>
        </w:trPr>
        <w:tc>
          <w:tcPr>
            <w:tcW w:w="1702" w:type="dxa"/>
            <w:vMerge/>
            <w:tcPrChange w:id="342" w:author="Молчанова Алла Владиславовна" w:date="2023-05-04T10:47:00Z">
              <w:tcPr>
                <w:tcW w:w="1702" w:type="dxa"/>
                <w:vMerge/>
              </w:tcPr>
            </w:tcPrChange>
          </w:tcPr>
          <w:p w14:paraId="5E20925A" w14:textId="77777777" w:rsidR="00307FE3" w:rsidRPr="00BD6732" w:rsidRDefault="00307FE3" w:rsidP="009F1ECF">
            <w:pPr>
              <w:jc w:val="both"/>
              <w:rPr>
                <w:highlight w:val="yellow"/>
                <w:lang w:eastAsia="en-US"/>
              </w:rPr>
            </w:pPr>
          </w:p>
        </w:tc>
        <w:tc>
          <w:tcPr>
            <w:tcW w:w="1984" w:type="dxa"/>
            <w:tcPrChange w:id="343" w:author="Молчанова Алла Владиславовна" w:date="2023-05-04T10:47:00Z">
              <w:tcPr>
                <w:tcW w:w="2268" w:type="dxa"/>
              </w:tcPr>
            </w:tcPrChange>
          </w:tcPr>
          <w:p w14:paraId="40F2557D" w14:textId="272F4528" w:rsidR="00307FE3" w:rsidRPr="00BD6732" w:rsidRDefault="00307FE3" w:rsidP="004F74DF">
            <w:pPr>
              <w:contextualSpacing/>
              <w:rPr>
                <w:highlight w:val="yellow"/>
              </w:rPr>
            </w:pPr>
            <w:r w:rsidRPr="00F24D34">
              <w:rPr>
                <w:szCs w:val="22"/>
                <w:rPrChange w:id="344" w:author="Косинская Галина Владимировна" w:date="2023-03-17T11:36:00Z">
                  <w:rPr>
                    <w:szCs w:val="22"/>
                    <w:highlight w:val="yellow"/>
                  </w:rPr>
                </w:rPrChange>
              </w:rPr>
              <w:t>2. Выявляет правонарушения при осуществлении предпринимательской деятельности.</w:t>
            </w:r>
          </w:p>
        </w:tc>
        <w:tc>
          <w:tcPr>
            <w:tcW w:w="3827" w:type="dxa"/>
            <w:tcPrChange w:id="345" w:author="Молчанова Алла Владиславовна" w:date="2023-05-04T10:47:00Z">
              <w:tcPr>
                <w:tcW w:w="3827" w:type="dxa"/>
              </w:tcPr>
            </w:tcPrChange>
          </w:tcPr>
          <w:p w14:paraId="3A475413" w14:textId="77777777" w:rsidR="00CD1EE1" w:rsidRPr="00F24D34" w:rsidRDefault="00CD1EE1" w:rsidP="00CD1EE1">
            <w:pPr>
              <w:tabs>
                <w:tab w:val="left" w:pos="540"/>
              </w:tabs>
              <w:contextualSpacing/>
              <w:rPr>
                <w:rPrChange w:id="346" w:author="Косинская Галина Владимировна" w:date="2023-03-17T11:36:00Z">
                  <w:rPr>
                    <w:highlight w:val="yellow"/>
                  </w:rPr>
                </w:rPrChange>
              </w:rPr>
            </w:pPr>
            <w:r w:rsidRPr="00F24D34">
              <w:rPr>
                <w:i/>
                <w:szCs w:val="22"/>
                <w:rPrChange w:id="347" w:author="Косинская Галина Владимировна" w:date="2023-03-17T11:36:00Z">
                  <w:rPr>
                    <w:i/>
                    <w:szCs w:val="22"/>
                    <w:highlight w:val="yellow"/>
                  </w:rPr>
                </w:rPrChange>
              </w:rPr>
              <w:t>Знать:</w:t>
            </w:r>
            <w:r w:rsidRPr="00F24D34">
              <w:rPr>
                <w:szCs w:val="22"/>
                <w:rPrChange w:id="348" w:author="Косинская Галина Владимировна" w:date="2023-03-17T11:36:00Z">
                  <w:rPr>
                    <w:szCs w:val="22"/>
                    <w:highlight w:val="yellow"/>
                  </w:rPr>
                </w:rPrChange>
              </w:rPr>
              <w:t xml:space="preserve"> основные положения национального антимонопольного законодательства и законодательства о конкуренции стран Евразийского экономического союза,</w:t>
            </w:r>
            <w:r w:rsidRPr="00F24D34">
              <w:rPr>
                <w:rPrChange w:id="349" w:author="Косинская Галина Владимировна" w:date="2023-03-17T11:36:00Z">
                  <w:rPr>
                    <w:highlight w:val="yellow"/>
                  </w:rPr>
                </w:rPrChange>
              </w:rPr>
              <w:t xml:space="preserve"> признаки и виды </w:t>
            </w:r>
            <w:r w:rsidRPr="00F24D34">
              <w:rPr>
                <w:szCs w:val="22"/>
                <w:rPrChange w:id="350" w:author="Косинская Галина Владимировна" w:date="2023-03-17T11:36:00Z">
                  <w:rPr>
                    <w:szCs w:val="22"/>
                    <w:highlight w:val="yellow"/>
                  </w:rPr>
                </w:rPrChange>
              </w:rPr>
              <w:t xml:space="preserve">нарушений </w:t>
            </w:r>
            <w:r w:rsidRPr="00F24D34">
              <w:rPr>
                <w:szCs w:val="22"/>
                <w:rPrChange w:id="351" w:author="Косинская Галина Владимировна" w:date="2023-03-17T11:36:00Z">
                  <w:rPr>
                    <w:szCs w:val="22"/>
                    <w:highlight w:val="yellow"/>
                  </w:rPr>
                </w:rPrChange>
              </w:rPr>
              <w:lastRenderedPageBreak/>
              <w:t>антимонопольного законодательства.</w:t>
            </w:r>
          </w:p>
          <w:p w14:paraId="786B3EA4" w14:textId="5D71213C" w:rsidR="00307FE3" w:rsidRPr="00BD6732" w:rsidRDefault="00CD1EE1" w:rsidP="00CD1EE1">
            <w:pPr>
              <w:ind w:left="5"/>
              <w:rPr>
                <w:b/>
                <w:bCs/>
                <w:highlight w:val="yellow"/>
              </w:rPr>
            </w:pPr>
            <w:r w:rsidRPr="00F24D34">
              <w:rPr>
                <w:i/>
                <w:rPrChange w:id="352" w:author="Косинская Галина Владимировна" w:date="2023-03-17T11:36:00Z">
                  <w:rPr>
                    <w:i/>
                    <w:highlight w:val="yellow"/>
                  </w:rPr>
                </w:rPrChange>
              </w:rPr>
              <w:t xml:space="preserve">Уметь: </w:t>
            </w:r>
            <w:r w:rsidRPr="00F24D34">
              <w:rPr>
                <w:rPrChange w:id="353" w:author="Косинская Галина Владимировна" w:date="2023-03-17T11:36:00Z">
                  <w:rPr>
                    <w:highlight w:val="yellow"/>
                  </w:rPr>
                </w:rPrChange>
              </w:rPr>
              <w:t xml:space="preserve">выявлять </w:t>
            </w:r>
            <w:r w:rsidRPr="00F24D34">
              <w:rPr>
                <w:szCs w:val="22"/>
                <w:rPrChange w:id="354" w:author="Косинская Галина Владимировна" w:date="2023-03-17T11:36:00Z">
                  <w:rPr>
                    <w:szCs w:val="22"/>
                    <w:highlight w:val="yellow"/>
                  </w:rPr>
                </w:rPrChange>
              </w:rPr>
              <w:t>нарушения антимонопольного законодательства, допущенные хозяйствующими субъектами при осуществлении предпринимательской деятельности.</w:t>
            </w:r>
          </w:p>
        </w:tc>
        <w:tc>
          <w:tcPr>
            <w:tcW w:w="8505" w:type="dxa"/>
            <w:tcPrChange w:id="355" w:author="Молчанова Алла Владиславовна" w:date="2023-05-04T10:47:00Z">
              <w:tcPr>
                <w:tcW w:w="8221" w:type="dxa"/>
              </w:tcPr>
            </w:tcPrChange>
          </w:tcPr>
          <w:p w14:paraId="4D1E9A2B" w14:textId="1AB02BBD" w:rsidR="00307FE3" w:rsidRPr="002347E3" w:rsidRDefault="00307FE3" w:rsidP="00011975">
            <w:pPr>
              <w:jc w:val="both"/>
              <w:rPr>
                <w:rPrChange w:id="356" w:author="RePack by Diakov" w:date="2023-03-14T12:40:00Z">
                  <w:rPr>
                    <w:highlight w:val="yellow"/>
                  </w:rPr>
                </w:rPrChange>
              </w:rPr>
            </w:pPr>
            <w:r w:rsidRPr="002347E3">
              <w:rPr>
                <w:rPrChange w:id="357" w:author="RePack by Diakov" w:date="2023-03-14T12:40:00Z">
                  <w:rPr>
                    <w:highlight w:val="yellow"/>
                  </w:rPr>
                </w:rPrChange>
              </w:rPr>
              <w:lastRenderedPageBreak/>
              <w:t>Генеральный директор АО «А» заявил на публичной странице во социальной сети «</w:t>
            </w:r>
            <w:proofErr w:type="spellStart"/>
            <w:r w:rsidRPr="002347E3">
              <w:rPr>
                <w:rPrChange w:id="358" w:author="RePack by Diakov" w:date="2023-03-14T12:40:00Z">
                  <w:rPr>
                    <w:highlight w:val="yellow"/>
                  </w:rPr>
                </w:rPrChange>
              </w:rPr>
              <w:t>Вконтакте</w:t>
            </w:r>
            <w:proofErr w:type="spellEnd"/>
            <w:r w:rsidRPr="002347E3">
              <w:rPr>
                <w:rPrChange w:id="359" w:author="RePack by Diakov" w:date="2023-03-14T12:40:00Z">
                  <w:rPr>
                    <w:highlight w:val="yellow"/>
                  </w:rPr>
                </w:rPrChange>
              </w:rPr>
              <w:t xml:space="preserve">» о планируемом повышении цен на угол как в рамках национального, так и трансграничного (территории двух государств-членов ЕАЭС) рынков на 10% с 1 марта 2021 года в связи с повышением цен на сырье и транспортные расходы. В течение 10 дней с момента публичного заявления генерального директора компании «А» другие участники товарного рынка угля (ООО «Б», АО «В») также подняли цены на 10%. Однако повышение цен на </w:t>
            </w:r>
            <w:r w:rsidRPr="002347E3">
              <w:rPr>
                <w:rPrChange w:id="360" w:author="RePack by Diakov" w:date="2023-03-14T12:40:00Z">
                  <w:rPr>
                    <w:highlight w:val="yellow"/>
                  </w:rPr>
                </w:rPrChange>
              </w:rPr>
              <w:lastRenderedPageBreak/>
              <w:t>сырье и транспортные расходы по итогам первого полугодья 2021 года составило только 1,5%.</w:t>
            </w:r>
          </w:p>
          <w:p w14:paraId="3B570807" w14:textId="77777777" w:rsidR="00307FE3" w:rsidRPr="002347E3" w:rsidRDefault="00307FE3" w:rsidP="00011975">
            <w:pPr>
              <w:jc w:val="both"/>
              <w:rPr>
                <w:rPrChange w:id="361" w:author="RePack by Diakov" w:date="2023-03-14T12:40:00Z">
                  <w:rPr>
                    <w:highlight w:val="yellow"/>
                  </w:rPr>
                </w:rPrChange>
              </w:rPr>
            </w:pPr>
          </w:p>
          <w:p w14:paraId="2D438F78" w14:textId="28526240" w:rsidR="00307FE3" w:rsidRPr="002347E3" w:rsidRDefault="00307FE3" w:rsidP="00693C26">
            <w:pPr>
              <w:pStyle w:val="a4"/>
              <w:numPr>
                <w:ilvl w:val="0"/>
                <w:numId w:val="18"/>
              </w:numPr>
              <w:ind w:left="34" w:firstLine="0"/>
              <w:jc w:val="both"/>
              <w:rPr>
                <w:rPrChange w:id="362" w:author="RePack by Diakov" w:date="2023-03-14T12:40:00Z">
                  <w:rPr>
                    <w:highlight w:val="yellow"/>
                  </w:rPr>
                </w:rPrChange>
              </w:rPr>
            </w:pPr>
            <w:r w:rsidRPr="002347E3">
              <w:rPr>
                <w:rPrChange w:id="363" w:author="RePack by Diakov" w:date="2023-03-14T12:40:00Z">
                  <w:rPr>
                    <w:highlight w:val="yellow"/>
                  </w:rPr>
                </w:rPrChange>
              </w:rPr>
              <w:t xml:space="preserve">Какие запреты устанавливают общие принципы и правила конкуренции Договора о ЕАЭС? </w:t>
            </w:r>
          </w:p>
          <w:p w14:paraId="45870642" w14:textId="0BA12D24" w:rsidR="00307FE3" w:rsidRPr="002347E3" w:rsidRDefault="00307FE3" w:rsidP="00693C26">
            <w:pPr>
              <w:pStyle w:val="a4"/>
              <w:numPr>
                <w:ilvl w:val="0"/>
                <w:numId w:val="18"/>
              </w:numPr>
              <w:ind w:left="34" w:firstLine="0"/>
              <w:jc w:val="both"/>
              <w:rPr>
                <w:rPrChange w:id="364" w:author="RePack by Diakov" w:date="2023-03-14T12:40:00Z">
                  <w:rPr>
                    <w:highlight w:val="yellow"/>
                  </w:rPr>
                </w:rPrChange>
              </w:rPr>
            </w:pPr>
            <w:r w:rsidRPr="002347E3">
              <w:rPr>
                <w:rPrChange w:id="365" w:author="RePack by Diakov" w:date="2023-03-14T12:40:00Z">
                  <w:rPr>
                    <w:highlight w:val="yellow"/>
                  </w:rPr>
                </w:rPrChange>
              </w:rPr>
              <w:t>Есть ли в действиях АО «А», ООО «Б» и АО «В» признаки нарушения общих принципов и правил конкуренции? Если да, то почему?</w:t>
            </w:r>
          </w:p>
        </w:tc>
      </w:tr>
      <w:tr w:rsidR="00307FE3" w:rsidRPr="005E4F99" w14:paraId="5A41B31A" w14:textId="6807F721" w:rsidTr="001378E4">
        <w:trPr>
          <w:trHeight w:val="1813"/>
          <w:trPrChange w:id="366" w:author="Молчанова Алла Владиславовна" w:date="2023-05-04T10:47:00Z">
            <w:trPr>
              <w:trHeight w:val="1813"/>
            </w:trPr>
          </w:trPrChange>
        </w:trPr>
        <w:tc>
          <w:tcPr>
            <w:tcW w:w="1702" w:type="dxa"/>
            <w:vMerge/>
            <w:tcPrChange w:id="367" w:author="Молчанова Алла Владиславовна" w:date="2023-05-04T10:47:00Z">
              <w:tcPr>
                <w:tcW w:w="1702" w:type="dxa"/>
                <w:vMerge/>
              </w:tcPr>
            </w:tcPrChange>
          </w:tcPr>
          <w:p w14:paraId="074397E8" w14:textId="77777777" w:rsidR="00307FE3" w:rsidRPr="00BD6732" w:rsidRDefault="00307FE3" w:rsidP="009F1ECF">
            <w:pPr>
              <w:jc w:val="both"/>
              <w:rPr>
                <w:highlight w:val="yellow"/>
                <w:lang w:eastAsia="en-US"/>
              </w:rPr>
            </w:pPr>
          </w:p>
        </w:tc>
        <w:tc>
          <w:tcPr>
            <w:tcW w:w="1984" w:type="dxa"/>
            <w:tcPrChange w:id="368" w:author="Молчанова Алла Владиславовна" w:date="2023-05-04T10:47:00Z">
              <w:tcPr>
                <w:tcW w:w="2268" w:type="dxa"/>
              </w:tcPr>
            </w:tcPrChange>
          </w:tcPr>
          <w:p w14:paraId="4727506F" w14:textId="5B7CE7F2" w:rsidR="00307FE3" w:rsidRPr="00BD6732" w:rsidRDefault="00307FE3" w:rsidP="009F1ECF">
            <w:pPr>
              <w:contextualSpacing/>
              <w:jc w:val="both"/>
              <w:rPr>
                <w:highlight w:val="yellow"/>
              </w:rPr>
            </w:pPr>
            <w:r w:rsidRPr="00F24D34">
              <w:rPr>
                <w:szCs w:val="22"/>
                <w:rPrChange w:id="369" w:author="Косинская Галина Владимировна" w:date="2023-03-17T11:36:00Z">
                  <w:rPr>
                    <w:szCs w:val="22"/>
                    <w:highlight w:val="yellow"/>
                  </w:rPr>
                </w:rPrChange>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3827" w:type="dxa"/>
            <w:tcPrChange w:id="370" w:author="Молчанова Алла Владиславовна" w:date="2023-05-04T10:47:00Z">
              <w:tcPr>
                <w:tcW w:w="3827" w:type="dxa"/>
              </w:tcPr>
            </w:tcPrChange>
          </w:tcPr>
          <w:p w14:paraId="38C0A230" w14:textId="77777777" w:rsidR="00307FE3" w:rsidRPr="00F24D34" w:rsidRDefault="00307FE3" w:rsidP="00307FE3">
            <w:pPr>
              <w:tabs>
                <w:tab w:val="left" w:pos="540"/>
              </w:tabs>
              <w:ind w:left="5"/>
              <w:contextualSpacing/>
              <w:rPr>
                <w:b/>
                <w:rPrChange w:id="371" w:author="Косинская Галина Владимировна" w:date="2023-03-17T11:36:00Z">
                  <w:rPr>
                    <w:b/>
                    <w:highlight w:val="yellow"/>
                  </w:rPr>
                </w:rPrChange>
              </w:rPr>
            </w:pPr>
            <w:r w:rsidRPr="00F24D34">
              <w:rPr>
                <w:i/>
                <w:rPrChange w:id="372" w:author="Косинская Галина Владимировна" w:date="2023-03-17T11:36:00Z">
                  <w:rPr>
                    <w:i/>
                    <w:highlight w:val="yellow"/>
                  </w:rPr>
                </w:rPrChange>
              </w:rPr>
              <w:t>Знать:</w:t>
            </w:r>
            <w:r w:rsidRPr="00F24D34">
              <w:rPr>
                <w:rPrChange w:id="373" w:author="Косинская Галина Владимировна" w:date="2023-03-17T11:36:00Z">
                  <w:rPr>
                    <w:highlight w:val="yellow"/>
                  </w:rPr>
                </w:rPrChange>
              </w:rPr>
              <w:t xml:space="preserve"> основные положения антимонопольного законодательства, практику выявления и </w:t>
            </w:r>
            <w:r w:rsidRPr="00F24D34">
              <w:rPr>
                <w:color w:val="000000"/>
                <w:rPrChange w:id="374" w:author="Косинская Галина Владимировна" w:date="2023-03-17T11:36:00Z">
                  <w:rPr>
                    <w:color w:val="000000"/>
                    <w:highlight w:val="yellow"/>
                  </w:rPr>
                </w:rPrChange>
              </w:rPr>
              <w:t xml:space="preserve">предупреждения </w:t>
            </w:r>
            <w:r w:rsidRPr="00F24D34">
              <w:rPr>
                <w:szCs w:val="22"/>
                <w:rPrChange w:id="375" w:author="Косинская Галина Владимировна" w:date="2023-03-17T11:36:00Z">
                  <w:rPr>
                    <w:szCs w:val="22"/>
                    <w:highlight w:val="yellow"/>
                  </w:rPr>
                </w:rPrChange>
              </w:rPr>
              <w:t>нарушений антимонопольного законодательства.</w:t>
            </w:r>
          </w:p>
          <w:p w14:paraId="6A04EE95" w14:textId="511ACEB9" w:rsidR="00307FE3" w:rsidRPr="00BD6732" w:rsidRDefault="00307FE3" w:rsidP="00307FE3">
            <w:pPr>
              <w:ind w:left="5"/>
              <w:rPr>
                <w:b/>
                <w:bCs/>
                <w:iCs/>
                <w:highlight w:val="yellow"/>
              </w:rPr>
            </w:pPr>
            <w:r w:rsidRPr="00F24D34">
              <w:rPr>
                <w:i/>
                <w:rPrChange w:id="376" w:author="Косинская Галина Владимировна" w:date="2023-03-17T11:36:00Z">
                  <w:rPr>
                    <w:i/>
                    <w:highlight w:val="yellow"/>
                  </w:rPr>
                </w:rPrChange>
              </w:rPr>
              <w:t xml:space="preserve">Уметь: </w:t>
            </w:r>
            <w:r w:rsidRPr="00F24D34">
              <w:rPr>
                <w:rPrChange w:id="377" w:author="Косинская Галина Владимировна" w:date="2023-03-17T11:36:00Z">
                  <w:rPr>
                    <w:highlight w:val="yellow"/>
                  </w:rPr>
                </w:rPrChange>
              </w:rPr>
              <w:t>устранять причины и условия, способствующие совершению данных правонарушений, а также формулировать и правильно оформлять предложения по их преодолению и устранению.</w:t>
            </w:r>
          </w:p>
        </w:tc>
        <w:tc>
          <w:tcPr>
            <w:tcW w:w="8505" w:type="dxa"/>
            <w:tcPrChange w:id="378" w:author="Молчанова Алла Владиславовна" w:date="2023-05-04T10:47:00Z">
              <w:tcPr>
                <w:tcW w:w="8221" w:type="dxa"/>
              </w:tcPr>
            </w:tcPrChange>
          </w:tcPr>
          <w:p w14:paraId="539AC1C1" w14:textId="4D96598D" w:rsidR="00307FE3" w:rsidRPr="002347E3" w:rsidRDefault="00307FE3" w:rsidP="00BB7919">
            <w:pPr>
              <w:jc w:val="both"/>
              <w:rPr>
                <w:rPrChange w:id="379" w:author="RePack by Diakov" w:date="2023-03-14T12:40:00Z">
                  <w:rPr>
                    <w:highlight w:val="yellow"/>
                  </w:rPr>
                </w:rPrChange>
              </w:rPr>
            </w:pPr>
            <w:r w:rsidRPr="002347E3">
              <w:rPr>
                <w:rPrChange w:id="380" w:author="RePack by Diakov" w:date="2023-03-14T12:40:00Z">
                  <w:rPr>
                    <w:highlight w:val="yellow"/>
                  </w:rPr>
                </w:rPrChange>
              </w:rPr>
              <w:t>На заседании Ассоциации «</w:t>
            </w:r>
            <w:proofErr w:type="spellStart"/>
            <w:r w:rsidRPr="002347E3">
              <w:rPr>
                <w:rPrChange w:id="381" w:author="RePack by Diakov" w:date="2023-03-14T12:40:00Z">
                  <w:rPr>
                    <w:highlight w:val="yellow"/>
                  </w:rPr>
                </w:rPrChange>
              </w:rPr>
              <w:t>РусХлор</w:t>
            </w:r>
            <w:proofErr w:type="spellEnd"/>
            <w:r w:rsidRPr="002347E3">
              <w:rPr>
                <w:rPrChange w:id="382" w:author="RePack by Diakov" w:date="2023-03-14T12:40:00Z">
                  <w:rPr>
                    <w:highlight w:val="yellow"/>
                  </w:rPr>
                </w:rPrChange>
              </w:rPr>
              <w:t>» ваш конкурент сообщает о появлении нового рынка сбыта в Турции и предлагает продавать хлор по сниженным ценам для установления контроля над рынком 50 на 50?</w:t>
            </w:r>
          </w:p>
          <w:p w14:paraId="1BF66126" w14:textId="77777777" w:rsidR="00307FE3" w:rsidRPr="002347E3" w:rsidRDefault="00307FE3" w:rsidP="00BB7919">
            <w:pPr>
              <w:jc w:val="both"/>
              <w:rPr>
                <w:rPrChange w:id="383" w:author="RePack by Diakov" w:date="2023-03-14T12:40:00Z">
                  <w:rPr>
                    <w:highlight w:val="yellow"/>
                  </w:rPr>
                </w:rPrChange>
              </w:rPr>
            </w:pPr>
          </w:p>
          <w:p w14:paraId="3B5C147F" w14:textId="77777777" w:rsidR="00307FE3" w:rsidRPr="002347E3" w:rsidRDefault="00307FE3" w:rsidP="00693C26">
            <w:pPr>
              <w:pStyle w:val="a4"/>
              <w:numPr>
                <w:ilvl w:val="0"/>
                <w:numId w:val="17"/>
              </w:numPr>
              <w:ind w:left="0" w:firstLine="0"/>
              <w:jc w:val="both"/>
              <w:rPr>
                <w:rPrChange w:id="384" w:author="RePack by Diakov" w:date="2023-03-14T12:40:00Z">
                  <w:rPr>
                    <w:highlight w:val="yellow"/>
                  </w:rPr>
                </w:rPrChange>
              </w:rPr>
            </w:pPr>
            <w:r w:rsidRPr="002347E3">
              <w:rPr>
                <w:rPrChange w:id="385" w:author="RePack by Diakov" w:date="2023-03-14T12:40:00Z">
                  <w:rPr>
                    <w:highlight w:val="yellow"/>
                  </w:rPr>
                </w:rPrChange>
              </w:rPr>
              <w:t xml:space="preserve">Что такое картель? </w:t>
            </w:r>
          </w:p>
          <w:p w14:paraId="39C587FD" w14:textId="77777777" w:rsidR="00307FE3" w:rsidRPr="002347E3" w:rsidRDefault="00307FE3" w:rsidP="00693C26">
            <w:pPr>
              <w:pStyle w:val="a4"/>
              <w:numPr>
                <w:ilvl w:val="0"/>
                <w:numId w:val="17"/>
              </w:numPr>
              <w:ind w:left="0" w:firstLine="0"/>
              <w:jc w:val="both"/>
              <w:rPr>
                <w:rPrChange w:id="386" w:author="RePack by Diakov" w:date="2023-03-14T12:40:00Z">
                  <w:rPr>
                    <w:highlight w:val="yellow"/>
                  </w:rPr>
                </w:rPrChange>
              </w:rPr>
            </w:pPr>
            <w:r w:rsidRPr="002347E3">
              <w:rPr>
                <w:rPrChange w:id="387" w:author="RePack by Diakov" w:date="2023-03-14T12:40:00Z">
                  <w:rPr>
                    <w:highlight w:val="yellow"/>
                  </w:rPr>
                </w:rPrChange>
              </w:rPr>
              <w:t xml:space="preserve">Какие виды картелей запрещены антимонопольным законодательством? </w:t>
            </w:r>
          </w:p>
          <w:p w14:paraId="683DAF27" w14:textId="69FEB785" w:rsidR="00307FE3" w:rsidRPr="002347E3" w:rsidRDefault="00307FE3" w:rsidP="00693C26">
            <w:pPr>
              <w:pStyle w:val="a4"/>
              <w:numPr>
                <w:ilvl w:val="0"/>
                <w:numId w:val="17"/>
              </w:numPr>
              <w:ind w:left="0" w:firstLine="0"/>
              <w:jc w:val="both"/>
              <w:rPr>
                <w:rPrChange w:id="388" w:author="RePack by Diakov" w:date="2023-03-14T12:40:00Z">
                  <w:rPr>
                    <w:highlight w:val="yellow"/>
                  </w:rPr>
                </w:rPrChange>
              </w:rPr>
            </w:pPr>
            <w:r w:rsidRPr="002347E3">
              <w:rPr>
                <w:rPrChange w:id="389" w:author="RePack by Diakov" w:date="2023-03-14T12:40:00Z">
                  <w:rPr>
                    <w:highlight w:val="yellow"/>
                  </w:rPr>
                </w:rPrChange>
              </w:rPr>
              <w:t>Какая ответственность предусмотрена за нарушение запрета на заключение картельных соглашений?</w:t>
            </w:r>
          </w:p>
          <w:p w14:paraId="14A08F13" w14:textId="4263C625" w:rsidR="00307FE3" w:rsidRPr="002347E3" w:rsidRDefault="00307FE3" w:rsidP="00693C26">
            <w:pPr>
              <w:pStyle w:val="a4"/>
              <w:numPr>
                <w:ilvl w:val="0"/>
                <w:numId w:val="17"/>
              </w:numPr>
              <w:ind w:left="0" w:firstLine="0"/>
              <w:jc w:val="both"/>
              <w:rPr>
                <w:i/>
                <w:rPrChange w:id="390" w:author="RePack by Diakov" w:date="2023-03-14T12:40:00Z">
                  <w:rPr>
                    <w:i/>
                    <w:highlight w:val="yellow"/>
                  </w:rPr>
                </w:rPrChange>
              </w:rPr>
            </w:pPr>
            <w:r w:rsidRPr="002347E3">
              <w:rPr>
                <w:rPrChange w:id="391" w:author="RePack by Diakov" w:date="2023-03-14T12:40:00Z">
                  <w:rPr>
                    <w:highlight w:val="yellow"/>
                  </w:rPr>
                </w:rPrChange>
              </w:rPr>
              <w:t xml:space="preserve">Какие факты являются доказательствами заключения </w:t>
            </w:r>
            <w:proofErr w:type="spellStart"/>
            <w:r w:rsidRPr="002347E3">
              <w:rPr>
                <w:rPrChange w:id="392" w:author="RePack by Diakov" w:date="2023-03-14T12:40:00Z">
                  <w:rPr>
                    <w:highlight w:val="yellow"/>
                  </w:rPr>
                </w:rPrChange>
              </w:rPr>
              <w:t>антиконкурентного</w:t>
            </w:r>
            <w:proofErr w:type="spellEnd"/>
            <w:r w:rsidRPr="002347E3">
              <w:rPr>
                <w:rPrChange w:id="393" w:author="RePack by Diakov" w:date="2023-03-14T12:40:00Z">
                  <w:rPr>
                    <w:highlight w:val="yellow"/>
                  </w:rPr>
                </w:rPrChange>
              </w:rPr>
              <w:t xml:space="preserve"> соглашения? Ответ сформулируйте исходя из актуальной судебной и административной практики. </w:t>
            </w:r>
          </w:p>
        </w:tc>
      </w:tr>
      <w:tr w:rsidR="00CD1EE1" w:rsidRPr="00B64BD2" w14:paraId="3FAD2AAA" w14:textId="6E9D7676" w:rsidTr="001378E4">
        <w:trPr>
          <w:trHeight w:val="701"/>
          <w:trPrChange w:id="394" w:author="Молчанова Алла Владиславовна" w:date="2023-05-04T10:47:00Z">
            <w:trPr>
              <w:trHeight w:val="701"/>
            </w:trPr>
          </w:trPrChange>
        </w:trPr>
        <w:tc>
          <w:tcPr>
            <w:tcW w:w="1702" w:type="dxa"/>
            <w:vMerge w:val="restart"/>
            <w:tcPrChange w:id="395" w:author="Молчанова Алла Владиславовна" w:date="2023-05-04T10:47:00Z">
              <w:tcPr>
                <w:tcW w:w="1702" w:type="dxa"/>
                <w:vMerge w:val="restart"/>
              </w:tcPr>
            </w:tcPrChange>
          </w:tcPr>
          <w:p w14:paraId="6C3A2DAF" w14:textId="77777777" w:rsidR="00CD1EE1" w:rsidRPr="00F24D34" w:rsidRDefault="00CD1EE1" w:rsidP="009F1ECF">
            <w:pPr>
              <w:jc w:val="both"/>
              <w:rPr>
                <w:b/>
                <w:szCs w:val="22"/>
                <w:rPrChange w:id="396" w:author="Косинская Галина Владимировна" w:date="2023-03-17T11:36:00Z">
                  <w:rPr>
                    <w:b/>
                    <w:szCs w:val="22"/>
                    <w:highlight w:val="yellow"/>
                  </w:rPr>
                </w:rPrChange>
              </w:rPr>
            </w:pPr>
            <w:r w:rsidRPr="00F24D34">
              <w:rPr>
                <w:b/>
                <w:szCs w:val="22"/>
                <w:rPrChange w:id="397" w:author="Косинская Галина Владимировна" w:date="2023-03-17T11:36:00Z">
                  <w:rPr>
                    <w:b/>
                    <w:szCs w:val="22"/>
                    <w:highlight w:val="yellow"/>
                  </w:rPr>
                </w:rPrChange>
              </w:rPr>
              <w:t>ПКП-3</w:t>
            </w:r>
          </w:p>
          <w:p w14:paraId="2580D8A5" w14:textId="0EF79361" w:rsidR="00CD1EE1" w:rsidRPr="00BD6732" w:rsidRDefault="00CD1EE1" w:rsidP="009F1ECF">
            <w:pPr>
              <w:jc w:val="both"/>
              <w:rPr>
                <w:b/>
                <w:bCs/>
                <w:highlight w:val="yellow"/>
              </w:rPr>
            </w:pPr>
            <w:r w:rsidRPr="00F24D34">
              <w:rPr>
                <w:szCs w:val="22"/>
                <w:rPrChange w:id="398" w:author="Косинская Галина Владимировна" w:date="2023-03-17T11:36:00Z">
                  <w:rPr>
                    <w:szCs w:val="22"/>
                    <w:highlight w:val="yellow"/>
                  </w:rPr>
                </w:rPrChange>
              </w:rPr>
              <w:t xml:space="preserve">Способность формировать юридические документы, необходимые для реализации экономической деятельности и защиты прав </w:t>
            </w:r>
            <w:r w:rsidRPr="00F24D34">
              <w:rPr>
                <w:szCs w:val="22"/>
                <w:rPrChange w:id="399" w:author="Косинская Галина Владимировна" w:date="2023-03-17T11:36:00Z">
                  <w:rPr>
                    <w:szCs w:val="22"/>
                    <w:highlight w:val="yellow"/>
                  </w:rPr>
                </w:rPrChange>
              </w:rPr>
              <w:lastRenderedPageBreak/>
              <w:t xml:space="preserve">и законных интересов ее субъектов, а также вести </w:t>
            </w:r>
            <w:proofErr w:type="spellStart"/>
            <w:r w:rsidRPr="00F24D34">
              <w:rPr>
                <w:szCs w:val="22"/>
                <w:rPrChange w:id="400" w:author="Косинская Галина Владимировна" w:date="2023-03-17T11:36:00Z">
                  <w:rPr>
                    <w:szCs w:val="22"/>
                    <w:highlight w:val="yellow"/>
                  </w:rPr>
                </w:rPrChange>
              </w:rPr>
              <w:t>претензионно</w:t>
            </w:r>
            <w:proofErr w:type="spellEnd"/>
            <w:r w:rsidRPr="00F24D34">
              <w:rPr>
                <w:szCs w:val="22"/>
                <w:rPrChange w:id="401" w:author="Косинская Галина Владимировна" w:date="2023-03-17T11:36:00Z">
                  <w:rPr>
                    <w:szCs w:val="22"/>
                    <w:highlight w:val="yellow"/>
                  </w:rPr>
                </w:rPrChange>
              </w:rPr>
              <w:t>-исковую работу в организации</w:t>
            </w:r>
          </w:p>
        </w:tc>
        <w:tc>
          <w:tcPr>
            <w:tcW w:w="1984" w:type="dxa"/>
            <w:tcPrChange w:id="402" w:author="Молчанова Алла Владиславовна" w:date="2023-05-04T10:47:00Z">
              <w:tcPr>
                <w:tcW w:w="2268" w:type="dxa"/>
              </w:tcPr>
            </w:tcPrChange>
          </w:tcPr>
          <w:p w14:paraId="376A6D1F" w14:textId="77777777" w:rsidR="00CD1EE1" w:rsidRPr="00F24D34" w:rsidRDefault="00CD1EE1" w:rsidP="00307FE3">
            <w:pPr>
              <w:widowControl w:val="0"/>
              <w:autoSpaceDE w:val="0"/>
              <w:autoSpaceDN w:val="0"/>
              <w:adjustRightInd w:val="0"/>
              <w:ind w:left="5"/>
              <w:rPr>
                <w:szCs w:val="22"/>
                <w:rPrChange w:id="403" w:author="Косинская Галина Владимировна" w:date="2023-03-17T11:36:00Z">
                  <w:rPr>
                    <w:szCs w:val="22"/>
                    <w:highlight w:val="yellow"/>
                  </w:rPr>
                </w:rPrChange>
              </w:rPr>
            </w:pPr>
            <w:r w:rsidRPr="00F24D34">
              <w:rPr>
                <w:szCs w:val="22"/>
                <w:rPrChange w:id="404" w:author="Косинская Галина Владимировна" w:date="2023-03-17T11:36:00Z">
                  <w:rPr>
                    <w:szCs w:val="22"/>
                    <w:highlight w:val="yellow"/>
                  </w:rPr>
                </w:rPrChange>
              </w:rPr>
              <w:lastRenderedPageBreak/>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412E7867" w14:textId="6B3E8C9F" w:rsidR="00CD1EE1" w:rsidRPr="00F24D34" w:rsidRDefault="00CD1EE1" w:rsidP="00307FE3">
            <w:pPr>
              <w:ind w:left="5"/>
              <w:jc w:val="both"/>
              <w:rPr>
                <w:b/>
                <w:bCs/>
                <w:rPrChange w:id="405" w:author="Косинская Галина Владимировна" w:date="2023-03-17T11:36:00Z">
                  <w:rPr>
                    <w:b/>
                    <w:bCs/>
                    <w:highlight w:val="yellow"/>
                  </w:rPr>
                </w:rPrChange>
              </w:rPr>
            </w:pPr>
          </w:p>
        </w:tc>
        <w:tc>
          <w:tcPr>
            <w:tcW w:w="3827" w:type="dxa"/>
            <w:tcPrChange w:id="406" w:author="Молчанова Алла Владиславовна" w:date="2023-05-04T10:47:00Z">
              <w:tcPr>
                <w:tcW w:w="3827" w:type="dxa"/>
              </w:tcPr>
            </w:tcPrChange>
          </w:tcPr>
          <w:p w14:paraId="4EFDA3EA" w14:textId="77777777" w:rsidR="00CD1EE1" w:rsidRPr="00F24D34" w:rsidRDefault="00CD1EE1" w:rsidP="00B416DB">
            <w:pPr>
              <w:rPr>
                <w:rPrChange w:id="407" w:author="Косинская Галина Владимировна" w:date="2023-03-17T11:36:00Z">
                  <w:rPr>
                    <w:highlight w:val="yellow"/>
                  </w:rPr>
                </w:rPrChange>
              </w:rPr>
            </w:pPr>
            <w:r w:rsidRPr="00F24D34">
              <w:rPr>
                <w:i/>
                <w:rPrChange w:id="408" w:author="Косинская Галина Владимировна" w:date="2023-03-17T11:36:00Z">
                  <w:rPr>
                    <w:i/>
                    <w:highlight w:val="yellow"/>
                  </w:rPr>
                </w:rPrChange>
              </w:rPr>
              <w:t>Знать:</w:t>
            </w:r>
            <w:r w:rsidRPr="00F24D34">
              <w:rPr>
                <w:rPrChange w:id="409" w:author="Косинская Галина Владимировна" w:date="2023-03-17T11:36:00Z">
                  <w:rPr>
                    <w:highlight w:val="yellow"/>
                  </w:rPr>
                </w:rPrChange>
              </w:rPr>
              <w:t xml:space="preserve"> основные положения национального антимонопольного законодательства.</w:t>
            </w:r>
          </w:p>
          <w:p w14:paraId="2BCBACB3" w14:textId="7386170E" w:rsidR="00CD1EE1" w:rsidRPr="00F24D34" w:rsidRDefault="00CD1EE1" w:rsidP="009F1ECF">
            <w:pPr>
              <w:jc w:val="both"/>
              <w:rPr>
                <w:b/>
                <w:bCs/>
                <w:iCs/>
                <w:rPrChange w:id="410" w:author="Косинская Галина Владимировна" w:date="2023-03-17T11:36:00Z">
                  <w:rPr>
                    <w:b/>
                    <w:bCs/>
                    <w:iCs/>
                    <w:highlight w:val="yellow"/>
                  </w:rPr>
                </w:rPrChange>
              </w:rPr>
            </w:pPr>
            <w:r w:rsidRPr="00F24D34">
              <w:rPr>
                <w:i/>
                <w:rPrChange w:id="411" w:author="Косинская Галина Владимировна" w:date="2023-03-17T11:36:00Z">
                  <w:rPr>
                    <w:i/>
                    <w:highlight w:val="yellow"/>
                  </w:rPr>
                </w:rPrChange>
              </w:rPr>
              <w:t>Уметь:</w:t>
            </w:r>
            <w:r w:rsidRPr="00F24D34">
              <w:rPr>
                <w:rPrChange w:id="412" w:author="Косинская Галина Владимировна" w:date="2023-03-17T11:36:00Z">
                  <w:rPr>
                    <w:highlight w:val="yellow"/>
                  </w:rPr>
                </w:rPrChange>
              </w:rPr>
              <w:t xml:space="preserve"> составляет юридические документы, необходимые для реализации экономической деятельности и защиты прав и законных интересов субъектов конкурентных правоотношений.</w:t>
            </w:r>
          </w:p>
        </w:tc>
        <w:tc>
          <w:tcPr>
            <w:tcW w:w="8505" w:type="dxa"/>
            <w:tcPrChange w:id="413" w:author="Молчанова Алла Владиславовна" w:date="2023-05-04T10:47:00Z">
              <w:tcPr>
                <w:tcW w:w="8221" w:type="dxa"/>
              </w:tcPr>
            </w:tcPrChange>
          </w:tcPr>
          <w:p w14:paraId="3582EA0F" w14:textId="14BDD51F" w:rsidR="00CD1EE1" w:rsidRPr="002347E3" w:rsidRDefault="00CD1EE1" w:rsidP="00CB1C03">
            <w:pPr>
              <w:jc w:val="both"/>
              <w:rPr>
                <w:rPrChange w:id="414" w:author="RePack by Diakov" w:date="2023-03-14T12:40:00Z">
                  <w:rPr>
                    <w:highlight w:val="yellow"/>
                  </w:rPr>
                </w:rPrChange>
              </w:rPr>
            </w:pPr>
            <w:r w:rsidRPr="002347E3">
              <w:rPr>
                <w:rPrChange w:id="415" w:author="RePack by Diakov" w:date="2023-03-14T12:40:00Z">
                  <w:rPr>
                    <w:highlight w:val="yellow"/>
                  </w:rPr>
                </w:rPrChange>
              </w:rPr>
              <w:t>В договоре поставки поливинилхлорида между ОАО «А» (Поставщик) и ООО «Б» (Покупатель) содержалось условие о недопустимости перепродажи ниже установленной в договоре цены, а также обязанность покупателя не обращаться к конкурентам поставщика за поставкой поливинилхлорида.</w:t>
            </w:r>
          </w:p>
          <w:p w14:paraId="51A5D3D0" w14:textId="77777777" w:rsidR="00CD1EE1" w:rsidRPr="002347E3" w:rsidRDefault="00CD1EE1" w:rsidP="00CB1C03">
            <w:pPr>
              <w:jc w:val="both"/>
              <w:rPr>
                <w:rPrChange w:id="416" w:author="RePack by Diakov" w:date="2023-03-14T12:40:00Z">
                  <w:rPr>
                    <w:highlight w:val="yellow"/>
                  </w:rPr>
                </w:rPrChange>
              </w:rPr>
            </w:pPr>
          </w:p>
          <w:p w14:paraId="61CA7A75" w14:textId="77777777" w:rsidR="00CD1EE1" w:rsidRPr="002347E3" w:rsidRDefault="00CD1EE1" w:rsidP="00693C26">
            <w:pPr>
              <w:pStyle w:val="a4"/>
              <w:numPr>
                <w:ilvl w:val="0"/>
                <w:numId w:val="19"/>
              </w:numPr>
              <w:ind w:left="0" w:firstLine="0"/>
              <w:jc w:val="both"/>
              <w:rPr>
                <w:rPrChange w:id="417" w:author="RePack by Diakov" w:date="2023-03-14T12:40:00Z">
                  <w:rPr>
                    <w:highlight w:val="yellow"/>
                  </w:rPr>
                </w:rPrChange>
              </w:rPr>
            </w:pPr>
            <w:r w:rsidRPr="002347E3">
              <w:rPr>
                <w:rPrChange w:id="418" w:author="RePack by Diakov" w:date="2023-03-14T12:40:00Z">
                  <w:rPr>
                    <w:highlight w:val="yellow"/>
                  </w:rPr>
                </w:rPrChange>
              </w:rPr>
              <w:t>Определите понятие «вертикальное соглашение» в соответствие с Федеральным законом «О защите конкуренции».</w:t>
            </w:r>
          </w:p>
          <w:p w14:paraId="0C7127F7" w14:textId="77777777" w:rsidR="00CD1EE1" w:rsidRPr="002347E3" w:rsidRDefault="00CD1EE1" w:rsidP="00693C26">
            <w:pPr>
              <w:pStyle w:val="a4"/>
              <w:numPr>
                <w:ilvl w:val="0"/>
                <w:numId w:val="19"/>
              </w:numPr>
              <w:ind w:left="0" w:firstLine="0"/>
              <w:jc w:val="both"/>
              <w:rPr>
                <w:rPrChange w:id="419" w:author="RePack by Diakov" w:date="2023-03-14T12:40:00Z">
                  <w:rPr>
                    <w:highlight w:val="yellow"/>
                  </w:rPr>
                </w:rPrChange>
              </w:rPr>
            </w:pPr>
            <w:r w:rsidRPr="002347E3">
              <w:rPr>
                <w:rPrChange w:id="420" w:author="RePack by Diakov" w:date="2023-03-14T12:40:00Z">
                  <w:rPr>
                    <w:highlight w:val="yellow"/>
                  </w:rPr>
                </w:rPrChange>
              </w:rPr>
              <w:t>Какие «вертикальные соглашения» запрещены Федеральным законом «О защите конкуренции»?</w:t>
            </w:r>
          </w:p>
          <w:p w14:paraId="29D66D4D" w14:textId="7F007409" w:rsidR="00CD1EE1" w:rsidRPr="002347E3" w:rsidRDefault="00CD1EE1" w:rsidP="00693C26">
            <w:pPr>
              <w:pStyle w:val="a4"/>
              <w:numPr>
                <w:ilvl w:val="0"/>
                <w:numId w:val="19"/>
              </w:numPr>
              <w:ind w:left="0" w:firstLine="0"/>
              <w:jc w:val="both"/>
              <w:rPr>
                <w:rPrChange w:id="421" w:author="RePack by Diakov" w:date="2023-03-14T12:40:00Z">
                  <w:rPr>
                    <w:highlight w:val="yellow"/>
                  </w:rPr>
                </w:rPrChange>
              </w:rPr>
            </w:pPr>
            <w:r w:rsidRPr="002347E3">
              <w:rPr>
                <w:rPrChange w:id="422" w:author="RePack by Diakov" w:date="2023-03-14T12:40:00Z">
                  <w:rPr>
                    <w:highlight w:val="yellow"/>
                  </w:rPr>
                </w:rPrChange>
              </w:rPr>
              <w:t>Есть ли в действиях АО «А» и ООО «Б» признаки нарушения антимонопольного законодательства?</w:t>
            </w:r>
          </w:p>
        </w:tc>
      </w:tr>
      <w:tr w:rsidR="00CD1EE1" w:rsidRPr="00D9477D" w14:paraId="4584B9D6" w14:textId="222BF41F" w:rsidTr="001378E4">
        <w:trPr>
          <w:trHeight w:val="2553"/>
          <w:trPrChange w:id="423" w:author="Молчанова Алла Владиславовна" w:date="2023-05-04T10:47:00Z">
            <w:trPr>
              <w:trHeight w:val="2553"/>
            </w:trPr>
          </w:trPrChange>
        </w:trPr>
        <w:tc>
          <w:tcPr>
            <w:tcW w:w="1702" w:type="dxa"/>
            <w:vMerge/>
            <w:tcPrChange w:id="424" w:author="Молчанова Алла Владиславовна" w:date="2023-05-04T10:47:00Z">
              <w:tcPr>
                <w:tcW w:w="1702" w:type="dxa"/>
                <w:vMerge/>
              </w:tcPr>
            </w:tcPrChange>
          </w:tcPr>
          <w:p w14:paraId="714A9B37" w14:textId="77777777" w:rsidR="00CD1EE1" w:rsidRPr="00BD6732" w:rsidRDefault="00CD1EE1" w:rsidP="009F1ECF">
            <w:pPr>
              <w:jc w:val="both"/>
              <w:rPr>
                <w:highlight w:val="yellow"/>
              </w:rPr>
            </w:pPr>
          </w:p>
        </w:tc>
        <w:tc>
          <w:tcPr>
            <w:tcW w:w="1984" w:type="dxa"/>
            <w:tcPrChange w:id="425" w:author="Молчанова Алла Владиславовна" w:date="2023-05-04T10:47:00Z">
              <w:tcPr>
                <w:tcW w:w="2268" w:type="dxa"/>
              </w:tcPr>
            </w:tcPrChange>
          </w:tcPr>
          <w:p w14:paraId="08E916D5" w14:textId="77777777" w:rsidR="00CD1EE1" w:rsidRPr="00F24D34" w:rsidRDefault="00CD1EE1" w:rsidP="00307FE3">
            <w:pPr>
              <w:widowControl w:val="0"/>
              <w:autoSpaceDE w:val="0"/>
              <w:autoSpaceDN w:val="0"/>
              <w:adjustRightInd w:val="0"/>
              <w:ind w:left="5"/>
              <w:rPr>
                <w:szCs w:val="22"/>
                <w:rPrChange w:id="426" w:author="Косинская Галина Владимировна" w:date="2023-03-17T11:36:00Z">
                  <w:rPr>
                    <w:szCs w:val="22"/>
                    <w:highlight w:val="yellow"/>
                  </w:rPr>
                </w:rPrChange>
              </w:rPr>
            </w:pPr>
            <w:r w:rsidRPr="00F24D34">
              <w:rPr>
                <w:szCs w:val="22"/>
                <w:rPrChange w:id="427" w:author="Косинская Галина Владимировна" w:date="2023-03-17T11:36:00Z">
                  <w:rPr>
                    <w:szCs w:val="22"/>
                    <w:highlight w:val="yellow"/>
                  </w:rPr>
                </w:rPrChange>
              </w:rPr>
              <w:t xml:space="preserve">2. Разрабатывает, составляет, оформляет гражданско-правовые договоры, участвует в их заключении. </w:t>
            </w:r>
          </w:p>
          <w:p w14:paraId="429DFCE1" w14:textId="39DD66A9" w:rsidR="00CD1EE1" w:rsidRPr="00F24D34" w:rsidRDefault="00CD1EE1" w:rsidP="00307FE3">
            <w:pPr>
              <w:ind w:left="5"/>
              <w:jc w:val="both"/>
              <w:rPr>
                <w:rPrChange w:id="428" w:author="Косинская Галина Владимировна" w:date="2023-03-17T11:36:00Z">
                  <w:rPr>
                    <w:highlight w:val="yellow"/>
                  </w:rPr>
                </w:rPrChange>
              </w:rPr>
            </w:pPr>
          </w:p>
        </w:tc>
        <w:tc>
          <w:tcPr>
            <w:tcW w:w="3827" w:type="dxa"/>
            <w:tcPrChange w:id="429" w:author="Молчанова Алла Владиславовна" w:date="2023-05-04T10:47:00Z">
              <w:tcPr>
                <w:tcW w:w="3827" w:type="dxa"/>
              </w:tcPr>
            </w:tcPrChange>
          </w:tcPr>
          <w:p w14:paraId="7A2F6620" w14:textId="70D5B591" w:rsidR="00CD1EE1" w:rsidRPr="00F24D34" w:rsidRDefault="00CD1EE1" w:rsidP="00B416DB">
            <w:pPr>
              <w:rPr>
                <w:rPrChange w:id="430" w:author="Косинская Галина Владимировна" w:date="2023-03-17T11:36:00Z">
                  <w:rPr>
                    <w:highlight w:val="yellow"/>
                  </w:rPr>
                </w:rPrChange>
              </w:rPr>
            </w:pPr>
            <w:r w:rsidRPr="00F24D34">
              <w:rPr>
                <w:i/>
                <w:rPrChange w:id="431" w:author="Косинская Галина Владимировна" w:date="2023-03-17T11:36:00Z">
                  <w:rPr>
                    <w:i/>
                    <w:highlight w:val="yellow"/>
                  </w:rPr>
                </w:rPrChange>
              </w:rPr>
              <w:t>Знать:</w:t>
            </w:r>
            <w:r w:rsidRPr="00F24D34">
              <w:rPr>
                <w:rPrChange w:id="432" w:author="Косинская Галина Владимировна" w:date="2023-03-17T11:36:00Z">
                  <w:rPr>
                    <w:highlight w:val="yellow"/>
                  </w:rPr>
                </w:rPrChange>
              </w:rPr>
              <w:t xml:space="preserve"> основные положения антимонопольного и гражданского законодательства,</w:t>
            </w:r>
            <w:r w:rsidRPr="00F24D34">
              <w:rPr>
                <w:szCs w:val="22"/>
                <w:rPrChange w:id="433" w:author="Косинская Галина Владимировна" w:date="2023-03-17T11:36:00Z">
                  <w:rPr>
                    <w:szCs w:val="22"/>
                    <w:highlight w:val="yellow"/>
                  </w:rPr>
                </w:rPrChange>
              </w:rPr>
              <w:t xml:space="preserve"> законодательства о конкуренции стран Евразийского экономического союза,</w:t>
            </w:r>
            <w:r w:rsidRPr="00F24D34">
              <w:rPr>
                <w:rPrChange w:id="434" w:author="Косинская Галина Владимировна" w:date="2023-03-17T11:36:00Z">
                  <w:rPr>
                    <w:highlight w:val="yellow"/>
                  </w:rPr>
                </w:rPrChange>
              </w:rPr>
              <w:t xml:space="preserve"> тенденции правоприменительной </w:t>
            </w:r>
            <w:proofErr w:type="gramStart"/>
            <w:r w:rsidRPr="00F24D34">
              <w:rPr>
                <w:rPrChange w:id="435" w:author="Косинская Галина Владимировна" w:date="2023-03-17T11:36:00Z">
                  <w:rPr>
                    <w:highlight w:val="yellow"/>
                  </w:rPr>
                </w:rPrChange>
              </w:rPr>
              <w:t>практики .</w:t>
            </w:r>
            <w:proofErr w:type="gramEnd"/>
          </w:p>
          <w:p w14:paraId="576E822C" w14:textId="076DC527" w:rsidR="00CD1EE1" w:rsidRPr="00F24D34" w:rsidRDefault="00CD1EE1" w:rsidP="009F1ECF">
            <w:pPr>
              <w:jc w:val="both"/>
              <w:rPr>
                <w:b/>
                <w:bCs/>
                <w:iCs/>
                <w:rPrChange w:id="436" w:author="Косинская Галина Владимировна" w:date="2023-03-17T11:36:00Z">
                  <w:rPr>
                    <w:b/>
                    <w:bCs/>
                    <w:iCs/>
                    <w:highlight w:val="yellow"/>
                  </w:rPr>
                </w:rPrChange>
              </w:rPr>
            </w:pPr>
            <w:r w:rsidRPr="00F24D34">
              <w:rPr>
                <w:i/>
                <w:rPrChange w:id="437" w:author="Косинская Галина Владимировна" w:date="2023-03-17T11:36:00Z">
                  <w:rPr>
                    <w:i/>
                    <w:highlight w:val="yellow"/>
                  </w:rPr>
                </w:rPrChange>
              </w:rPr>
              <w:t xml:space="preserve">Уметь: </w:t>
            </w:r>
            <w:r w:rsidRPr="00F24D34">
              <w:rPr>
                <w:rPrChange w:id="438" w:author="Косинская Галина Владимировна" w:date="2023-03-17T11:36:00Z">
                  <w:rPr>
                    <w:highlight w:val="yellow"/>
                  </w:rPr>
                </w:rPrChange>
              </w:rPr>
              <w:t>грамотно применять положения действующего законодательства при разработке и оформлении гражданско-правовых договоров, участии в их заключении.</w:t>
            </w:r>
          </w:p>
        </w:tc>
        <w:tc>
          <w:tcPr>
            <w:tcW w:w="8505" w:type="dxa"/>
            <w:tcPrChange w:id="439" w:author="Молчанова Алла Владиславовна" w:date="2023-05-04T10:47:00Z">
              <w:tcPr>
                <w:tcW w:w="8221" w:type="dxa"/>
              </w:tcPr>
            </w:tcPrChange>
          </w:tcPr>
          <w:p w14:paraId="632A294E" w14:textId="02610B63" w:rsidR="00CD1EE1" w:rsidRPr="002347E3" w:rsidRDefault="00CD1EE1" w:rsidP="009F1ECF">
            <w:pPr>
              <w:jc w:val="both"/>
              <w:rPr>
                <w:rPrChange w:id="440" w:author="RePack by Diakov" w:date="2023-03-14T12:40:00Z">
                  <w:rPr>
                    <w:highlight w:val="yellow"/>
                  </w:rPr>
                </w:rPrChange>
              </w:rPr>
            </w:pPr>
            <w:r w:rsidRPr="002347E3">
              <w:rPr>
                <w:rPrChange w:id="441" w:author="RePack by Diakov" w:date="2023-03-14T12:40:00Z">
                  <w:rPr>
                    <w:highlight w:val="yellow"/>
                  </w:rPr>
                </w:rPrChange>
              </w:rPr>
              <w:t>ООО «</w:t>
            </w:r>
            <w:proofErr w:type="spellStart"/>
            <w:r w:rsidRPr="002347E3">
              <w:rPr>
                <w:rPrChange w:id="442" w:author="RePack by Diakov" w:date="2023-03-14T12:40:00Z">
                  <w:rPr>
                    <w:highlight w:val="yellow"/>
                  </w:rPr>
                </w:rPrChange>
              </w:rPr>
              <w:t>Джанна</w:t>
            </w:r>
            <w:proofErr w:type="spellEnd"/>
            <w:r w:rsidRPr="002347E3">
              <w:rPr>
                <w:rPrChange w:id="443" w:author="RePack by Diakov" w:date="2023-03-14T12:40:00Z">
                  <w:rPr>
                    <w:highlight w:val="yellow"/>
                  </w:rPr>
                </w:rPrChange>
              </w:rPr>
              <w:t>» (Республика Армения) обратилась в Евразийскую экономическую комиссию с заявлением о нарушении общих правил и принципов конкуренции со стороны ТОО «</w:t>
            </w:r>
            <w:proofErr w:type="spellStart"/>
            <w:r w:rsidRPr="002347E3">
              <w:rPr>
                <w:rPrChange w:id="444" w:author="RePack by Diakov" w:date="2023-03-14T12:40:00Z">
                  <w:rPr>
                    <w:highlight w:val="yellow"/>
                  </w:rPr>
                </w:rPrChange>
              </w:rPr>
              <w:t>Олжас</w:t>
            </w:r>
            <w:proofErr w:type="spellEnd"/>
            <w:r w:rsidRPr="002347E3">
              <w:rPr>
                <w:rPrChange w:id="445" w:author="RePack by Diakov" w:date="2023-03-14T12:40:00Z">
                  <w:rPr>
                    <w:highlight w:val="yellow"/>
                  </w:rPr>
                </w:rPrChange>
              </w:rPr>
              <w:t>» (Республика Казахстан») и АО «Ольга».</w:t>
            </w:r>
          </w:p>
          <w:p w14:paraId="0995BEFF" w14:textId="41B0B82F" w:rsidR="00CD1EE1" w:rsidRPr="002347E3" w:rsidRDefault="00CD1EE1" w:rsidP="009F1ECF">
            <w:pPr>
              <w:jc w:val="both"/>
              <w:rPr>
                <w:rPrChange w:id="446" w:author="RePack by Diakov" w:date="2023-03-14T12:40:00Z">
                  <w:rPr>
                    <w:highlight w:val="yellow"/>
                  </w:rPr>
                </w:rPrChange>
              </w:rPr>
            </w:pPr>
            <w:r w:rsidRPr="002347E3">
              <w:rPr>
                <w:rPrChange w:id="447" w:author="RePack by Diakov" w:date="2023-03-14T12:40:00Z">
                  <w:rPr>
                    <w:highlight w:val="yellow"/>
                  </w:rPr>
                </w:rPrChange>
              </w:rPr>
              <w:t xml:space="preserve">По мнению заявителя, между компаниями, осуществляющими поставки зерна, было заключено </w:t>
            </w:r>
            <w:proofErr w:type="spellStart"/>
            <w:r w:rsidRPr="002347E3">
              <w:rPr>
                <w:rPrChange w:id="448" w:author="RePack by Diakov" w:date="2023-03-14T12:40:00Z">
                  <w:rPr>
                    <w:highlight w:val="yellow"/>
                  </w:rPr>
                </w:rPrChange>
              </w:rPr>
              <w:t>антиконкурентное</w:t>
            </w:r>
            <w:proofErr w:type="spellEnd"/>
            <w:r w:rsidRPr="002347E3">
              <w:rPr>
                <w:rPrChange w:id="449" w:author="RePack by Diakov" w:date="2023-03-14T12:40:00Z">
                  <w:rPr>
                    <w:highlight w:val="yellow"/>
                  </w:rPr>
                </w:rPrChange>
              </w:rPr>
              <w:t xml:space="preserve"> соглашение, согласно которому была достигнута договоренность о единой необоснованно высокой цене на поставку зерна, а также об ограничении объема поставок данного товара, территориальном разграничении деятельности, включая раздел по покупателям товаров.</w:t>
            </w:r>
          </w:p>
          <w:p w14:paraId="600AA6E1" w14:textId="77777777" w:rsidR="00CD1EE1" w:rsidRPr="002347E3" w:rsidRDefault="00CD1EE1" w:rsidP="009F1ECF">
            <w:pPr>
              <w:jc w:val="both"/>
              <w:rPr>
                <w:rPrChange w:id="450" w:author="RePack by Diakov" w:date="2023-03-14T12:40:00Z">
                  <w:rPr>
                    <w:highlight w:val="yellow"/>
                  </w:rPr>
                </w:rPrChange>
              </w:rPr>
            </w:pPr>
          </w:p>
          <w:p w14:paraId="13BA50E3" w14:textId="24EE51F1" w:rsidR="00CD1EE1" w:rsidRPr="002347E3" w:rsidRDefault="00CD1EE1" w:rsidP="00693C26">
            <w:pPr>
              <w:pStyle w:val="a4"/>
              <w:numPr>
                <w:ilvl w:val="0"/>
                <w:numId w:val="20"/>
              </w:numPr>
              <w:ind w:left="34" w:firstLine="0"/>
              <w:jc w:val="both"/>
              <w:rPr>
                <w:rPrChange w:id="451" w:author="RePack by Diakov" w:date="2023-03-14T12:40:00Z">
                  <w:rPr>
                    <w:highlight w:val="yellow"/>
                  </w:rPr>
                </w:rPrChange>
              </w:rPr>
            </w:pPr>
            <w:r w:rsidRPr="002347E3">
              <w:rPr>
                <w:rPrChange w:id="452" w:author="RePack by Diakov" w:date="2023-03-14T12:40:00Z">
                  <w:rPr>
                    <w:highlight w:val="yellow"/>
                  </w:rPr>
                </w:rPrChange>
              </w:rPr>
              <w:t xml:space="preserve">Как применяются критерии отнесения рынка к трансграничному к случаям заключения </w:t>
            </w:r>
            <w:proofErr w:type="spellStart"/>
            <w:r w:rsidRPr="002347E3">
              <w:rPr>
                <w:rPrChange w:id="453" w:author="RePack by Diakov" w:date="2023-03-14T12:40:00Z">
                  <w:rPr>
                    <w:highlight w:val="yellow"/>
                  </w:rPr>
                </w:rPrChange>
              </w:rPr>
              <w:t>антиконкурентный</w:t>
            </w:r>
            <w:proofErr w:type="spellEnd"/>
            <w:r w:rsidRPr="002347E3">
              <w:rPr>
                <w:rPrChange w:id="454" w:author="RePack by Diakov" w:date="2023-03-14T12:40:00Z">
                  <w:rPr>
                    <w:highlight w:val="yellow"/>
                  </w:rPr>
                </w:rPrChange>
              </w:rPr>
              <w:t xml:space="preserve"> соглашений?</w:t>
            </w:r>
          </w:p>
          <w:p w14:paraId="0FAC8CC3" w14:textId="0962C61E" w:rsidR="00CD1EE1" w:rsidRPr="002347E3" w:rsidRDefault="00CD1EE1" w:rsidP="00693C26">
            <w:pPr>
              <w:pStyle w:val="a4"/>
              <w:numPr>
                <w:ilvl w:val="0"/>
                <w:numId w:val="20"/>
              </w:numPr>
              <w:ind w:left="34" w:firstLine="0"/>
              <w:jc w:val="both"/>
              <w:rPr>
                <w:rPrChange w:id="455" w:author="RePack by Diakov" w:date="2023-03-14T12:40:00Z">
                  <w:rPr>
                    <w:highlight w:val="yellow"/>
                  </w:rPr>
                </w:rPrChange>
              </w:rPr>
            </w:pPr>
            <w:r w:rsidRPr="002347E3">
              <w:rPr>
                <w:rPrChange w:id="456" w:author="RePack by Diakov" w:date="2023-03-14T12:40:00Z">
                  <w:rPr>
                    <w:highlight w:val="yellow"/>
                  </w:rPr>
                </w:rPrChange>
              </w:rPr>
              <w:t>Нарушают ли ТОО «</w:t>
            </w:r>
            <w:proofErr w:type="spellStart"/>
            <w:r w:rsidRPr="002347E3">
              <w:rPr>
                <w:rPrChange w:id="457" w:author="RePack by Diakov" w:date="2023-03-14T12:40:00Z">
                  <w:rPr>
                    <w:highlight w:val="yellow"/>
                  </w:rPr>
                </w:rPrChange>
              </w:rPr>
              <w:t>Олжас</w:t>
            </w:r>
            <w:proofErr w:type="spellEnd"/>
            <w:r w:rsidRPr="002347E3">
              <w:rPr>
                <w:rPrChange w:id="458" w:author="RePack by Diakov" w:date="2023-03-14T12:40:00Z">
                  <w:rPr>
                    <w:highlight w:val="yellow"/>
                  </w:rPr>
                </w:rPrChange>
              </w:rPr>
              <w:t xml:space="preserve">», АО «Ольга» единые правила конкуренции? </w:t>
            </w:r>
          </w:p>
          <w:p w14:paraId="0B41183D" w14:textId="6FB90274" w:rsidR="00CD1EE1" w:rsidRPr="002347E3" w:rsidRDefault="00CD1EE1" w:rsidP="00693C26">
            <w:pPr>
              <w:pStyle w:val="a4"/>
              <w:numPr>
                <w:ilvl w:val="0"/>
                <w:numId w:val="20"/>
              </w:numPr>
              <w:ind w:left="34" w:firstLine="0"/>
              <w:jc w:val="both"/>
              <w:rPr>
                <w:rPrChange w:id="459" w:author="RePack by Diakov" w:date="2023-03-14T12:40:00Z">
                  <w:rPr>
                    <w:highlight w:val="yellow"/>
                  </w:rPr>
                </w:rPrChange>
              </w:rPr>
            </w:pPr>
            <w:r w:rsidRPr="002347E3">
              <w:rPr>
                <w:rPrChange w:id="460" w:author="RePack by Diakov" w:date="2023-03-14T12:40:00Z">
                  <w:rPr>
                    <w:highlight w:val="yellow"/>
                  </w:rPr>
                </w:rPrChange>
              </w:rPr>
              <w:t xml:space="preserve">Какое решение по результатам рассмотрения заявления должна принять Евразийская экономическая комиссия? </w:t>
            </w:r>
          </w:p>
        </w:tc>
      </w:tr>
      <w:tr w:rsidR="00CD1EE1" w:rsidRPr="003100F9" w14:paraId="122A9CBD" w14:textId="5B4BA0DE" w:rsidTr="001378E4">
        <w:trPr>
          <w:trHeight w:val="558"/>
          <w:trPrChange w:id="461" w:author="Молчанова Алла Владиславовна" w:date="2023-05-04T10:47:00Z">
            <w:trPr>
              <w:trHeight w:val="558"/>
            </w:trPr>
          </w:trPrChange>
        </w:trPr>
        <w:tc>
          <w:tcPr>
            <w:tcW w:w="1702" w:type="dxa"/>
            <w:vMerge/>
            <w:tcPrChange w:id="462" w:author="Молчанова Алла Владиславовна" w:date="2023-05-04T10:47:00Z">
              <w:tcPr>
                <w:tcW w:w="1702" w:type="dxa"/>
                <w:vMerge/>
              </w:tcPr>
            </w:tcPrChange>
          </w:tcPr>
          <w:p w14:paraId="0FDA1725" w14:textId="77777777" w:rsidR="00CD1EE1" w:rsidRPr="00BD6732" w:rsidRDefault="00CD1EE1" w:rsidP="009F1ECF">
            <w:pPr>
              <w:jc w:val="both"/>
              <w:rPr>
                <w:highlight w:val="yellow"/>
              </w:rPr>
            </w:pPr>
          </w:p>
        </w:tc>
        <w:tc>
          <w:tcPr>
            <w:tcW w:w="1984" w:type="dxa"/>
            <w:tcPrChange w:id="463" w:author="Молчанова Алла Владиславовна" w:date="2023-05-04T10:47:00Z">
              <w:tcPr>
                <w:tcW w:w="2268" w:type="dxa"/>
              </w:tcPr>
            </w:tcPrChange>
          </w:tcPr>
          <w:p w14:paraId="43A904A3" w14:textId="711D9150" w:rsidR="00CD1EE1" w:rsidRPr="00BD6732" w:rsidRDefault="00CD1EE1" w:rsidP="004F74DF">
            <w:pPr>
              <w:ind w:left="5"/>
              <w:rPr>
                <w:highlight w:val="yellow"/>
              </w:rPr>
            </w:pPr>
            <w:r w:rsidRPr="00F24D34">
              <w:rPr>
                <w:szCs w:val="22"/>
                <w:rPrChange w:id="464" w:author="Косинская Галина Владимировна" w:date="2023-03-17T11:36:00Z">
                  <w:rPr>
                    <w:szCs w:val="22"/>
                    <w:highlight w:val="yellow"/>
                  </w:rPr>
                </w:rPrChange>
              </w:rPr>
              <w:t xml:space="preserve">3. Ведет </w:t>
            </w:r>
            <w:proofErr w:type="spellStart"/>
            <w:r w:rsidRPr="00F24D34">
              <w:rPr>
                <w:szCs w:val="22"/>
                <w:rPrChange w:id="465" w:author="Косинская Галина Владимировна" w:date="2023-03-17T11:36:00Z">
                  <w:rPr>
                    <w:szCs w:val="22"/>
                    <w:highlight w:val="yellow"/>
                  </w:rPr>
                </w:rPrChange>
              </w:rPr>
              <w:t>претензионно</w:t>
            </w:r>
            <w:proofErr w:type="spellEnd"/>
            <w:r w:rsidRPr="00F24D34">
              <w:rPr>
                <w:szCs w:val="22"/>
                <w:rPrChange w:id="466" w:author="Косинская Галина Владимировна" w:date="2023-03-17T11:36:00Z">
                  <w:rPr>
                    <w:szCs w:val="22"/>
                    <w:highlight w:val="yellow"/>
                  </w:rPr>
                </w:rPrChange>
              </w:rPr>
              <w:t>-исковую работу в организации.</w:t>
            </w:r>
          </w:p>
        </w:tc>
        <w:tc>
          <w:tcPr>
            <w:tcW w:w="3827" w:type="dxa"/>
            <w:tcPrChange w:id="467" w:author="Молчанова Алла Владиславовна" w:date="2023-05-04T10:47:00Z">
              <w:tcPr>
                <w:tcW w:w="3827" w:type="dxa"/>
              </w:tcPr>
            </w:tcPrChange>
          </w:tcPr>
          <w:p w14:paraId="19310F76" w14:textId="77777777" w:rsidR="00CD1EE1" w:rsidRPr="00F24D34" w:rsidRDefault="00CD1EE1" w:rsidP="00B416DB">
            <w:pPr>
              <w:rPr>
                <w:rPrChange w:id="468" w:author="Косинская Галина Владимировна" w:date="2023-03-17T11:36:00Z">
                  <w:rPr>
                    <w:highlight w:val="yellow"/>
                  </w:rPr>
                </w:rPrChange>
              </w:rPr>
            </w:pPr>
            <w:r w:rsidRPr="00F24D34">
              <w:rPr>
                <w:i/>
                <w:rPrChange w:id="469" w:author="Косинская Галина Владимировна" w:date="2023-03-17T11:36:00Z">
                  <w:rPr>
                    <w:i/>
                    <w:highlight w:val="yellow"/>
                  </w:rPr>
                </w:rPrChange>
              </w:rPr>
              <w:t>Знать:</w:t>
            </w:r>
            <w:r w:rsidRPr="00F24D34">
              <w:rPr>
                <w:rPrChange w:id="470" w:author="Косинская Галина Владимировна" w:date="2023-03-17T11:36:00Z">
                  <w:rPr>
                    <w:highlight w:val="yellow"/>
                  </w:rPr>
                </w:rPrChange>
              </w:rPr>
              <w:t xml:space="preserve"> основные положения антимонопольного и гражданского законодательства, тенденции правоприменительной практики; материальные и процессуальные нормы права, регламентирующие порядок ведения </w:t>
            </w:r>
            <w:proofErr w:type="spellStart"/>
            <w:r w:rsidRPr="00F24D34">
              <w:rPr>
                <w:rStyle w:val="FontStyle73"/>
                <w:sz w:val="24"/>
                <w:szCs w:val="24"/>
                <w:rPrChange w:id="471" w:author="Косинская Галина Владимировна" w:date="2023-03-17T11:36:00Z">
                  <w:rPr>
                    <w:rStyle w:val="FontStyle73"/>
                    <w:sz w:val="24"/>
                    <w:szCs w:val="24"/>
                    <w:highlight w:val="yellow"/>
                  </w:rPr>
                </w:rPrChange>
              </w:rPr>
              <w:t>претензионно</w:t>
            </w:r>
            <w:proofErr w:type="spellEnd"/>
            <w:r w:rsidRPr="00F24D34">
              <w:rPr>
                <w:rStyle w:val="FontStyle73"/>
                <w:sz w:val="24"/>
                <w:szCs w:val="24"/>
                <w:rPrChange w:id="472" w:author="Косинская Галина Владимировна" w:date="2023-03-17T11:36:00Z">
                  <w:rPr>
                    <w:rStyle w:val="FontStyle73"/>
                    <w:sz w:val="24"/>
                    <w:szCs w:val="24"/>
                    <w:highlight w:val="yellow"/>
                  </w:rPr>
                </w:rPrChange>
              </w:rPr>
              <w:t>-исковой работы в организации.</w:t>
            </w:r>
          </w:p>
          <w:p w14:paraId="667ADAD9" w14:textId="0A2ACE61" w:rsidR="00CD1EE1" w:rsidRPr="00F24D34" w:rsidRDefault="00CD1EE1" w:rsidP="009F1ECF">
            <w:pPr>
              <w:jc w:val="both"/>
              <w:rPr>
                <w:b/>
                <w:bCs/>
                <w:iCs/>
                <w:rPrChange w:id="473" w:author="Косинская Галина Владимировна" w:date="2023-03-17T11:36:00Z">
                  <w:rPr>
                    <w:b/>
                    <w:bCs/>
                    <w:iCs/>
                    <w:highlight w:val="yellow"/>
                  </w:rPr>
                </w:rPrChange>
              </w:rPr>
            </w:pPr>
            <w:r w:rsidRPr="00F24D34">
              <w:rPr>
                <w:i/>
                <w:rPrChange w:id="474" w:author="Косинская Галина Владимировна" w:date="2023-03-17T11:36:00Z">
                  <w:rPr>
                    <w:i/>
                    <w:highlight w:val="yellow"/>
                  </w:rPr>
                </w:rPrChange>
              </w:rPr>
              <w:t xml:space="preserve">Уметь: </w:t>
            </w:r>
            <w:r w:rsidRPr="00F24D34">
              <w:rPr>
                <w:rStyle w:val="FontStyle73"/>
                <w:sz w:val="24"/>
                <w:szCs w:val="24"/>
                <w:rPrChange w:id="475" w:author="Косинская Галина Владимировна" w:date="2023-03-17T11:36:00Z">
                  <w:rPr>
                    <w:rStyle w:val="FontStyle73"/>
                    <w:sz w:val="24"/>
                    <w:szCs w:val="24"/>
                    <w:highlight w:val="yellow"/>
                  </w:rPr>
                </w:rPrChange>
              </w:rPr>
              <w:t xml:space="preserve">анализировать и грамотно применять нормы </w:t>
            </w:r>
            <w:r w:rsidRPr="00F24D34">
              <w:rPr>
                <w:rPrChange w:id="476" w:author="Косинская Галина Владимировна" w:date="2023-03-17T11:36:00Z">
                  <w:rPr>
                    <w:highlight w:val="yellow"/>
                  </w:rPr>
                </w:rPrChange>
              </w:rPr>
              <w:t xml:space="preserve">материального и процессуального права </w:t>
            </w:r>
            <w:r w:rsidRPr="00F24D34">
              <w:rPr>
                <w:rStyle w:val="FontStyle73"/>
                <w:sz w:val="24"/>
                <w:szCs w:val="24"/>
                <w:rPrChange w:id="477" w:author="Косинская Галина Владимировна" w:date="2023-03-17T11:36:00Z">
                  <w:rPr>
                    <w:rStyle w:val="FontStyle73"/>
                    <w:sz w:val="24"/>
                    <w:szCs w:val="24"/>
                    <w:highlight w:val="yellow"/>
                  </w:rPr>
                </w:rPrChange>
              </w:rPr>
              <w:t xml:space="preserve">при оформлении юридических документов; правильно выбирать направления и способы осуществления </w:t>
            </w:r>
            <w:proofErr w:type="spellStart"/>
            <w:r w:rsidRPr="00F24D34">
              <w:rPr>
                <w:rStyle w:val="FontStyle73"/>
                <w:sz w:val="24"/>
                <w:szCs w:val="24"/>
                <w:rPrChange w:id="478" w:author="Косинская Галина Владимировна" w:date="2023-03-17T11:36:00Z">
                  <w:rPr>
                    <w:rStyle w:val="FontStyle73"/>
                    <w:sz w:val="24"/>
                    <w:szCs w:val="24"/>
                    <w:highlight w:val="yellow"/>
                  </w:rPr>
                </w:rPrChange>
              </w:rPr>
              <w:t>претензионно</w:t>
            </w:r>
            <w:proofErr w:type="spellEnd"/>
            <w:r w:rsidRPr="00F24D34">
              <w:rPr>
                <w:rStyle w:val="FontStyle73"/>
                <w:sz w:val="24"/>
                <w:szCs w:val="24"/>
                <w:rPrChange w:id="479" w:author="Косинская Галина Владимировна" w:date="2023-03-17T11:36:00Z">
                  <w:rPr>
                    <w:rStyle w:val="FontStyle73"/>
                    <w:sz w:val="24"/>
                    <w:szCs w:val="24"/>
                    <w:highlight w:val="yellow"/>
                  </w:rPr>
                </w:rPrChange>
              </w:rPr>
              <w:t>-исковой работы в организации.</w:t>
            </w:r>
          </w:p>
        </w:tc>
        <w:tc>
          <w:tcPr>
            <w:tcW w:w="8505" w:type="dxa"/>
            <w:tcPrChange w:id="480" w:author="Молчанова Алла Владиславовна" w:date="2023-05-04T10:47:00Z">
              <w:tcPr>
                <w:tcW w:w="8221" w:type="dxa"/>
              </w:tcPr>
            </w:tcPrChange>
          </w:tcPr>
          <w:p w14:paraId="0EB6B0E4" w14:textId="77777777" w:rsidR="008070CB" w:rsidRPr="00F24D34" w:rsidRDefault="00B416DB" w:rsidP="009F1ECF">
            <w:pPr>
              <w:jc w:val="both"/>
              <w:rPr>
                <w:ins w:id="481" w:author="Irina Akimova" w:date="2023-03-14T12:08:00Z"/>
              </w:rPr>
            </w:pPr>
            <w:ins w:id="482" w:author="Irina Akimova" w:date="2023-03-14T12:00:00Z">
              <w:r w:rsidRPr="00F24D34">
                <w:rPr>
                  <w:rPrChange w:id="483" w:author="Косинская Галина Владимировна" w:date="2023-03-17T11:36:00Z">
                    <w:rPr>
                      <w:highlight w:val="red"/>
                    </w:rPr>
                  </w:rPrChange>
                </w:rPr>
                <w:t xml:space="preserve">Решением антимонопольного органа </w:t>
              </w:r>
            </w:ins>
            <w:ins w:id="484" w:author="Irina Akimova" w:date="2023-03-14T12:01:00Z">
              <w:r w:rsidR="005F6CB6" w:rsidRPr="00F24D34">
                <w:t xml:space="preserve">Компания «Железные дороги» признана нарушившим антимонопольного законодательства </w:t>
              </w:r>
            </w:ins>
            <w:ins w:id="485" w:author="Irina Akimova" w:date="2023-03-14T12:02:00Z">
              <w:r w:rsidR="005F6CB6" w:rsidRPr="00F24D34">
                <w:t>в форме злоупотребления своим доминирующим положением</w:t>
              </w:r>
            </w:ins>
            <w:ins w:id="486" w:author="Irina Akimova" w:date="2023-03-14T12:03:00Z">
              <w:r w:rsidR="005F6CB6" w:rsidRPr="00F24D34">
                <w:t>.</w:t>
              </w:r>
            </w:ins>
            <w:ins w:id="487" w:author="Irina Akimova" w:date="2023-03-14T12:02:00Z">
              <w:r w:rsidR="005F6CB6" w:rsidRPr="00F24D34">
                <w:t xml:space="preserve"> Антимонопольный орган установил</w:t>
              </w:r>
            </w:ins>
            <w:ins w:id="488" w:author="Irina Akimova" w:date="2023-03-14T12:03:00Z">
              <w:r w:rsidR="005F6CB6" w:rsidRPr="00F24D34">
                <w:t>, что компания необоснованно отказывала в пре</w:t>
              </w:r>
            </w:ins>
            <w:ins w:id="489" w:author="Irina Akimova" w:date="2023-03-14T12:04:00Z">
              <w:r w:rsidR="005F6CB6" w:rsidRPr="00F24D34">
                <w:t>доставлении услуги железнодорожной перевозки</w:t>
              </w:r>
            </w:ins>
            <w:ins w:id="490" w:author="Irina Akimova" w:date="2023-03-14T12:06:00Z">
              <w:r w:rsidR="00153BD4" w:rsidRPr="00F24D34">
                <w:t xml:space="preserve"> грузов. Антимонопольным органом было установлено, что нарушение пр</w:t>
              </w:r>
            </w:ins>
            <w:ins w:id="491" w:author="Irina Akimova" w:date="2023-03-14T12:07:00Z">
              <w:r w:rsidR="00153BD4" w:rsidRPr="00F24D34">
                <w:t xml:space="preserve">одолжалось в период с </w:t>
              </w:r>
              <w:r w:rsidR="008070CB" w:rsidRPr="00F24D34">
                <w:t>октября 2019 года по май 2022 года.</w:t>
              </w:r>
            </w:ins>
          </w:p>
          <w:p w14:paraId="2B130F85" w14:textId="77777777" w:rsidR="0082427A" w:rsidRPr="00F24D34" w:rsidRDefault="008070CB" w:rsidP="009F1ECF">
            <w:pPr>
              <w:jc w:val="both"/>
              <w:rPr>
                <w:ins w:id="492" w:author="Irina Akimova" w:date="2023-03-14T12:15:00Z"/>
              </w:rPr>
            </w:pPr>
            <w:ins w:id="493" w:author="Irina Akimova" w:date="2023-03-14T12:08:00Z">
              <w:r w:rsidRPr="00F24D34">
                <w:t xml:space="preserve">Кроме того, антимонопольный орган установил, что </w:t>
              </w:r>
            </w:ins>
            <w:ins w:id="494" w:author="Irina Akimova" w:date="2023-03-14T12:11:00Z">
              <w:r w:rsidR="002F7C13" w:rsidRPr="00F24D34">
                <w:t>предписание</w:t>
              </w:r>
            </w:ins>
            <w:ins w:id="495" w:author="Irina Akimova" w:date="2023-03-14T12:13:00Z">
              <w:r w:rsidR="002F7C13" w:rsidRPr="00F24D34">
                <w:t xml:space="preserve"> о прекращении </w:t>
              </w:r>
            </w:ins>
            <w:ins w:id="496" w:author="Irina Akimova" w:date="2023-03-14T12:14:00Z">
              <w:r w:rsidR="0082427A" w:rsidRPr="00F24D34">
                <w:t>нарушения антимонопольного законодател</w:t>
              </w:r>
            </w:ins>
            <w:ins w:id="497" w:author="Irina Akimova" w:date="2023-03-14T12:15:00Z">
              <w:r w:rsidR="0082427A" w:rsidRPr="00F24D34">
                <w:t>ьства,</w:t>
              </w:r>
            </w:ins>
            <w:ins w:id="498" w:author="Irina Akimova" w:date="2023-03-14T12:11:00Z">
              <w:r w:rsidR="002F7C13" w:rsidRPr="00F24D34">
                <w:t xml:space="preserve"> </w:t>
              </w:r>
            </w:ins>
            <w:ins w:id="499" w:author="Irina Akimova" w:date="2023-03-14T12:08:00Z">
              <w:r w:rsidRPr="00F24D34">
                <w:t>выданное</w:t>
              </w:r>
            </w:ins>
            <w:ins w:id="500" w:author="Irina Akimova" w:date="2023-03-14T12:11:00Z">
              <w:r w:rsidR="002F7C13" w:rsidRPr="00F24D34">
                <w:t xml:space="preserve"> Компании</w:t>
              </w:r>
            </w:ins>
            <w:ins w:id="501" w:author="Irina Akimova" w:date="2023-03-14T12:08:00Z">
              <w:r w:rsidRPr="00F24D34">
                <w:t xml:space="preserve"> по результатам рассмотрения </w:t>
              </w:r>
            </w:ins>
            <w:ins w:id="502" w:author="Irina Akimova" w:date="2023-03-14T12:11:00Z">
              <w:r w:rsidR="002F7C13" w:rsidRPr="00F24D34">
                <w:t>дела</w:t>
              </w:r>
            </w:ins>
            <w:ins w:id="503" w:author="Irina Akimova" w:date="2023-03-14T12:15:00Z">
              <w:r w:rsidR="0082427A" w:rsidRPr="00F24D34">
                <w:t xml:space="preserve">, на момент привлечения к административной ответственности исполнено не было. </w:t>
              </w:r>
            </w:ins>
          </w:p>
          <w:p w14:paraId="550B66A5" w14:textId="77777777" w:rsidR="00AC61BF" w:rsidRPr="00F24D34" w:rsidRDefault="0082427A" w:rsidP="009F1ECF">
            <w:pPr>
              <w:jc w:val="both"/>
              <w:rPr>
                <w:ins w:id="504" w:author="Irina Akimova" w:date="2023-03-14T12:18:00Z"/>
              </w:rPr>
            </w:pPr>
            <w:ins w:id="505" w:author="Irina Akimova" w:date="2023-03-14T12:16:00Z">
              <w:r w:rsidRPr="00F24D34">
                <w:t>Выручка Компании на рынке услуг железнодорожной перевозки грузов за год, предшествующий году выявления нарушени</w:t>
              </w:r>
            </w:ins>
            <w:ins w:id="506" w:author="Irina Akimova" w:date="2023-03-14T12:17:00Z">
              <w:r w:rsidR="00AC61BF" w:rsidRPr="00F24D34">
                <w:t xml:space="preserve">я, составила 150 млрд. руб. Совокупная выручка компании от реализации </w:t>
              </w:r>
            </w:ins>
            <w:ins w:id="507" w:author="Irina Akimova" w:date="2023-03-14T12:18:00Z">
              <w:r w:rsidR="00AC61BF" w:rsidRPr="00F24D34">
                <w:t>всех товаров, работ и услуг за тот же период составила 250 млрд. руб.</w:t>
              </w:r>
            </w:ins>
          </w:p>
          <w:p w14:paraId="664B103F" w14:textId="77777777" w:rsidR="00AC61BF" w:rsidRPr="00F24D34" w:rsidRDefault="00AC61BF" w:rsidP="009F1ECF">
            <w:pPr>
              <w:jc w:val="both"/>
              <w:rPr>
                <w:ins w:id="508" w:author="Irina Akimova" w:date="2023-03-14T12:18:00Z"/>
              </w:rPr>
            </w:pPr>
          </w:p>
          <w:p w14:paraId="32BF3146" w14:textId="77777777" w:rsidR="00AC61BF" w:rsidRPr="00F24D34" w:rsidDel="002347E3" w:rsidRDefault="00AC61BF">
            <w:pPr>
              <w:pStyle w:val="a4"/>
              <w:numPr>
                <w:ilvl w:val="0"/>
                <w:numId w:val="21"/>
              </w:numPr>
              <w:ind w:left="5" w:firstLine="0"/>
              <w:jc w:val="both"/>
              <w:rPr>
                <w:del w:id="509" w:author="RePack by Diakov" w:date="2023-03-14T12:40:00Z"/>
                <w:rPrChange w:id="510" w:author="Косинская Галина Владимировна" w:date="2023-03-17T11:36:00Z">
                  <w:rPr>
                    <w:del w:id="511" w:author="RePack by Diakov" w:date="2023-03-14T12:40:00Z"/>
                    <w:highlight w:val="yellow"/>
                    <w:lang w:val="en-US"/>
                  </w:rPr>
                </w:rPrChange>
              </w:rPr>
              <w:pPrChange w:id="512" w:author="RePack by Diakov" w:date="2023-03-14T12:40:00Z">
                <w:pPr>
                  <w:pStyle w:val="a4"/>
                  <w:numPr>
                    <w:numId w:val="21"/>
                  </w:numPr>
                  <w:ind w:left="0" w:hanging="360"/>
                  <w:jc w:val="both"/>
                </w:pPr>
              </w:pPrChange>
            </w:pPr>
            <w:ins w:id="513" w:author="Irina Akimova" w:date="2023-03-14T12:18:00Z">
              <w:r w:rsidRPr="00F24D34">
                <w:t xml:space="preserve">К какому виду юридической ответственности </w:t>
              </w:r>
            </w:ins>
            <w:ins w:id="514" w:author="Irina Akimova" w:date="2023-03-14T12:19:00Z">
              <w:r w:rsidRPr="00F24D34">
                <w:t>может быть привлечена Компания «Железные дороги»?</w:t>
              </w:r>
            </w:ins>
          </w:p>
          <w:p w14:paraId="0969529F" w14:textId="77777777" w:rsidR="002347E3" w:rsidRPr="00F24D34" w:rsidRDefault="002347E3" w:rsidP="002347E3">
            <w:pPr>
              <w:pStyle w:val="a4"/>
              <w:numPr>
                <w:ilvl w:val="0"/>
                <w:numId w:val="21"/>
              </w:numPr>
              <w:ind w:left="5" w:firstLine="0"/>
              <w:jc w:val="both"/>
              <w:rPr>
                <w:ins w:id="515" w:author="RePack by Diakov" w:date="2023-03-14T12:40:00Z"/>
              </w:rPr>
            </w:pPr>
          </w:p>
          <w:p w14:paraId="13C44A8F" w14:textId="03565930" w:rsidR="00CD1EE1" w:rsidRPr="00F24D34" w:rsidDel="00B416DB" w:rsidRDefault="00AC61BF">
            <w:pPr>
              <w:pStyle w:val="a4"/>
              <w:numPr>
                <w:ilvl w:val="0"/>
                <w:numId w:val="21"/>
              </w:numPr>
              <w:ind w:left="5" w:firstLine="0"/>
              <w:jc w:val="both"/>
              <w:rPr>
                <w:del w:id="516" w:author="Irina Akimova" w:date="2023-03-14T12:00:00Z"/>
                <w:rPrChange w:id="517" w:author="Косинская Галина Владимировна" w:date="2023-03-17T11:36:00Z">
                  <w:rPr>
                    <w:del w:id="518" w:author="Irina Akimova" w:date="2023-03-14T12:00:00Z"/>
                    <w:highlight w:val="red"/>
                  </w:rPr>
                </w:rPrChange>
              </w:rPr>
              <w:pPrChange w:id="519" w:author="RePack by Diakov" w:date="2023-03-14T12:40:00Z">
                <w:pPr>
                  <w:jc w:val="both"/>
                </w:pPr>
              </w:pPrChange>
            </w:pPr>
            <w:ins w:id="520" w:author="Irina Akimova" w:date="2023-03-14T12:19:00Z">
              <w:del w:id="521" w:author="RePack by Diakov" w:date="2023-03-14T12:39:00Z">
                <w:r w:rsidRPr="00F24D34" w:rsidDel="002347E3">
                  <w:delText xml:space="preserve">2. </w:delText>
                </w:r>
              </w:del>
              <w:r w:rsidRPr="00F24D34">
                <w:t>Рассчитайте размер административного штрафа, подле</w:t>
              </w:r>
            </w:ins>
            <w:ins w:id="522" w:author="Irina Akimova" w:date="2023-03-14T12:20:00Z">
              <w:r w:rsidRPr="00F24D34">
                <w:t>ж</w:t>
              </w:r>
              <w:r w:rsidR="006317EE" w:rsidRPr="00F24D34">
                <w:t xml:space="preserve">ащего наложению </w:t>
              </w:r>
            </w:ins>
            <w:ins w:id="523" w:author="Irina Akimova" w:date="2023-03-14T12:27:00Z">
              <w:r w:rsidR="007E7D9A" w:rsidRPr="00F24D34">
                <w:t xml:space="preserve">на </w:t>
              </w:r>
            </w:ins>
            <w:ins w:id="524" w:author="Irina Akimova" w:date="2023-03-14T12:28:00Z">
              <w:r w:rsidR="007E7D9A" w:rsidRPr="00F24D34">
                <w:t>компанию при данных условиях.</w:t>
              </w:r>
            </w:ins>
            <w:ins w:id="525" w:author="Irina Akimova" w:date="2023-03-14T12:17:00Z">
              <w:r w:rsidRPr="00F24D34">
                <w:t xml:space="preserve">  </w:t>
              </w:r>
            </w:ins>
            <w:del w:id="526" w:author="Irina Akimova" w:date="2023-03-14T12:00:00Z">
              <w:r w:rsidR="00CD1EE1" w:rsidRPr="00F24D34" w:rsidDel="00B416DB">
                <w:rPr>
                  <w:rPrChange w:id="527" w:author="Косинская Галина Владимировна" w:date="2023-03-17T11:36:00Z">
                    <w:rPr>
                      <w:highlight w:val="red"/>
                    </w:rPr>
                  </w:rPrChange>
                </w:rPr>
                <w:delText xml:space="preserve">В Государственную Думу поступил законопроект, предусматривающий обязанность хозяйствующий субъектов, занимающий доминирующее положение на товарных рынках, согласовывать цену на товары с Федеральной антимонопольной службой. Данные нововведения вносились Федеральный закон «О защите конкуренции». В случае нарушения указанного требования предусматривалась ответственность в КоАП РФ, в том числе наказание юридического лица вплоть до его ликвидации в судебном порядке. </w:delText>
              </w:r>
            </w:del>
          </w:p>
          <w:p w14:paraId="2F11E849" w14:textId="4FE9F3A2" w:rsidR="00CD1EE1" w:rsidRPr="00F24D34" w:rsidDel="00B416DB" w:rsidRDefault="00CD1EE1">
            <w:pPr>
              <w:ind w:left="5"/>
              <w:jc w:val="both"/>
              <w:rPr>
                <w:del w:id="528" w:author="Irina Akimova" w:date="2023-03-14T12:00:00Z"/>
                <w:rPrChange w:id="529" w:author="Косинская Галина Владимировна" w:date="2023-03-17T11:36:00Z">
                  <w:rPr>
                    <w:del w:id="530" w:author="Irina Akimova" w:date="2023-03-14T12:00:00Z"/>
                    <w:highlight w:val="red"/>
                  </w:rPr>
                </w:rPrChange>
              </w:rPr>
              <w:pPrChange w:id="531" w:author="RePack by Diakov" w:date="2023-03-14T12:40:00Z">
                <w:pPr>
                  <w:jc w:val="both"/>
                </w:pPr>
              </w:pPrChange>
            </w:pPr>
          </w:p>
          <w:p w14:paraId="6DBF5A1E" w14:textId="40D387F2" w:rsidR="00CD1EE1" w:rsidRPr="00F24D34" w:rsidDel="00B416DB" w:rsidRDefault="00CD1EE1">
            <w:pPr>
              <w:pStyle w:val="a4"/>
              <w:ind w:left="5"/>
              <w:jc w:val="both"/>
              <w:rPr>
                <w:del w:id="532" w:author="Irina Akimova" w:date="2023-03-14T12:00:00Z"/>
                <w:rPrChange w:id="533" w:author="Косинская Галина Владимировна" w:date="2023-03-17T11:36:00Z">
                  <w:rPr>
                    <w:del w:id="534" w:author="Irina Akimova" w:date="2023-03-14T12:00:00Z"/>
                    <w:highlight w:val="red"/>
                  </w:rPr>
                </w:rPrChange>
              </w:rPr>
              <w:pPrChange w:id="535" w:author="RePack by Diakov" w:date="2023-03-14T12:40:00Z">
                <w:pPr>
                  <w:pStyle w:val="a4"/>
                  <w:numPr>
                    <w:numId w:val="21"/>
                  </w:numPr>
                  <w:ind w:left="0" w:hanging="360"/>
                  <w:jc w:val="both"/>
                </w:pPr>
              </w:pPrChange>
            </w:pPr>
            <w:del w:id="536" w:author="Irina Akimova" w:date="2023-03-14T12:00:00Z">
              <w:r w:rsidRPr="00F24D34" w:rsidDel="00B416DB">
                <w:rPr>
                  <w:rPrChange w:id="537" w:author="Косинская Галина Владимировна" w:date="2023-03-17T11:36:00Z">
                    <w:rPr>
                      <w:highlight w:val="red"/>
                    </w:rPr>
                  </w:rPrChange>
                </w:rPr>
                <w:delText>Противоречат ли указанные нововведения положениям Договора о ЕАЭС?</w:delText>
              </w:r>
            </w:del>
          </w:p>
          <w:p w14:paraId="7F675423" w14:textId="0D660470" w:rsidR="00CD1EE1" w:rsidRPr="00F24D34" w:rsidRDefault="00CD1EE1">
            <w:pPr>
              <w:pStyle w:val="a4"/>
              <w:numPr>
                <w:ilvl w:val="0"/>
                <w:numId w:val="21"/>
              </w:numPr>
              <w:ind w:left="5" w:firstLine="0"/>
              <w:jc w:val="both"/>
              <w:rPr>
                <w:rPrChange w:id="538" w:author="Косинская Галина Владимировна" w:date="2023-03-17T11:36:00Z">
                  <w:rPr>
                    <w:highlight w:val="yellow"/>
                  </w:rPr>
                </w:rPrChange>
              </w:rPr>
              <w:pPrChange w:id="539" w:author="RePack by Diakov" w:date="2023-03-14T12:40:00Z">
                <w:pPr>
                  <w:pStyle w:val="a4"/>
                  <w:numPr>
                    <w:numId w:val="21"/>
                  </w:numPr>
                  <w:ind w:left="0" w:hanging="360"/>
                  <w:jc w:val="both"/>
                </w:pPr>
              </w:pPrChange>
            </w:pPr>
            <w:del w:id="540" w:author="Irina Akimova" w:date="2023-03-14T12:00:00Z">
              <w:r w:rsidRPr="00F24D34" w:rsidDel="00B416DB">
                <w:rPr>
                  <w:rPrChange w:id="541" w:author="Косинская Галина Владимировна" w:date="2023-03-17T11:36:00Z">
                    <w:rPr>
                      <w:highlight w:val="red"/>
                    </w:rPr>
                  </w:rPrChange>
                </w:rPr>
                <w:delText>Какие требования к содержанию национального антимонопольного законодательства содержаться в Договоре о ЕАЭС?</w:delText>
              </w:r>
            </w:del>
          </w:p>
        </w:tc>
      </w:tr>
    </w:tbl>
    <w:p w14:paraId="3E4EBCA7" w14:textId="77777777" w:rsidR="005C7415" w:rsidRDefault="005C7415" w:rsidP="00DF5E79">
      <w:pPr>
        <w:widowControl w:val="0"/>
        <w:spacing w:line="276" w:lineRule="auto"/>
        <w:ind w:firstLine="709"/>
        <w:jc w:val="center"/>
        <w:rPr>
          <w:b/>
          <w:sz w:val="28"/>
          <w:szCs w:val="28"/>
        </w:rPr>
        <w:sectPr w:rsidR="005C7415" w:rsidSect="005C7415">
          <w:footerReference w:type="first" r:id="rId11"/>
          <w:pgSz w:w="16838" w:h="11906" w:orient="landscape"/>
          <w:pgMar w:top="851" w:right="1134" w:bottom="1134" w:left="1134" w:header="709" w:footer="709" w:gutter="0"/>
          <w:cols w:space="708"/>
          <w:titlePg/>
          <w:docGrid w:linePitch="360"/>
        </w:sectPr>
      </w:pPr>
    </w:p>
    <w:p w14:paraId="48BB5FB3" w14:textId="28DE3CA4" w:rsidR="00057A1E" w:rsidRPr="005C148E" w:rsidRDefault="00170B39">
      <w:pPr>
        <w:widowControl w:val="0"/>
        <w:ind w:left="-142" w:firstLine="426"/>
        <w:jc w:val="center"/>
        <w:rPr>
          <w:b/>
          <w:sz w:val="28"/>
          <w:szCs w:val="28"/>
        </w:rPr>
        <w:pPrChange w:id="542" w:author="Молчанова Алла Владиславовна" w:date="2023-05-04T10:49:00Z">
          <w:pPr>
            <w:widowControl w:val="0"/>
            <w:spacing w:line="360" w:lineRule="auto"/>
            <w:ind w:firstLine="709"/>
            <w:jc w:val="center"/>
          </w:pPr>
        </w:pPrChange>
      </w:pPr>
      <w:r w:rsidRPr="005C148E">
        <w:rPr>
          <w:b/>
          <w:sz w:val="28"/>
          <w:szCs w:val="28"/>
        </w:rPr>
        <w:lastRenderedPageBreak/>
        <w:t>Примерные в</w:t>
      </w:r>
      <w:r w:rsidR="00BB545A" w:rsidRPr="005C148E">
        <w:rPr>
          <w:b/>
          <w:sz w:val="28"/>
          <w:szCs w:val="28"/>
        </w:rPr>
        <w:t xml:space="preserve">опросы для подготовки к </w:t>
      </w:r>
      <w:r w:rsidR="00D52E46" w:rsidRPr="005C148E">
        <w:rPr>
          <w:b/>
          <w:sz w:val="28"/>
          <w:szCs w:val="28"/>
        </w:rPr>
        <w:t>экзамену</w:t>
      </w:r>
      <w:r w:rsidR="00BB545A" w:rsidRPr="005C148E">
        <w:rPr>
          <w:b/>
          <w:sz w:val="28"/>
          <w:szCs w:val="28"/>
        </w:rPr>
        <w:t>:</w:t>
      </w:r>
    </w:p>
    <w:p w14:paraId="74376E8A" w14:textId="6627750D" w:rsidR="00927745" w:rsidRPr="005C148E" w:rsidRDefault="0042257D">
      <w:pPr>
        <w:widowControl w:val="0"/>
        <w:ind w:left="-142" w:firstLine="426"/>
        <w:jc w:val="both"/>
        <w:rPr>
          <w:rFonts w:eastAsia="Calibri"/>
          <w:snapToGrid w:val="0"/>
          <w:sz w:val="28"/>
          <w:szCs w:val="28"/>
          <w:lang w:eastAsia="en-US"/>
        </w:rPr>
        <w:pPrChange w:id="543"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1</w:t>
      </w:r>
      <w:r w:rsidR="00D52E46" w:rsidRPr="005C148E">
        <w:rPr>
          <w:rFonts w:eastAsia="Calibri"/>
          <w:sz w:val="28"/>
          <w:szCs w:val="28"/>
          <w:lang w:eastAsia="en-US"/>
        </w:rPr>
        <w:t>.</w:t>
      </w:r>
      <w:r w:rsidR="00927745" w:rsidRPr="005C148E">
        <w:rPr>
          <w:rFonts w:eastAsia="Calibri"/>
          <w:snapToGrid w:val="0"/>
          <w:sz w:val="28"/>
          <w:szCs w:val="28"/>
          <w:lang w:eastAsia="en-US"/>
        </w:rPr>
        <w:t xml:space="preserve"> Понятие товарного рынка и конкуренции. Роль конкуренции в развитии экономики государства.</w:t>
      </w:r>
    </w:p>
    <w:p w14:paraId="0D98925B" w14:textId="77777777" w:rsidR="00927745" w:rsidRPr="005C148E" w:rsidRDefault="00927745">
      <w:pPr>
        <w:widowControl w:val="0"/>
        <w:ind w:left="-142" w:firstLine="426"/>
        <w:jc w:val="both"/>
        <w:rPr>
          <w:rFonts w:eastAsia="Calibri"/>
          <w:snapToGrid w:val="0"/>
          <w:sz w:val="28"/>
          <w:szCs w:val="28"/>
          <w:lang w:eastAsia="en-US"/>
        </w:rPr>
        <w:pPrChange w:id="54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 Предмет регулирования конкурентного права. Общая характеристика общественных отношений, регулируемых конкурентным правом.</w:t>
      </w:r>
    </w:p>
    <w:p w14:paraId="31336807" w14:textId="77777777" w:rsidR="00927745" w:rsidRPr="005C148E" w:rsidRDefault="00927745">
      <w:pPr>
        <w:widowControl w:val="0"/>
        <w:ind w:left="-142" w:firstLine="426"/>
        <w:jc w:val="both"/>
        <w:rPr>
          <w:rFonts w:eastAsia="Calibri"/>
          <w:snapToGrid w:val="0"/>
          <w:sz w:val="28"/>
          <w:szCs w:val="28"/>
          <w:lang w:eastAsia="en-US"/>
        </w:rPr>
        <w:pPrChange w:id="54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 Метод правового регулирования отношений, входящих в предмет конкурентного права.</w:t>
      </w:r>
    </w:p>
    <w:p w14:paraId="1C2AAC83" w14:textId="77777777" w:rsidR="00927745" w:rsidRPr="005C148E" w:rsidRDefault="00927745">
      <w:pPr>
        <w:widowControl w:val="0"/>
        <w:ind w:left="-142" w:firstLine="426"/>
        <w:jc w:val="both"/>
        <w:rPr>
          <w:rFonts w:eastAsia="Calibri"/>
          <w:snapToGrid w:val="0"/>
          <w:sz w:val="28"/>
          <w:szCs w:val="28"/>
          <w:lang w:eastAsia="en-US"/>
        </w:rPr>
        <w:pPrChange w:id="546"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4. Понятие и классификация принципов конкурентного права.</w:t>
      </w:r>
    </w:p>
    <w:p w14:paraId="2C28DA82" w14:textId="77777777" w:rsidR="00927745" w:rsidRPr="005C148E" w:rsidRDefault="00927745">
      <w:pPr>
        <w:widowControl w:val="0"/>
        <w:ind w:left="-142" w:firstLine="426"/>
        <w:jc w:val="both"/>
        <w:rPr>
          <w:rFonts w:eastAsia="Calibri"/>
          <w:snapToGrid w:val="0"/>
          <w:sz w:val="28"/>
          <w:szCs w:val="28"/>
          <w:lang w:eastAsia="en-US"/>
        </w:rPr>
        <w:pPrChange w:id="547"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 Цели и задачи конкурентного права.</w:t>
      </w:r>
    </w:p>
    <w:p w14:paraId="36537A8E" w14:textId="77777777" w:rsidR="00927745" w:rsidRPr="005C148E" w:rsidRDefault="00927745">
      <w:pPr>
        <w:widowControl w:val="0"/>
        <w:ind w:left="-142" w:firstLine="426"/>
        <w:jc w:val="both"/>
        <w:rPr>
          <w:rFonts w:eastAsia="Calibri"/>
          <w:snapToGrid w:val="0"/>
          <w:sz w:val="28"/>
          <w:szCs w:val="28"/>
          <w:lang w:eastAsia="en-US"/>
        </w:rPr>
        <w:pPrChange w:id="548"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 Понятие источников конкурентного права. Особенности классификации источников конкурентного права (антимонопольного законодательства).</w:t>
      </w:r>
    </w:p>
    <w:p w14:paraId="3B915E72" w14:textId="77777777" w:rsidR="00927745" w:rsidRPr="005C148E" w:rsidRDefault="00927745">
      <w:pPr>
        <w:widowControl w:val="0"/>
        <w:ind w:left="-142" w:firstLine="426"/>
        <w:jc w:val="both"/>
        <w:rPr>
          <w:rFonts w:eastAsia="Calibri"/>
          <w:snapToGrid w:val="0"/>
          <w:sz w:val="28"/>
          <w:szCs w:val="28"/>
          <w:lang w:eastAsia="en-US"/>
        </w:rPr>
        <w:pPrChange w:id="549"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7. Конституция Российской Федерации как правовая основа регулирования отношений в сфере защиты конкуренции.</w:t>
      </w:r>
    </w:p>
    <w:p w14:paraId="52E1127B" w14:textId="77777777" w:rsidR="00927745" w:rsidRPr="005C148E" w:rsidRDefault="00927745">
      <w:pPr>
        <w:widowControl w:val="0"/>
        <w:ind w:left="-142" w:firstLine="426"/>
        <w:jc w:val="both"/>
        <w:rPr>
          <w:rFonts w:eastAsia="Calibri"/>
          <w:i/>
          <w:snapToGrid w:val="0"/>
          <w:sz w:val="28"/>
          <w:szCs w:val="28"/>
          <w:lang w:eastAsia="en-US"/>
        </w:rPr>
        <w:pPrChange w:id="550"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8. Международные акты, как источники конкурентного права</w:t>
      </w:r>
      <w:r w:rsidRPr="005C148E">
        <w:rPr>
          <w:rFonts w:eastAsia="Calibri"/>
          <w:i/>
          <w:snapToGrid w:val="0"/>
          <w:sz w:val="28"/>
          <w:szCs w:val="28"/>
          <w:lang w:eastAsia="en-US"/>
        </w:rPr>
        <w:t>.</w:t>
      </w:r>
    </w:p>
    <w:p w14:paraId="1F8ED513" w14:textId="77777777" w:rsidR="00927745" w:rsidRPr="005C148E" w:rsidRDefault="00927745">
      <w:pPr>
        <w:widowControl w:val="0"/>
        <w:ind w:left="-142" w:firstLine="426"/>
        <w:jc w:val="both"/>
        <w:rPr>
          <w:rFonts w:eastAsia="Calibri"/>
          <w:snapToGrid w:val="0"/>
          <w:sz w:val="28"/>
          <w:szCs w:val="28"/>
          <w:lang w:eastAsia="en-US"/>
        </w:rPr>
        <w:pPrChange w:id="55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9. Федеральный закон «О защите конкуренции», как основной источник антимонопольного законодательства Российской Федерации.</w:t>
      </w:r>
    </w:p>
    <w:p w14:paraId="4590EBF4" w14:textId="77777777" w:rsidR="00927745" w:rsidRPr="005C148E" w:rsidRDefault="00927745">
      <w:pPr>
        <w:widowControl w:val="0"/>
        <w:ind w:left="-142" w:firstLine="426"/>
        <w:jc w:val="both"/>
        <w:rPr>
          <w:rFonts w:eastAsia="Calibri"/>
          <w:snapToGrid w:val="0"/>
          <w:sz w:val="28"/>
          <w:szCs w:val="28"/>
          <w:lang w:eastAsia="en-US"/>
        </w:rPr>
        <w:pPrChange w:id="55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 xml:space="preserve">10. Иные федеральные законы, регулирующие отношения в сфере конкуренции: Гражданский кодекс Российской Федерации, Кодекс Российской Федерации об административных правонарушениях, Федеральный закон «О рекламе», Федеральный закон «О контрактной системе в сфере закупок товаров, работ, услуг для государственных и муниципальных </w:t>
      </w:r>
      <w:proofErr w:type="gramStart"/>
      <w:r w:rsidRPr="005C148E">
        <w:rPr>
          <w:rFonts w:eastAsia="Calibri"/>
          <w:snapToGrid w:val="0"/>
          <w:sz w:val="28"/>
          <w:szCs w:val="28"/>
          <w:lang w:eastAsia="en-US"/>
        </w:rPr>
        <w:t>нужд»  и</w:t>
      </w:r>
      <w:proofErr w:type="gramEnd"/>
      <w:r w:rsidRPr="005C148E">
        <w:rPr>
          <w:rFonts w:eastAsia="Calibri"/>
          <w:snapToGrid w:val="0"/>
          <w:sz w:val="28"/>
          <w:szCs w:val="28"/>
          <w:lang w:eastAsia="en-US"/>
        </w:rPr>
        <w:t xml:space="preserve"> др.</w:t>
      </w:r>
    </w:p>
    <w:p w14:paraId="63B8D65E" w14:textId="77777777" w:rsidR="00927745" w:rsidRPr="005C148E" w:rsidRDefault="00927745">
      <w:pPr>
        <w:widowControl w:val="0"/>
        <w:ind w:left="-142" w:firstLine="426"/>
        <w:jc w:val="both"/>
        <w:rPr>
          <w:rFonts w:eastAsia="Calibri"/>
          <w:snapToGrid w:val="0"/>
          <w:sz w:val="28"/>
          <w:szCs w:val="28"/>
          <w:lang w:eastAsia="en-US"/>
        </w:rPr>
        <w:pPrChange w:id="55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11. Сфера действия конкурентного (антимонопольного) законодательства Российской Федерации.</w:t>
      </w:r>
    </w:p>
    <w:p w14:paraId="4504AF1D" w14:textId="77777777" w:rsidR="00927745" w:rsidRPr="005C148E" w:rsidRDefault="00927745">
      <w:pPr>
        <w:widowControl w:val="0"/>
        <w:ind w:left="-142" w:firstLine="426"/>
        <w:jc w:val="both"/>
        <w:rPr>
          <w:rFonts w:eastAsia="Calibri"/>
          <w:snapToGrid w:val="0"/>
          <w:sz w:val="28"/>
          <w:szCs w:val="28"/>
          <w:lang w:eastAsia="en-US"/>
        </w:rPr>
        <w:pPrChange w:id="55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12. Место антимонопольного законодательства Российской Федерации в системе российского законодательства. Соотношение антимонопольного законодательства с гражданским и административным законодательством.</w:t>
      </w:r>
    </w:p>
    <w:p w14:paraId="5FBEB2A4" w14:textId="77777777" w:rsidR="00927745" w:rsidRPr="005C148E" w:rsidRDefault="00927745">
      <w:pPr>
        <w:widowControl w:val="0"/>
        <w:ind w:left="-142" w:firstLine="426"/>
        <w:jc w:val="both"/>
        <w:rPr>
          <w:rFonts w:eastAsia="Calibri"/>
          <w:snapToGrid w:val="0"/>
          <w:sz w:val="28"/>
          <w:szCs w:val="28"/>
          <w:lang w:eastAsia="en-US"/>
        </w:rPr>
        <w:pPrChange w:id="55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13. Значение постановлений высших судебных органов в применении конкурентного (антимонопольного) законодательства Российской Федерации.</w:t>
      </w:r>
    </w:p>
    <w:p w14:paraId="31D825E1" w14:textId="77777777" w:rsidR="00927745" w:rsidRPr="005C148E" w:rsidRDefault="00927745">
      <w:pPr>
        <w:ind w:left="-142" w:firstLine="426"/>
        <w:jc w:val="both"/>
        <w:rPr>
          <w:rFonts w:eastAsia="Calibri"/>
          <w:sz w:val="28"/>
          <w:szCs w:val="28"/>
          <w:lang w:eastAsia="en-US"/>
        </w:rPr>
        <w:pPrChange w:id="556" w:author="Молчанова Алла Владиславовна" w:date="2023-05-04T10:49:00Z">
          <w:pPr>
            <w:spacing w:line="360" w:lineRule="auto"/>
            <w:ind w:firstLine="709"/>
            <w:jc w:val="both"/>
          </w:pPr>
        </w:pPrChange>
      </w:pPr>
      <w:r w:rsidRPr="005C148E">
        <w:rPr>
          <w:rFonts w:eastAsia="Calibri"/>
          <w:sz w:val="28"/>
          <w:szCs w:val="28"/>
          <w:lang w:eastAsia="en-US"/>
        </w:rPr>
        <w:t>14. Понятие и общая характеристика субъектов конкурентного права. Виды субъектов конкурентного права.</w:t>
      </w:r>
    </w:p>
    <w:p w14:paraId="4C31FC95" w14:textId="77777777" w:rsidR="00927745" w:rsidRPr="005C148E" w:rsidRDefault="00927745">
      <w:pPr>
        <w:ind w:left="-142" w:firstLine="426"/>
        <w:jc w:val="both"/>
        <w:rPr>
          <w:rFonts w:eastAsia="Calibri"/>
          <w:sz w:val="28"/>
          <w:szCs w:val="28"/>
          <w:lang w:eastAsia="en-US"/>
        </w:rPr>
        <w:pPrChange w:id="557" w:author="Молчанова Алла Владиславовна" w:date="2023-05-04T10:49:00Z">
          <w:pPr>
            <w:spacing w:line="360" w:lineRule="auto"/>
            <w:ind w:firstLine="709"/>
            <w:jc w:val="both"/>
          </w:pPr>
        </w:pPrChange>
      </w:pPr>
      <w:r w:rsidRPr="005C148E">
        <w:rPr>
          <w:rFonts w:eastAsia="Calibri"/>
          <w:sz w:val="28"/>
          <w:szCs w:val="28"/>
          <w:lang w:eastAsia="en-US"/>
        </w:rPr>
        <w:t>15. Хозяйствующий субъект и его правовой статус. Общая характеристика хозяйствующих субъектов.</w:t>
      </w:r>
    </w:p>
    <w:p w14:paraId="34B3C3C9" w14:textId="77777777" w:rsidR="00927745" w:rsidRPr="005C148E" w:rsidRDefault="00927745">
      <w:pPr>
        <w:ind w:left="-142" w:firstLine="426"/>
        <w:jc w:val="both"/>
        <w:rPr>
          <w:rFonts w:eastAsia="Calibri"/>
          <w:sz w:val="28"/>
          <w:szCs w:val="28"/>
          <w:lang w:eastAsia="en-US"/>
        </w:rPr>
        <w:pPrChange w:id="558" w:author="Молчанова Алла Владиславовна" w:date="2023-05-04T10:49:00Z">
          <w:pPr>
            <w:spacing w:line="360" w:lineRule="auto"/>
            <w:ind w:firstLine="709"/>
            <w:jc w:val="both"/>
          </w:pPr>
        </w:pPrChange>
      </w:pPr>
      <w:r w:rsidRPr="005C148E">
        <w:rPr>
          <w:rFonts w:eastAsia="Calibri"/>
          <w:sz w:val="28"/>
          <w:szCs w:val="28"/>
          <w:lang w:eastAsia="en-US"/>
        </w:rPr>
        <w:t>16. Группа лиц. Основания и порядок образования группы лиц в конкурентном праве.</w:t>
      </w:r>
    </w:p>
    <w:p w14:paraId="6F6ABFD2" w14:textId="77777777" w:rsidR="00927745" w:rsidRPr="005C148E" w:rsidRDefault="00927745">
      <w:pPr>
        <w:ind w:left="-142" w:firstLine="426"/>
        <w:jc w:val="both"/>
        <w:rPr>
          <w:rFonts w:eastAsia="Calibri"/>
          <w:sz w:val="28"/>
          <w:szCs w:val="28"/>
          <w:lang w:eastAsia="en-US"/>
        </w:rPr>
        <w:pPrChange w:id="559" w:author="Молчанова Алла Владиславовна" w:date="2023-05-04T10:49:00Z">
          <w:pPr>
            <w:spacing w:line="360" w:lineRule="auto"/>
            <w:ind w:firstLine="709"/>
            <w:jc w:val="both"/>
          </w:pPr>
        </w:pPrChange>
      </w:pPr>
      <w:r w:rsidRPr="005C148E">
        <w:rPr>
          <w:rFonts w:eastAsia="Calibri"/>
          <w:sz w:val="28"/>
          <w:szCs w:val="28"/>
          <w:lang w:eastAsia="en-US"/>
        </w:rPr>
        <w:t>17. Органы государственной и муниципальной власти как участники отношений в сфере конкуренции.</w:t>
      </w:r>
    </w:p>
    <w:p w14:paraId="6D4DD844" w14:textId="77777777" w:rsidR="00927745" w:rsidRPr="005C148E" w:rsidRDefault="00927745">
      <w:pPr>
        <w:ind w:left="-142" w:firstLine="426"/>
        <w:jc w:val="both"/>
        <w:rPr>
          <w:rFonts w:eastAsia="Calibri"/>
          <w:sz w:val="28"/>
          <w:szCs w:val="28"/>
          <w:lang w:eastAsia="en-US"/>
        </w:rPr>
        <w:pPrChange w:id="560" w:author="Молчанова Алла Владиславовна" w:date="2023-05-04T10:49:00Z">
          <w:pPr>
            <w:spacing w:line="360" w:lineRule="auto"/>
            <w:ind w:firstLine="709"/>
            <w:jc w:val="both"/>
          </w:pPr>
        </w:pPrChange>
      </w:pPr>
      <w:r w:rsidRPr="005C148E">
        <w:rPr>
          <w:rFonts w:eastAsia="Calibri"/>
          <w:sz w:val="28"/>
          <w:szCs w:val="28"/>
          <w:lang w:eastAsia="en-US"/>
        </w:rPr>
        <w:t>18. Антимонопольный орган как субъект конкурентного права.</w:t>
      </w:r>
    </w:p>
    <w:p w14:paraId="5E6EA801" w14:textId="77777777" w:rsidR="00927745" w:rsidRPr="005C148E" w:rsidRDefault="00927745">
      <w:pPr>
        <w:widowControl w:val="0"/>
        <w:ind w:left="-142" w:firstLine="426"/>
        <w:jc w:val="both"/>
        <w:rPr>
          <w:rFonts w:eastAsia="Calibri"/>
          <w:snapToGrid w:val="0"/>
          <w:sz w:val="28"/>
          <w:szCs w:val="28"/>
          <w:lang w:eastAsia="en-US"/>
        </w:rPr>
        <w:pPrChange w:id="56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19. Понятие доминирующего положения хозяйствующего субъекта на товарном рынке.</w:t>
      </w:r>
    </w:p>
    <w:p w14:paraId="56301F94" w14:textId="77777777" w:rsidR="00927745" w:rsidRPr="005C148E" w:rsidRDefault="00927745">
      <w:pPr>
        <w:widowControl w:val="0"/>
        <w:ind w:left="-142" w:firstLine="426"/>
        <w:jc w:val="both"/>
        <w:rPr>
          <w:rFonts w:eastAsia="Calibri"/>
          <w:snapToGrid w:val="0"/>
          <w:sz w:val="28"/>
          <w:szCs w:val="28"/>
          <w:lang w:eastAsia="en-US"/>
        </w:rPr>
        <w:pPrChange w:id="56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20. Критерии установления доминирующего положения хозяйствующего субъекта на товарном рынке.</w:t>
      </w:r>
    </w:p>
    <w:p w14:paraId="0F385C37" w14:textId="77777777" w:rsidR="00927745" w:rsidRPr="005C148E" w:rsidRDefault="00927745">
      <w:pPr>
        <w:widowControl w:val="0"/>
        <w:ind w:left="-142" w:firstLine="426"/>
        <w:jc w:val="both"/>
        <w:rPr>
          <w:rFonts w:eastAsia="Calibri"/>
          <w:snapToGrid w:val="0"/>
          <w:sz w:val="28"/>
          <w:szCs w:val="28"/>
          <w:lang w:eastAsia="en-US"/>
        </w:rPr>
        <w:pPrChange w:id="56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21. Особенности установления доминирующего положения субъектов естественных монополий и лиц, доля которых на товарном рынке превышает более 35 процентов.</w:t>
      </w:r>
    </w:p>
    <w:p w14:paraId="00366F98" w14:textId="77777777" w:rsidR="00927745" w:rsidRPr="005C148E" w:rsidRDefault="00927745">
      <w:pPr>
        <w:widowControl w:val="0"/>
        <w:ind w:left="-142" w:firstLine="426"/>
        <w:jc w:val="both"/>
        <w:rPr>
          <w:rFonts w:eastAsia="Calibri"/>
          <w:snapToGrid w:val="0"/>
          <w:sz w:val="28"/>
          <w:szCs w:val="28"/>
          <w:lang w:eastAsia="en-US"/>
        </w:rPr>
        <w:pPrChange w:id="56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lastRenderedPageBreak/>
        <w:t>22. Особенности установления доминирующего положения хозяйствующих субъектов, доля которых на товарном рынке не превышает 35 процентов.</w:t>
      </w:r>
    </w:p>
    <w:p w14:paraId="4363C3E1" w14:textId="77777777" w:rsidR="00927745" w:rsidRPr="005C148E" w:rsidRDefault="00927745">
      <w:pPr>
        <w:widowControl w:val="0"/>
        <w:ind w:left="-142" w:firstLine="426"/>
        <w:jc w:val="both"/>
        <w:rPr>
          <w:rFonts w:eastAsia="Calibri"/>
          <w:snapToGrid w:val="0"/>
          <w:sz w:val="28"/>
          <w:szCs w:val="28"/>
          <w:lang w:eastAsia="en-US"/>
        </w:rPr>
        <w:pPrChange w:id="56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23. Особенности установления доминирующего положения на товарном рынке финансовой организации.</w:t>
      </w:r>
    </w:p>
    <w:p w14:paraId="655E6847" w14:textId="77777777" w:rsidR="00927745" w:rsidRPr="005C148E" w:rsidRDefault="00927745">
      <w:pPr>
        <w:widowControl w:val="0"/>
        <w:ind w:left="-142" w:firstLine="426"/>
        <w:jc w:val="both"/>
        <w:rPr>
          <w:rFonts w:eastAsia="Calibri"/>
          <w:snapToGrid w:val="0"/>
          <w:sz w:val="28"/>
          <w:szCs w:val="28"/>
          <w:lang w:eastAsia="en-US"/>
        </w:rPr>
        <w:pPrChange w:id="566"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24. Коллективное доминирование хозяйствующих субъектов на товарном рынке.</w:t>
      </w:r>
    </w:p>
    <w:p w14:paraId="71D35657" w14:textId="77777777" w:rsidR="00927745" w:rsidRPr="005C148E" w:rsidRDefault="00927745">
      <w:pPr>
        <w:widowControl w:val="0"/>
        <w:ind w:left="-142" w:firstLine="426"/>
        <w:jc w:val="both"/>
        <w:rPr>
          <w:rFonts w:eastAsia="Calibri"/>
          <w:snapToGrid w:val="0"/>
          <w:sz w:val="28"/>
          <w:szCs w:val="28"/>
          <w:lang w:eastAsia="en-US"/>
        </w:rPr>
        <w:pPrChange w:id="567"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25. Порядок и правовые последствия установления доминирующего положения на товарном рынке.</w:t>
      </w:r>
    </w:p>
    <w:p w14:paraId="53A42CAF" w14:textId="77777777" w:rsidR="00927745" w:rsidRPr="005C148E" w:rsidRDefault="00927745">
      <w:pPr>
        <w:widowControl w:val="0"/>
        <w:ind w:left="-142" w:firstLine="426"/>
        <w:jc w:val="both"/>
        <w:rPr>
          <w:rFonts w:eastAsia="Calibri"/>
          <w:snapToGrid w:val="0"/>
          <w:sz w:val="28"/>
          <w:szCs w:val="28"/>
          <w:lang w:eastAsia="en-US"/>
        </w:rPr>
        <w:pPrChange w:id="568"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26. Общая характеристика запрета злоупотребления хозяйствующим субъектом доминирующим положением.</w:t>
      </w:r>
    </w:p>
    <w:p w14:paraId="5C5310C3" w14:textId="77777777" w:rsidR="00927745" w:rsidRPr="005C148E" w:rsidRDefault="00927745">
      <w:pPr>
        <w:widowControl w:val="0"/>
        <w:ind w:left="-142" w:firstLine="426"/>
        <w:jc w:val="both"/>
        <w:rPr>
          <w:rFonts w:eastAsia="Calibri"/>
          <w:snapToGrid w:val="0"/>
          <w:sz w:val="28"/>
          <w:szCs w:val="28"/>
          <w:lang w:eastAsia="en-US"/>
        </w:rPr>
        <w:pPrChange w:id="569"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27. Монопольно высокая и монопольно низкая цена как форма злоупотребления хозяйствующим субъектом доминирующим положением.</w:t>
      </w:r>
    </w:p>
    <w:p w14:paraId="79B6E4D9" w14:textId="77777777" w:rsidR="00927745" w:rsidRPr="005C148E" w:rsidRDefault="00927745">
      <w:pPr>
        <w:widowControl w:val="0"/>
        <w:ind w:left="-142" w:firstLine="426"/>
        <w:jc w:val="both"/>
        <w:rPr>
          <w:rFonts w:eastAsia="Calibri"/>
          <w:snapToGrid w:val="0"/>
          <w:sz w:val="28"/>
          <w:szCs w:val="28"/>
          <w:lang w:eastAsia="en-US"/>
        </w:rPr>
        <w:pPrChange w:id="570"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28. Отказ (уклонение) от заключения договора и навязывание невыгодных условий хозяйствующим субъектом, занимающим доминирующее положение.</w:t>
      </w:r>
    </w:p>
    <w:p w14:paraId="78765B21" w14:textId="77777777" w:rsidR="00927745" w:rsidRPr="005C148E" w:rsidRDefault="00927745">
      <w:pPr>
        <w:widowControl w:val="0"/>
        <w:ind w:left="-142" w:firstLine="426"/>
        <w:jc w:val="both"/>
        <w:rPr>
          <w:rFonts w:eastAsia="Calibri"/>
          <w:snapToGrid w:val="0"/>
          <w:sz w:val="28"/>
          <w:szCs w:val="28"/>
          <w:lang w:eastAsia="en-US"/>
        </w:rPr>
        <w:pPrChange w:id="57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29. Создание дискриминационных условий, как форма злоупотребления хозяйствующим субъектом доминирующим положением.</w:t>
      </w:r>
    </w:p>
    <w:p w14:paraId="6F92FC65" w14:textId="77777777" w:rsidR="00927745" w:rsidRPr="005C148E" w:rsidRDefault="00927745">
      <w:pPr>
        <w:widowControl w:val="0"/>
        <w:ind w:left="-142" w:firstLine="426"/>
        <w:jc w:val="both"/>
        <w:rPr>
          <w:rFonts w:eastAsia="Calibri"/>
          <w:snapToGrid w:val="0"/>
          <w:sz w:val="28"/>
          <w:szCs w:val="28"/>
          <w:lang w:eastAsia="en-US"/>
        </w:rPr>
        <w:pPrChange w:id="57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30. Характеристика иных форм злоупотребления доминирующим положением.</w:t>
      </w:r>
    </w:p>
    <w:p w14:paraId="74E98ED2" w14:textId="77777777" w:rsidR="00927745" w:rsidRPr="005C148E" w:rsidRDefault="00927745">
      <w:pPr>
        <w:widowControl w:val="0"/>
        <w:ind w:left="-142" w:firstLine="426"/>
        <w:jc w:val="both"/>
        <w:rPr>
          <w:rFonts w:eastAsia="Calibri"/>
          <w:snapToGrid w:val="0"/>
          <w:sz w:val="28"/>
          <w:szCs w:val="28"/>
          <w:lang w:eastAsia="en-US"/>
        </w:rPr>
        <w:pPrChange w:id="57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31. Критерии допустимости действий хозяйствующих субъектов, доминирующих на товарном рынке.</w:t>
      </w:r>
    </w:p>
    <w:p w14:paraId="3F19104A" w14:textId="77777777" w:rsidR="00927745" w:rsidRPr="005C148E" w:rsidRDefault="00927745">
      <w:pPr>
        <w:widowControl w:val="0"/>
        <w:ind w:left="-142" w:firstLine="426"/>
        <w:jc w:val="both"/>
        <w:rPr>
          <w:rFonts w:eastAsia="Calibri"/>
          <w:snapToGrid w:val="0"/>
          <w:sz w:val="28"/>
          <w:szCs w:val="28"/>
          <w:lang w:eastAsia="en-US"/>
        </w:rPr>
        <w:pPrChange w:id="57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32. Особенности предупреждения и пресечения злоупотреблений доминирующим положением. Правила недискриминационного доступа к услугам субъектов естественных монополий и правила торговой практики.</w:t>
      </w:r>
    </w:p>
    <w:p w14:paraId="3F92C66B" w14:textId="77777777" w:rsidR="00927745" w:rsidRPr="005C148E" w:rsidRDefault="00927745">
      <w:pPr>
        <w:widowControl w:val="0"/>
        <w:ind w:left="-142" w:firstLine="426"/>
        <w:jc w:val="both"/>
        <w:rPr>
          <w:rFonts w:eastAsia="Calibri"/>
          <w:snapToGrid w:val="0"/>
          <w:sz w:val="28"/>
          <w:szCs w:val="28"/>
          <w:lang w:eastAsia="en-US"/>
        </w:rPr>
        <w:pPrChange w:id="57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 xml:space="preserve">33. Общая характеристика </w:t>
      </w:r>
      <w:proofErr w:type="spellStart"/>
      <w:r w:rsidRPr="005C148E">
        <w:rPr>
          <w:rFonts w:eastAsia="Calibri"/>
          <w:snapToGrid w:val="0"/>
          <w:sz w:val="28"/>
          <w:szCs w:val="28"/>
          <w:lang w:eastAsia="en-US"/>
        </w:rPr>
        <w:t>антиконкурентных</w:t>
      </w:r>
      <w:proofErr w:type="spellEnd"/>
      <w:r w:rsidRPr="005C148E">
        <w:rPr>
          <w:rFonts w:eastAsia="Calibri"/>
          <w:snapToGrid w:val="0"/>
          <w:sz w:val="28"/>
          <w:szCs w:val="28"/>
          <w:lang w:eastAsia="en-US"/>
        </w:rPr>
        <w:t xml:space="preserve"> соглашений: основания классификации и виды.</w:t>
      </w:r>
    </w:p>
    <w:p w14:paraId="7CD2C10C" w14:textId="77777777" w:rsidR="00927745" w:rsidRPr="005C148E" w:rsidRDefault="00927745">
      <w:pPr>
        <w:widowControl w:val="0"/>
        <w:ind w:left="-142" w:firstLine="426"/>
        <w:jc w:val="both"/>
        <w:rPr>
          <w:rFonts w:eastAsia="Calibri"/>
          <w:snapToGrid w:val="0"/>
          <w:sz w:val="28"/>
          <w:szCs w:val="28"/>
          <w:lang w:eastAsia="en-US"/>
        </w:rPr>
        <w:pPrChange w:id="576"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 xml:space="preserve">34. Картель как наиболее опасная форма </w:t>
      </w:r>
      <w:proofErr w:type="spellStart"/>
      <w:r w:rsidRPr="005C148E">
        <w:rPr>
          <w:rFonts w:eastAsia="Calibri"/>
          <w:snapToGrid w:val="0"/>
          <w:sz w:val="28"/>
          <w:szCs w:val="28"/>
          <w:lang w:eastAsia="en-US"/>
        </w:rPr>
        <w:t>антиконкурентного</w:t>
      </w:r>
      <w:proofErr w:type="spellEnd"/>
      <w:r w:rsidRPr="005C148E">
        <w:rPr>
          <w:rFonts w:eastAsia="Calibri"/>
          <w:snapToGrid w:val="0"/>
          <w:sz w:val="28"/>
          <w:szCs w:val="28"/>
          <w:lang w:eastAsia="en-US"/>
        </w:rPr>
        <w:t xml:space="preserve"> соглашения.</w:t>
      </w:r>
    </w:p>
    <w:p w14:paraId="3C44E2D2" w14:textId="77777777" w:rsidR="00927745" w:rsidRPr="005C148E" w:rsidRDefault="00927745">
      <w:pPr>
        <w:widowControl w:val="0"/>
        <w:ind w:left="-142" w:firstLine="426"/>
        <w:jc w:val="both"/>
        <w:rPr>
          <w:rFonts w:eastAsia="Calibri"/>
          <w:snapToGrid w:val="0"/>
          <w:sz w:val="28"/>
          <w:szCs w:val="28"/>
          <w:lang w:eastAsia="en-US"/>
        </w:rPr>
        <w:pPrChange w:id="577"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35. Вертикальные соглашения: особенности квалификации и критерии допустимости. Запреты в отношении вертикальных соглашений.</w:t>
      </w:r>
    </w:p>
    <w:p w14:paraId="39BE56B3" w14:textId="77777777" w:rsidR="00927745" w:rsidRPr="005C148E" w:rsidRDefault="00927745">
      <w:pPr>
        <w:widowControl w:val="0"/>
        <w:ind w:left="-142" w:firstLine="426"/>
        <w:jc w:val="both"/>
        <w:rPr>
          <w:rFonts w:eastAsia="Calibri"/>
          <w:snapToGrid w:val="0"/>
          <w:sz w:val="28"/>
          <w:szCs w:val="28"/>
          <w:lang w:eastAsia="en-US"/>
        </w:rPr>
        <w:pPrChange w:id="578"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36. Иные соглашения, ограничивающие конкуренцию на товарном рынке.</w:t>
      </w:r>
    </w:p>
    <w:p w14:paraId="5610E4A5" w14:textId="77777777" w:rsidR="00927745" w:rsidRPr="005C148E" w:rsidRDefault="00927745">
      <w:pPr>
        <w:widowControl w:val="0"/>
        <w:ind w:left="-142" w:firstLine="426"/>
        <w:jc w:val="both"/>
        <w:rPr>
          <w:rFonts w:eastAsia="Calibri"/>
          <w:snapToGrid w:val="0"/>
          <w:sz w:val="28"/>
          <w:szCs w:val="28"/>
          <w:lang w:eastAsia="en-US"/>
        </w:rPr>
        <w:pPrChange w:id="579"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37. Согласованные действия хозяйствующих субъектов, ограничивающие конкуренцию.</w:t>
      </w:r>
    </w:p>
    <w:p w14:paraId="6120830D" w14:textId="77777777" w:rsidR="00927745" w:rsidRPr="005C148E" w:rsidRDefault="00927745">
      <w:pPr>
        <w:widowControl w:val="0"/>
        <w:ind w:left="-142" w:firstLine="426"/>
        <w:jc w:val="both"/>
        <w:rPr>
          <w:rFonts w:eastAsia="Calibri"/>
          <w:snapToGrid w:val="0"/>
          <w:sz w:val="28"/>
          <w:szCs w:val="28"/>
          <w:lang w:eastAsia="en-US"/>
        </w:rPr>
        <w:pPrChange w:id="580"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38. Критерии допустимости соглашений и согласованных действий.</w:t>
      </w:r>
    </w:p>
    <w:p w14:paraId="37508641" w14:textId="77777777" w:rsidR="00927745" w:rsidRPr="005C148E" w:rsidRDefault="00927745">
      <w:pPr>
        <w:widowControl w:val="0"/>
        <w:ind w:left="-142" w:firstLine="426"/>
        <w:jc w:val="both"/>
        <w:rPr>
          <w:rFonts w:eastAsia="Calibri"/>
          <w:snapToGrid w:val="0"/>
          <w:sz w:val="28"/>
          <w:szCs w:val="28"/>
          <w:lang w:eastAsia="en-US"/>
        </w:rPr>
        <w:pPrChange w:id="58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39. Особенности контроля ограничивающих конкуренцию соглашений.</w:t>
      </w:r>
    </w:p>
    <w:p w14:paraId="273B411C" w14:textId="77777777" w:rsidR="00927745" w:rsidRPr="005C148E" w:rsidRDefault="00927745">
      <w:pPr>
        <w:widowControl w:val="0"/>
        <w:ind w:left="-142" w:firstLine="426"/>
        <w:jc w:val="both"/>
        <w:rPr>
          <w:rFonts w:eastAsia="Calibri"/>
          <w:snapToGrid w:val="0"/>
          <w:sz w:val="28"/>
          <w:szCs w:val="28"/>
          <w:lang w:eastAsia="en-US"/>
        </w:rPr>
        <w:pPrChange w:id="58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40. Понятие и признаки недобросовестной конкуренции.</w:t>
      </w:r>
    </w:p>
    <w:p w14:paraId="273D8C51" w14:textId="77777777" w:rsidR="00927745" w:rsidRPr="005C148E" w:rsidRDefault="00927745">
      <w:pPr>
        <w:widowControl w:val="0"/>
        <w:ind w:left="-142" w:firstLine="426"/>
        <w:jc w:val="both"/>
        <w:rPr>
          <w:rFonts w:eastAsia="Calibri"/>
          <w:snapToGrid w:val="0"/>
          <w:sz w:val="28"/>
          <w:szCs w:val="28"/>
          <w:lang w:eastAsia="en-US"/>
        </w:rPr>
        <w:pPrChange w:id="58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41. Формы недобросовестной конкуренции.</w:t>
      </w:r>
    </w:p>
    <w:p w14:paraId="7F3CBB4A" w14:textId="77777777" w:rsidR="00927745" w:rsidRPr="005C148E" w:rsidRDefault="00927745">
      <w:pPr>
        <w:widowControl w:val="0"/>
        <w:ind w:left="-142" w:firstLine="426"/>
        <w:jc w:val="both"/>
        <w:rPr>
          <w:rFonts w:eastAsia="Calibri"/>
          <w:sz w:val="28"/>
          <w:szCs w:val="28"/>
          <w:lang w:eastAsia="en-US"/>
        </w:rPr>
        <w:pPrChange w:id="584"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42. Распространение ложных, неточных или искаженных сведений как форма недобросовестной конкуренции.</w:t>
      </w:r>
    </w:p>
    <w:p w14:paraId="57EA0B1B" w14:textId="77777777" w:rsidR="00927745" w:rsidRPr="005C148E" w:rsidRDefault="00927745">
      <w:pPr>
        <w:widowControl w:val="0"/>
        <w:ind w:left="-142" w:firstLine="426"/>
        <w:jc w:val="both"/>
        <w:rPr>
          <w:rFonts w:eastAsia="Calibri"/>
          <w:sz w:val="28"/>
          <w:szCs w:val="28"/>
          <w:lang w:eastAsia="en-US"/>
        </w:rPr>
        <w:pPrChange w:id="585"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43.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 как форма недобросовестной конкуренции.</w:t>
      </w:r>
    </w:p>
    <w:p w14:paraId="48B8E326" w14:textId="77777777" w:rsidR="00927745" w:rsidRPr="005C148E" w:rsidRDefault="00927745">
      <w:pPr>
        <w:widowControl w:val="0"/>
        <w:ind w:left="-142" w:firstLine="426"/>
        <w:jc w:val="both"/>
        <w:rPr>
          <w:rFonts w:eastAsia="Calibri"/>
          <w:sz w:val="28"/>
          <w:szCs w:val="28"/>
          <w:lang w:eastAsia="en-US"/>
        </w:rPr>
        <w:pPrChange w:id="586"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44.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 как форма недобросовестной конкуренции.</w:t>
      </w:r>
    </w:p>
    <w:p w14:paraId="77EF088F" w14:textId="77777777" w:rsidR="00927745" w:rsidRPr="005C148E" w:rsidRDefault="00927745">
      <w:pPr>
        <w:widowControl w:val="0"/>
        <w:ind w:left="-142" w:firstLine="426"/>
        <w:jc w:val="both"/>
        <w:rPr>
          <w:rFonts w:eastAsia="Calibri"/>
          <w:sz w:val="28"/>
          <w:szCs w:val="28"/>
          <w:lang w:eastAsia="en-US"/>
        </w:rPr>
        <w:pPrChange w:id="587"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45. Введение в оборот товара, если при этом незаконно использовались результаты интеллектуальной деятельности как форма недобросовестной конкуренции.</w:t>
      </w:r>
    </w:p>
    <w:p w14:paraId="28285B66" w14:textId="77777777" w:rsidR="00927745" w:rsidRPr="005C148E" w:rsidRDefault="00927745">
      <w:pPr>
        <w:widowControl w:val="0"/>
        <w:ind w:left="-142" w:firstLine="426"/>
        <w:jc w:val="both"/>
        <w:rPr>
          <w:rFonts w:eastAsia="Calibri"/>
          <w:snapToGrid w:val="0"/>
          <w:sz w:val="28"/>
          <w:szCs w:val="28"/>
          <w:lang w:eastAsia="en-US"/>
        </w:rPr>
        <w:pPrChange w:id="588"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lastRenderedPageBreak/>
        <w:t>46. Незаконное получение, использование, разглашение информации, составляющей охраняемую законом тайну как форма недобросовестной конкуренции.</w:t>
      </w:r>
    </w:p>
    <w:p w14:paraId="2F471EDD" w14:textId="77777777" w:rsidR="00927745" w:rsidRPr="005C148E" w:rsidRDefault="00927745">
      <w:pPr>
        <w:widowControl w:val="0"/>
        <w:ind w:left="-142" w:firstLine="426"/>
        <w:jc w:val="both"/>
        <w:rPr>
          <w:rFonts w:eastAsia="Calibri"/>
          <w:sz w:val="28"/>
          <w:szCs w:val="28"/>
          <w:lang w:eastAsia="en-US"/>
        </w:rPr>
        <w:pPrChange w:id="589"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47. Недобросовестная конкуренция, связанная с приобретением исключительных прав.</w:t>
      </w:r>
    </w:p>
    <w:p w14:paraId="5677D0B6" w14:textId="77777777" w:rsidR="00927745" w:rsidRPr="005C148E" w:rsidRDefault="00927745">
      <w:pPr>
        <w:widowControl w:val="0"/>
        <w:ind w:left="-142" w:firstLine="426"/>
        <w:jc w:val="both"/>
        <w:rPr>
          <w:rFonts w:eastAsia="Calibri"/>
          <w:snapToGrid w:val="0"/>
          <w:sz w:val="28"/>
          <w:szCs w:val="28"/>
          <w:lang w:eastAsia="en-US"/>
        </w:rPr>
        <w:pPrChange w:id="590"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48. Ограничивающие конкуренцию акты и действия органов государственной и муниципальной власти.</w:t>
      </w:r>
    </w:p>
    <w:p w14:paraId="4D8EBA72" w14:textId="77777777" w:rsidR="00927745" w:rsidRPr="005C148E" w:rsidRDefault="00927745">
      <w:pPr>
        <w:widowControl w:val="0"/>
        <w:ind w:left="-142" w:firstLine="426"/>
        <w:jc w:val="both"/>
        <w:rPr>
          <w:rFonts w:eastAsia="Calibri"/>
          <w:snapToGrid w:val="0"/>
          <w:sz w:val="28"/>
          <w:szCs w:val="28"/>
          <w:lang w:eastAsia="en-US"/>
        </w:rPr>
        <w:pPrChange w:id="59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49. Ограничивающие конкуренцию соглашения и согласованные действия с участием органов государственной и муниципальной власти.</w:t>
      </w:r>
    </w:p>
    <w:p w14:paraId="77938991" w14:textId="77777777" w:rsidR="00927745" w:rsidRPr="005C148E" w:rsidRDefault="00927745">
      <w:pPr>
        <w:widowControl w:val="0"/>
        <w:ind w:left="-142" w:firstLine="426"/>
        <w:jc w:val="both"/>
        <w:rPr>
          <w:rFonts w:eastAsia="Calibri"/>
          <w:snapToGrid w:val="0"/>
          <w:sz w:val="28"/>
          <w:szCs w:val="28"/>
          <w:lang w:eastAsia="en-US"/>
        </w:rPr>
        <w:pPrChange w:id="59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50. Государственные и муниципальные преференции: порядок предоставления и правовые последствия нарушения установленного порядка предоставления преференций.</w:t>
      </w:r>
    </w:p>
    <w:p w14:paraId="72117DED" w14:textId="77777777" w:rsidR="00927745" w:rsidRPr="005C148E" w:rsidRDefault="00927745">
      <w:pPr>
        <w:widowControl w:val="0"/>
        <w:ind w:left="-142" w:firstLine="426"/>
        <w:jc w:val="both"/>
        <w:rPr>
          <w:rFonts w:eastAsia="Calibri"/>
          <w:snapToGrid w:val="0"/>
          <w:sz w:val="28"/>
          <w:szCs w:val="28"/>
          <w:lang w:eastAsia="en-US"/>
        </w:rPr>
        <w:pPrChange w:id="59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51. Понятие торгов и случаи обязательного проведения торгов в соответствии с законодательством Российской Федерации.</w:t>
      </w:r>
    </w:p>
    <w:p w14:paraId="2418EFD9" w14:textId="77777777" w:rsidR="00927745" w:rsidRPr="005C148E" w:rsidRDefault="00927745">
      <w:pPr>
        <w:widowControl w:val="0"/>
        <w:ind w:left="-142" w:firstLine="426"/>
        <w:jc w:val="both"/>
        <w:rPr>
          <w:rFonts w:eastAsia="Calibri"/>
          <w:snapToGrid w:val="0"/>
          <w:sz w:val="28"/>
          <w:szCs w:val="28"/>
          <w:lang w:eastAsia="en-US"/>
        </w:rPr>
        <w:pPrChange w:id="59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52. Антимонопольные требования, предъявляемые к торгам и запросам котировок цен на товары.</w:t>
      </w:r>
    </w:p>
    <w:p w14:paraId="6BB63052" w14:textId="77777777" w:rsidR="00927745" w:rsidRPr="005C148E" w:rsidRDefault="00927745">
      <w:pPr>
        <w:widowControl w:val="0"/>
        <w:ind w:left="-142" w:firstLine="426"/>
        <w:jc w:val="both"/>
        <w:rPr>
          <w:rFonts w:eastAsia="Calibri"/>
          <w:snapToGrid w:val="0"/>
          <w:sz w:val="28"/>
          <w:szCs w:val="28"/>
          <w:lang w:eastAsia="en-US"/>
        </w:rPr>
        <w:pPrChange w:id="59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53. Особенности порядка заключения договоров в отношении государственного и муниципального имущества.</w:t>
      </w:r>
    </w:p>
    <w:p w14:paraId="4768A77C" w14:textId="77777777" w:rsidR="00927745" w:rsidRPr="005C148E" w:rsidRDefault="00927745">
      <w:pPr>
        <w:widowControl w:val="0"/>
        <w:ind w:left="-142" w:firstLine="426"/>
        <w:jc w:val="both"/>
        <w:rPr>
          <w:rFonts w:eastAsia="Calibri"/>
          <w:snapToGrid w:val="0"/>
          <w:sz w:val="28"/>
          <w:szCs w:val="28"/>
          <w:lang w:eastAsia="en-US"/>
        </w:rPr>
        <w:pPrChange w:id="596"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54. Особенности заключения договоров с финансовыми организациями.</w:t>
      </w:r>
    </w:p>
    <w:p w14:paraId="14EE16E4" w14:textId="77777777" w:rsidR="00927745" w:rsidRPr="005C148E" w:rsidRDefault="00927745">
      <w:pPr>
        <w:widowControl w:val="0"/>
        <w:ind w:left="-142" w:firstLine="426"/>
        <w:jc w:val="both"/>
        <w:rPr>
          <w:rFonts w:eastAsia="Calibri"/>
          <w:snapToGrid w:val="0"/>
          <w:sz w:val="28"/>
          <w:szCs w:val="28"/>
          <w:lang w:eastAsia="en-US"/>
        </w:rPr>
        <w:pPrChange w:id="597"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55. Особенности закупок товаров, работ и услуг отдельными видами юридических лиц.</w:t>
      </w:r>
    </w:p>
    <w:p w14:paraId="0CF0F050" w14:textId="77777777" w:rsidR="00927745" w:rsidRPr="005C148E" w:rsidRDefault="00927745">
      <w:pPr>
        <w:widowControl w:val="0"/>
        <w:ind w:left="-142" w:firstLine="426"/>
        <w:jc w:val="both"/>
        <w:rPr>
          <w:rFonts w:eastAsia="Calibri"/>
          <w:snapToGrid w:val="0"/>
          <w:sz w:val="28"/>
          <w:szCs w:val="28"/>
          <w:lang w:eastAsia="en-US"/>
        </w:rPr>
        <w:pPrChange w:id="598"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56. Порядок рассмотрения антимонопольным органом жалоб на нарушение процедуры торгов и порядка заключения договоров.</w:t>
      </w:r>
    </w:p>
    <w:p w14:paraId="123FEB7B" w14:textId="77777777" w:rsidR="00927745" w:rsidRPr="005C148E" w:rsidRDefault="00927745">
      <w:pPr>
        <w:widowControl w:val="0"/>
        <w:ind w:left="-142" w:firstLine="426"/>
        <w:jc w:val="both"/>
        <w:rPr>
          <w:rFonts w:eastAsia="Calibri"/>
          <w:snapToGrid w:val="0"/>
          <w:sz w:val="28"/>
          <w:szCs w:val="28"/>
          <w:lang w:eastAsia="en-US"/>
        </w:rPr>
        <w:pPrChange w:id="599"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57. Правовые последствия нарушения антимонопольных требований к торгам.</w:t>
      </w:r>
    </w:p>
    <w:p w14:paraId="39398CEC" w14:textId="77777777" w:rsidR="00927745" w:rsidRPr="005C148E" w:rsidRDefault="00927745">
      <w:pPr>
        <w:widowControl w:val="0"/>
        <w:ind w:left="-142" w:firstLine="426"/>
        <w:jc w:val="both"/>
        <w:rPr>
          <w:rFonts w:eastAsia="Calibri"/>
          <w:snapToGrid w:val="0"/>
          <w:sz w:val="28"/>
          <w:szCs w:val="28"/>
          <w:lang w:eastAsia="en-US"/>
        </w:rPr>
        <w:pPrChange w:id="600"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58. Понятие экономической концентрации. Сфера применения антимонопольного законодательства в отношении сделок (действий) экономической концентрации.</w:t>
      </w:r>
    </w:p>
    <w:p w14:paraId="6FE01F42" w14:textId="77777777" w:rsidR="00927745" w:rsidRPr="005C148E" w:rsidRDefault="00927745">
      <w:pPr>
        <w:widowControl w:val="0"/>
        <w:ind w:left="-142" w:firstLine="426"/>
        <w:jc w:val="both"/>
        <w:rPr>
          <w:rFonts w:eastAsia="Calibri"/>
          <w:snapToGrid w:val="0"/>
          <w:sz w:val="28"/>
          <w:szCs w:val="28"/>
          <w:lang w:eastAsia="en-US"/>
        </w:rPr>
        <w:pPrChange w:id="601"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59. Создание и реорганизация коммерческих организаций с предварительного согласия антимонопольного органа.</w:t>
      </w:r>
    </w:p>
    <w:p w14:paraId="041C2BE7" w14:textId="77777777" w:rsidR="00927745" w:rsidRPr="005C148E" w:rsidRDefault="00927745">
      <w:pPr>
        <w:widowControl w:val="0"/>
        <w:ind w:left="-142" w:firstLine="426"/>
        <w:jc w:val="both"/>
        <w:rPr>
          <w:rFonts w:eastAsia="Calibri"/>
          <w:snapToGrid w:val="0"/>
          <w:sz w:val="28"/>
          <w:szCs w:val="28"/>
          <w:lang w:eastAsia="en-US"/>
        </w:rPr>
        <w:pPrChange w:id="60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60.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14:paraId="47CCF963" w14:textId="77777777" w:rsidR="00927745" w:rsidRPr="005C148E" w:rsidRDefault="00927745">
      <w:pPr>
        <w:widowControl w:val="0"/>
        <w:ind w:left="-142" w:firstLine="426"/>
        <w:jc w:val="both"/>
        <w:rPr>
          <w:rFonts w:eastAsia="Calibri"/>
          <w:snapToGrid w:val="0"/>
          <w:sz w:val="28"/>
          <w:szCs w:val="28"/>
          <w:lang w:eastAsia="en-US"/>
        </w:rPr>
        <w:pPrChange w:id="60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61. Особенности контроля экономической концентрации сделок с акциями финансовых организаций.</w:t>
      </w:r>
    </w:p>
    <w:p w14:paraId="1D8814D9" w14:textId="77777777" w:rsidR="00927745" w:rsidRPr="005C148E" w:rsidRDefault="00927745">
      <w:pPr>
        <w:widowControl w:val="0"/>
        <w:ind w:left="-142" w:firstLine="426"/>
        <w:jc w:val="both"/>
        <w:rPr>
          <w:rFonts w:eastAsia="Calibri"/>
          <w:snapToGrid w:val="0"/>
          <w:sz w:val="28"/>
          <w:szCs w:val="28"/>
          <w:lang w:eastAsia="en-US"/>
        </w:rPr>
        <w:pPrChange w:id="60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62. Особенности контроля за сделками и инвестициями субъекта естественной монополии.</w:t>
      </w:r>
    </w:p>
    <w:p w14:paraId="0894800F" w14:textId="77777777" w:rsidR="00927745" w:rsidRPr="005C148E" w:rsidRDefault="00927745">
      <w:pPr>
        <w:widowControl w:val="0"/>
        <w:ind w:left="-142" w:firstLine="426"/>
        <w:jc w:val="both"/>
        <w:rPr>
          <w:rFonts w:eastAsia="Calibri"/>
          <w:snapToGrid w:val="0"/>
          <w:sz w:val="28"/>
          <w:szCs w:val="28"/>
          <w:lang w:eastAsia="en-US"/>
        </w:rPr>
        <w:pPrChange w:id="605"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63. Уведомительный контроль сделок (действий) экономической концентрации.</w:t>
      </w:r>
    </w:p>
    <w:p w14:paraId="44016DE8" w14:textId="77777777" w:rsidR="00927745" w:rsidRPr="005C148E" w:rsidRDefault="00927745">
      <w:pPr>
        <w:widowControl w:val="0"/>
        <w:ind w:left="-142" w:firstLine="426"/>
        <w:jc w:val="both"/>
        <w:rPr>
          <w:rFonts w:eastAsia="Calibri"/>
          <w:snapToGrid w:val="0"/>
          <w:sz w:val="28"/>
          <w:szCs w:val="28"/>
          <w:lang w:eastAsia="en-US"/>
        </w:rPr>
        <w:pPrChange w:id="606"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64. Порядок подачи и рассмотрения ходатайств и уведомлений о совершении сделок (иных действий), подлежащих государственному контролю.</w:t>
      </w:r>
    </w:p>
    <w:p w14:paraId="05E22870" w14:textId="77777777" w:rsidR="00927745" w:rsidRPr="005C148E" w:rsidRDefault="00927745">
      <w:pPr>
        <w:widowControl w:val="0"/>
        <w:ind w:left="-142" w:firstLine="426"/>
        <w:jc w:val="both"/>
        <w:rPr>
          <w:rFonts w:eastAsia="Calibri"/>
          <w:snapToGrid w:val="0"/>
          <w:sz w:val="28"/>
          <w:szCs w:val="28"/>
          <w:lang w:eastAsia="en-US"/>
        </w:rPr>
        <w:pPrChange w:id="607"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65. Правовые последствия нарушения порядка получения предварительного согласия антимонопольного органа на осуществление сделок (действий) экономической концентрации или его уведомления.</w:t>
      </w:r>
    </w:p>
    <w:p w14:paraId="50360B48" w14:textId="77777777" w:rsidR="00927745" w:rsidRPr="005C148E" w:rsidRDefault="00927745">
      <w:pPr>
        <w:ind w:left="-142" w:firstLine="426"/>
        <w:jc w:val="both"/>
        <w:rPr>
          <w:rFonts w:eastAsia="Calibri"/>
          <w:sz w:val="28"/>
          <w:szCs w:val="28"/>
          <w:lang w:eastAsia="en-US"/>
        </w:rPr>
        <w:pPrChange w:id="608" w:author="Молчанова Алла Владиславовна" w:date="2023-05-04T10:49:00Z">
          <w:pPr>
            <w:spacing w:line="360" w:lineRule="auto"/>
            <w:ind w:firstLine="709"/>
            <w:jc w:val="both"/>
          </w:pPr>
        </w:pPrChange>
      </w:pPr>
      <w:r w:rsidRPr="005C148E">
        <w:rPr>
          <w:rFonts w:eastAsia="Calibri"/>
          <w:sz w:val="28"/>
          <w:szCs w:val="28"/>
          <w:lang w:eastAsia="en-US"/>
        </w:rPr>
        <w:t>66. Полномочия антимонопольного органа в сфере контроля соблюдения антимонопольного законодательства.</w:t>
      </w:r>
    </w:p>
    <w:p w14:paraId="445BA4A5" w14:textId="77777777" w:rsidR="00927745" w:rsidRPr="005C148E" w:rsidRDefault="00927745">
      <w:pPr>
        <w:ind w:left="-142" w:firstLine="426"/>
        <w:jc w:val="both"/>
        <w:rPr>
          <w:rFonts w:eastAsia="Calibri"/>
          <w:sz w:val="28"/>
          <w:szCs w:val="28"/>
          <w:lang w:eastAsia="en-US"/>
        </w:rPr>
        <w:pPrChange w:id="609" w:author="Молчанова Алла Владиславовна" w:date="2023-05-04T10:49:00Z">
          <w:pPr>
            <w:spacing w:line="360" w:lineRule="auto"/>
            <w:ind w:firstLine="709"/>
            <w:jc w:val="both"/>
          </w:pPr>
        </w:pPrChange>
      </w:pPr>
      <w:r w:rsidRPr="005C148E">
        <w:rPr>
          <w:rFonts w:eastAsia="Calibri"/>
          <w:sz w:val="28"/>
          <w:szCs w:val="28"/>
          <w:lang w:eastAsia="en-US"/>
        </w:rPr>
        <w:lastRenderedPageBreak/>
        <w:t>67. Проведение антимонопольными органами проверок соблюдения антимонопольного законодательства.</w:t>
      </w:r>
    </w:p>
    <w:p w14:paraId="0AC81F78" w14:textId="77777777" w:rsidR="00927745" w:rsidRPr="005C148E" w:rsidRDefault="00927745">
      <w:pPr>
        <w:ind w:left="-142" w:firstLine="426"/>
        <w:jc w:val="both"/>
        <w:rPr>
          <w:rFonts w:eastAsia="Calibri"/>
          <w:sz w:val="28"/>
          <w:szCs w:val="28"/>
          <w:lang w:eastAsia="en-US"/>
        </w:rPr>
        <w:pPrChange w:id="610" w:author="Молчанова Алла Владиславовна" w:date="2023-05-04T10:49:00Z">
          <w:pPr>
            <w:spacing w:line="360" w:lineRule="auto"/>
            <w:ind w:firstLine="709"/>
            <w:jc w:val="both"/>
          </w:pPr>
        </w:pPrChange>
      </w:pPr>
      <w:r w:rsidRPr="005C148E">
        <w:rPr>
          <w:rFonts w:eastAsia="Calibri"/>
          <w:sz w:val="28"/>
          <w:szCs w:val="28"/>
          <w:lang w:eastAsia="en-US"/>
        </w:rPr>
        <w:t>68. Правовые институты предупреждения и предостережения и их роль в антимонопольном регулировании.</w:t>
      </w:r>
    </w:p>
    <w:p w14:paraId="3A6BE3AF" w14:textId="77777777" w:rsidR="00927745" w:rsidRPr="005C148E" w:rsidRDefault="00927745">
      <w:pPr>
        <w:ind w:left="-142" w:firstLine="426"/>
        <w:jc w:val="both"/>
        <w:rPr>
          <w:rFonts w:eastAsia="Calibri"/>
          <w:sz w:val="28"/>
          <w:szCs w:val="28"/>
          <w:lang w:eastAsia="en-US"/>
        </w:rPr>
        <w:pPrChange w:id="611" w:author="Молчанова Алла Владиславовна" w:date="2023-05-04T10:49:00Z">
          <w:pPr>
            <w:spacing w:line="360" w:lineRule="auto"/>
            <w:ind w:firstLine="709"/>
            <w:jc w:val="both"/>
          </w:pPr>
        </w:pPrChange>
      </w:pPr>
      <w:r w:rsidRPr="005C148E">
        <w:rPr>
          <w:rFonts w:eastAsia="Calibri"/>
          <w:sz w:val="28"/>
          <w:szCs w:val="28"/>
          <w:lang w:eastAsia="en-US"/>
        </w:rPr>
        <w:t>69. Порядок рассмотрения антимонопольным органом дел о нарушении антимонопольного законодательства.</w:t>
      </w:r>
    </w:p>
    <w:p w14:paraId="580A870A" w14:textId="77777777" w:rsidR="00927745" w:rsidRPr="005C148E" w:rsidRDefault="00927745">
      <w:pPr>
        <w:ind w:left="-142" w:firstLine="426"/>
        <w:jc w:val="both"/>
        <w:rPr>
          <w:rFonts w:eastAsia="Calibri"/>
          <w:sz w:val="28"/>
          <w:szCs w:val="28"/>
          <w:lang w:eastAsia="en-US"/>
        </w:rPr>
        <w:pPrChange w:id="612" w:author="Молчанова Алла Владиславовна" w:date="2023-05-04T10:49:00Z">
          <w:pPr>
            <w:spacing w:line="360" w:lineRule="auto"/>
            <w:ind w:firstLine="709"/>
            <w:jc w:val="both"/>
          </w:pPr>
        </w:pPrChange>
      </w:pPr>
      <w:r w:rsidRPr="005C148E">
        <w:rPr>
          <w:rFonts w:eastAsia="Calibri"/>
          <w:sz w:val="28"/>
          <w:szCs w:val="28"/>
          <w:lang w:eastAsia="en-US"/>
        </w:rPr>
        <w:t>70. Предписания о прекращении нарушения антимонопольного законодательства и контроль их исполнения.</w:t>
      </w:r>
    </w:p>
    <w:p w14:paraId="26EB7C00" w14:textId="77777777" w:rsidR="00927745" w:rsidRPr="005C148E" w:rsidRDefault="00927745">
      <w:pPr>
        <w:ind w:left="-142" w:firstLine="426"/>
        <w:jc w:val="both"/>
        <w:rPr>
          <w:rFonts w:eastAsia="Calibri"/>
          <w:sz w:val="28"/>
          <w:szCs w:val="28"/>
          <w:lang w:eastAsia="en-US"/>
        </w:rPr>
        <w:pPrChange w:id="613" w:author="Молчанова Алла Владиславовна" w:date="2023-05-04T10:49:00Z">
          <w:pPr>
            <w:spacing w:line="360" w:lineRule="auto"/>
            <w:ind w:firstLine="709"/>
            <w:jc w:val="both"/>
          </w:pPr>
        </w:pPrChange>
      </w:pPr>
      <w:r w:rsidRPr="005C148E">
        <w:rPr>
          <w:rFonts w:eastAsia="Calibri"/>
          <w:sz w:val="28"/>
          <w:szCs w:val="28"/>
          <w:lang w:eastAsia="en-US"/>
        </w:rPr>
        <w:t>71. Предписания о перечислении в государственный бюджет дохода, полученного вследствие нарушения антимонопольного законодательства.</w:t>
      </w:r>
    </w:p>
    <w:p w14:paraId="3300DF06" w14:textId="77777777" w:rsidR="00927745" w:rsidRPr="005C148E" w:rsidRDefault="00927745">
      <w:pPr>
        <w:ind w:left="-142" w:firstLine="426"/>
        <w:jc w:val="both"/>
        <w:rPr>
          <w:rFonts w:eastAsia="Calibri"/>
          <w:sz w:val="28"/>
          <w:szCs w:val="28"/>
          <w:lang w:eastAsia="en-US"/>
        </w:rPr>
        <w:pPrChange w:id="614" w:author="Молчанова Алла Владиславовна" w:date="2023-05-04T10:49:00Z">
          <w:pPr>
            <w:spacing w:line="360" w:lineRule="auto"/>
            <w:ind w:firstLine="709"/>
            <w:jc w:val="both"/>
          </w:pPr>
        </w:pPrChange>
      </w:pPr>
      <w:r w:rsidRPr="005C148E">
        <w:rPr>
          <w:rFonts w:eastAsia="Calibri"/>
          <w:sz w:val="28"/>
          <w:szCs w:val="28"/>
          <w:lang w:eastAsia="en-US"/>
        </w:rPr>
        <w:t>72. Порядок обжалования решений и предписаний антимонопольных органов.</w:t>
      </w:r>
    </w:p>
    <w:p w14:paraId="4378A68C" w14:textId="77777777" w:rsidR="00927745" w:rsidRPr="005C148E" w:rsidRDefault="00927745">
      <w:pPr>
        <w:widowControl w:val="0"/>
        <w:ind w:left="-142" w:firstLine="426"/>
        <w:jc w:val="both"/>
        <w:rPr>
          <w:rFonts w:eastAsia="Calibri"/>
          <w:sz w:val="28"/>
          <w:szCs w:val="28"/>
          <w:lang w:eastAsia="en-US"/>
        </w:rPr>
        <w:pPrChange w:id="615"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73. Понятие ответственности за нарушение антимонопольного законодательства.</w:t>
      </w:r>
    </w:p>
    <w:p w14:paraId="069A19A3" w14:textId="77777777" w:rsidR="00927745" w:rsidRPr="005C148E" w:rsidRDefault="00927745">
      <w:pPr>
        <w:widowControl w:val="0"/>
        <w:ind w:left="-142" w:firstLine="426"/>
        <w:jc w:val="both"/>
        <w:rPr>
          <w:rFonts w:eastAsia="Calibri"/>
          <w:sz w:val="28"/>
          <w:szCs w:val="28"/>
          <w:lang w:eastAsia="en-US"/>
        </w:rPr>
        <w:pPrChange w:id="616"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74. Гражданско-правовая ответственность за нарушение антимонопольного законодательства.</w:t>
      </w:r>
    </w:p>
    <w:p w14:paraId="60D62E59" w14:textId="77777777" w:rsidR="00927745" w:rsidRPr="005C148E" w:rsidRDefault="00927745">
      <w:pPr>
        <w:widowControl w:val="0"/>
        <w:ind w:left="-142" w:firstLine="426"/>
        <w:jc w:val="both"/>
        <w:rPr>
          <w:rFonts w:eastAsia="Calibri"/>
          <w:sz w:val="28"/>
          <w:szCs w:val="28"/>
          <w:lang w:eastAsia="en-US"/>
        </w:rPr>
        <w:pPrChange w:id="617"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75. Административная ответственность за нарушение антимонопольного законодательства.</w:t>
      </w:r>
    </w:p>
    <w:p w14:paraId="13BCE5A6" w14:textId="77777777" w:rsidR="00927745" w:rsidRPr="005C148E" w:rsidRDefault="00927745">
      <w:pPr>
        <w:widowControl w:val="0"/>
        <w:ind w:left="-142" w:firstLine="426"/>
        <w:jc w:val="both"/>
        <w:rPr>
          <w:rFonts w:eastAsia="Calibri"/>
          <w:snapToGrid w:val="0"/>
          <w:sz w:val="28"/>
          <w:szCs w:val="28"/>
          <w:lang w:eastAsia="en-US"/>
        </w:rPr>
        <w:pPrChange w:id="618"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76. Уголовная ответственность за нарушение антимонопольного законодательства.</w:t>
      </w:r>
    </w:p>
    <w:p w14:paraId="50C2D890" w14:textId="77777777" w:rsidR="00927745" w:rsidRPr="005C148E" w:rsidRDefault="00927745">
      <w:pPr>
        <w:widowControl w:val="0"/>
        <w:ind w:left="-142" w:firstLine="426"/>
        <w:jc w:val="both"/>
        <w:rPr>
          <w:rFonts w:eastAsia="Calibri"/>
          <w:sz w:val="28"/>
          <w:szCs w:val="28"/>
          <w:lang w:eastAsia="en-US"/>
        </w:rPr>
        <w:pPrChange w:id="619"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 xml:space="preserve">77. Международные договоры в рамках Евразийского экономического союза в сфере защиты конкуренции. </w:t>
      </w:r>
    </w:p>
    <w:p w14:paraId="5DFADC2F" w14:textId="77777777" w:rsidR="00927745" w:rsidRPr="005C148E" w:rsidRDefault="00927745">
      <w:pPr>
        <w:widowControl w:val="0"/>
        <w:ind w:left="-142" w:firstLine="426"/>
        <w:jc w:val="both"/>
        <w:rPr>
          <w:rFonts w:eastAsia="Calibri"/>
          <w:sz w:val="28"/>
          <w:szCs w:val="28"/>
          <w:lang w:eastAsia="en-US"/>
        </w:rPr>
        <w:pPrChange w:id="620"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 xml:space="preserve">78. Законодательство о конкуренции стран Евразийского экономического союза: основные сходства и различия. </w:t>
      </w:r>
    </w:p>
    <w:p w14:paraId="7BDDE909" w14:textId="77777777" w:rsidR="00927745" w:rsidRPr="005C148E" w:rsidRDefault="00927745">
      <w:pPr>
        <w:widowControl w:val="0"/>
        <w:ind w:left="-142" w:firstLine="426"/>
        <w:jc w:val="both"/>
        <w:rPr>
          <w:rFonts w:eastAsia="Calibri"/>
          <w:sz w:val="28"/>
          <w:szCs w:val="28"/>
          <w:lang w:eastAsia="en-US"/>
        </w:rPr>
        <w:pPrChange w:id="621" w:author="Молчанова Алла Владиславовна" w:date="2023-05-04T10:49:00Z">
          <w:pPr>
            <w:widowControl w:val="0"/>
            <w:spacing w:line="360" w:lineRule="auto"/>
            <w:ind w:firstLine="709"/>
            <w:jc w:val="both"/>
          </w:pPr>
        </w:pPrChange>
      </w:pPr>
      <w:r w:rsidRPr="005C148E">
        <w:rPr>
          <w:rFonts w:eastAsia="Calibri"/>
          <w:sz w:val="28"/>
          <w:szCs w:val="28"/>
          <w:lang w:eastAsia="en-US"/>
        </w:rPr>
        <w:t>79. Общие принципы и правила конкуренции, контролируемые Евразийской экономической комиссией.</w:t>
      </w:r>
      <w:r w:rsidRPr="005C148E">
        <w:rPr>
          <w:rFonts w:eastAsia="Calibri"/>
          <w:snapToGrid w:val="0"/>
          <w:sz w:val="28"/>
          <w:szCs w:val="28"/>
          <w:lang w:eastAsia="en-US"/>
        </w:rPr>
        <w:t xml:space="preserve"> Критерии отнесения рынка к трансграничному.</w:t>
      </w:r>
    </w:p>
    <w:p w14:paraId="0B42090A" w14:textId="77777777" w:rsidR="00927745" w:rsidRPr="005C148E" w:rsidRDefault="00927745">
      <w:pPr>
        <w:widowControl w:val="0"/>
        <w:ind w:left="-142" w:firstLine="426"/>
        <w:jc w:val="both"/>
        <w:rPr>
          <w:rFonts w:eastAsia="Calibri"/>
          <w:snapToGrid w:val="0"/>
          <w:sz w:val="28"/>
          <w:szCs w:val="28"/>
          <w:lang w:eastAsia="en-US"/>
        </w:rPr>
        <w:pPrChange w:id="622"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 xml:space="preserve">80. Правовой статус Евразийской экономической комиссии и ее полномочия в сфере контроля за соблюдением общих правил конкуренции. </w:t>
      </w:r>
    </w:p>
    <w:p w14:paraId="7F618764" w14:textId="77777777" w:rsidR="00927745" w:rsidRPr="005C148E" w:rsidRDefault="00927745">
      <w:pPr>
        <w:widowControl w:val="0"/>
        <w:ind w:left="-142" w:firstLine="426"/>
        <w:jc w:val="both"/>
        <w:rPr>
          <w:rFonts w:eastAsia="Calibri"/>
          <w:snapToGrid w:val="0"/>
          <w:sz w:val="28"/>
          <w:szCs w:val="28"/>
          <w:lang w:eastAsia="en-US"/>
        </w:rPr>
        <w:pPrChange w:id="623"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81. Порядок проведения Евразийской экономической комиссией расследований и рассмотрения дел о нарушении общих правил конкуренции.</w:t>
      </w:r>
    </w:p>
    <w:p w14:paraId="5B940176" w14:textId="77777777" w:rsidR="00927745" w:rsidRPr="005C148E" w:rsidRDefault="00927745">
      <w:pPr>
        <w:widowControl w:val="0"/>
        <w:ind w:left="-142" w:firstLine="426"/>
        <w:jc w:val="both"/>
        <w:rPr>
          <w:rFonts w:eastAsia="Calibri"/>
          <w:snapToGrid w:val="0"/>
          <w:sz w:val="28"/>
          <w:szCs w:val="28"/>
          <w:lang w:eastAsia="en-US"/>
        </w:rPr>
        <w:pPrChange w:id="624" w:author="Молчанова Алла Владиславовна" w:date="2023-05-04T10:49:00Z">
          <w:pPr>
            <w:widowControl w:val="0"/>
            <w:spacing w:line="360" w:lineRule="auto"/>
            <w:ind w:firstLine="709"/>
            <w:jc w:val="both"/>
          </w:pPr>
        </w:pPrChange>
      </w:pPr>
      <w:r w:rsidRPr="005C148E">
        <w:rPr>
          <w:rFonts w:eastAsia="Calibri"/>
          <w:snapToGrid w:val="0"/>
          <w:sz w:val="28"/>
          <w:szCs w:val="28"/>
          <w:lang w:eastAsia="en-US"/>
        </w:rPr>
        <w:t>82. Ответственность за нарушение общих правил конкуренции.</w:t>
      </w:r>
    </w:p>
    <w:p w14:paraId="20CF73C3" w14:textId="30C28D44" w:rsidR="0042257D" w:rsidRDefault="0042257D" w:rsidP="005C148E">
      <w:pPr>
        <w:spacing w:line="360" w:lineRule="auto"/>
        <w:ind w:firstLine="709"/>
        <w:jc w:val="both"/>
        <w:rPr>
          <w:ins w:id="625" w:author="Молчанова Алла Владиславовна" w:date="2023-05-04T10:50:00Z"/>
          <w:rFonts w:eastAsia="Calibri"/>
          <w:b/>
          <w:sz w:val="28"/>
          <w:szCs w:val="28"/>
          <w:lang w:eastAsia="en-US"/>
        </w:rPr>
      </w:pPr>
    </w:p>
    <w:p w14:paraId="32B2359B" w14:textId="77777777" w:rsidR="00BF75F7" w:rsidRPr="005C148E" w:rsidRDefault="00BF75F7" w:rsidP="005C148E">
      <w:pPr>
        <w:spacing w:line="360" w:lineRule="auto"/>
        <w:ind w:firstLine="709"/>
        <w:jc w:val="both"/>
        <w:rPr>
          <w:rFonts w:eastAsia="Calibri"/>
          <w:b/>
          <w:sz w:val="28"/>
          <w:szCs w:val="28"/>
          <w:lang w:eastAsia="en-US"/>
        </w:rPr>
      </w:pPr>
    </w:p>
    <w:p w14:paraId="2E4BDEB8" w14:textId="4A1D6192" w:rsidR="004A418A" w:rsidRDefault="00975102" w:rsidP="005C148E">
      <w:pPr>
        <w:pStyle w:val="a4"/>
        <w:spacing w:line="360" w:lineRule="auto"/>
        <w:ind w:left="0" w:firstLine="709"/>
        <w:jc w:val="center"/>
        <w:rPr>
          <w:ins w:id="626" w:author="Молчанова Алла Владиславовна" w:date="2023-05-04T10:57:00Z"/>
          <w:b/>
          <w:color w:val="000000"/>
          <w:sz w:val="28"/>
          <w:szCs w:val="28"/>
        </w:rPr>
      </w:pPr>
      <w:r w:rsidRPr="005C148E">
        <w:rPr>
          <w:b/>
          <w:color w:val="000000"/>
          <w:sz w:val="28"/>
          <w:szCs w:val="28"/>
        </w:rPr>
        <w:t>Пример экзаменационного билета</w:t>
      </w:r>
    </w:p>
    <w:p w14:paraId="6434E9F1" w14:textId="77777777" w:rsidR="00BF75F7" w:rsidRPr="005C148E" w:rsidRDefault="00BF75F7" w:rsidP="005C148E">
      <w:pPr>
        <w:pStyle w:val="a4"/>
        <w:spacing w:line="360" w:lineRule="auto"/>
        <w:ind w:left="0" w:firstLine="709"/>
        <w:jc w:val="center"/>
        <w:rPr>
          <w:b/>
          <w:color w:val="000000"/>
          <w:sz w:val="28"/>
          <w:szCs w:val="28"/>
        </w:rPr>
      </w:pPr>
    </w:p>
    <w:p w14:paraId="00B8E913" w14:textId="0E25CADF" w:rsidR="00927745" w:rsidDel="00BF75F7" w:rsidRDefault="00927745" w:rsidP="005C148E">
      <w:pPr>
        <w:pStyle w:val="a4"/>
        <w:spacing w:line="360" w:lineRule="auto"/>
        <w:jc w:val="center"/>
        <w:rPr>
          <w:del w:id="627" w:author="Молчанова Алла Владиславовна" w:date="2023-05-04T10:50:00Z"/>
          <w:b/>
          <w:color w:val="000000"/>
          <w:sz w:val="28"/>
          <w:szCs w:val="28"/>
        </w:rPr>
      </w:pPr>
    </w:p>
    <w:tbl>
      <w:tblPr>
        <w:tblStyle w:val="a6"/>
        <w:tblW w:w="9639" w:type="dxa"/>
        <w:tblInd w:w="279" w:type="dxa"/>
        <w:tblLook w:val="04A0" w:firstRow="1" w:lastRow="0" w:firstColumn="1" w:lastColumn="0" w:noHBand="0" w:noVBand="1"/>
        <w:tblPrChange w:id="628" w:author="Молчанова Алла Владиславовна" w:date="2023-05-04T10:50:00Z">
          <w:tblPr>
            <w:tblStyle w:val="a6"/>
            <w:tblW w:w="0" w:type="auto"/>
            <w:tblInd w:w="720" w:type="dxa"/>
            <w:tblLook w:val="04A0" w:firstRow="1" w:lastRow="0" w:firstColumn="1" w:lastColumn="0" w:noHBand="0" w:noVBand="1"/>
          </w:tblPr>
        </w:tblPrChange>
      </w:tblPr>
      <w:tblGrid>
        <w:gridCol w:w="9639"/>
        <w:tblGridChange w:id="629">
          <w:tblGrid>
            <w:gridCol w:w="9191"/>
          </w:tblGrid>
        </w:tblGridChange>
      </w:tblGrid>
      <w:tr w:rsidR="000C0624" w14:paraId="3EB17A8A" w14:textId="77777777" w:rsidTr="00BF75F7">
        <w:trPr>
          <w:ins w:id="630" w:author="RePack by Diakov" w:date="2023-03-14T12:42:00Z"/>
        </w:trPr>
        <w:tc>
          <w:tcPr>
            <w:tcW w:w="9639" w:type="dxa"/>
            <w:tcPrChange w:id="631" w:author="Молчанова Алла Владиславовна" w:date="2023-05-04T10:50:00Z">
              <w:tcPr>
                <w:tcW w:w="10137" w:type="dxa"/>
              </w:tcPr>
            </w:tcPrChange>
          </w:tcPr>
          <w:p w14:paraId="1D34BEC2" w14:textId="77777777" w:rsidR="000C0624" w:rsidRPr="00F24D34" w:rsidRDefault="000C0624" w:rsidP="000C0624">
            <w:pPr>
              <w:jc w:val="center"/>
              <w:rPr>
                <w:ins w:id="632" w:author="RePack by Diakov" w:date="2023-03-14T12:43:00Z"/>
                <w:b/>
                <w:sz w:val="28"/>
                <w:szCs w:val="28"/>
              </w:rPr>
            </w:pPr>
            <w:ins w:id="633" w:author="RePack by Diakov" w:date="2023-03-14T12:43:00Z">
              <w:r w:rsidRPr="00F24D34">
                <w:rPr>
                  <w:b/>
                  <w:sz w:val="28"/>
                  <w:szCs w:val="28"/>
                </w:rPr>
                <w:t>Федеральное государственное образовательное бюджетное учреждение</w:t>
              </w:r>
            </w:ins>
          </w:p>
          <w:p w14:paraId="0B86CEA7" w14:textId="77777777" w:rsidR="000C0624" w:rsidRPr="00F24D34" w:rsidRDefault="000C0624" w:rsidP="000C0624">
            <w:pPr>
              <w:jc w:val="center"/>
              <w:rPr>
                <w:ins w:id="634" w:author="RePack by Diakov" w:date="2023-03-14T12:43:00Z"/>
                <w:b/>
                <w:sz w:val="28"/>
                <w:szCs w:val="28"/>
              </w:rPr>
            </w:pPr>
            <w:ins w:id="635" w:author="RePack by Diakov" w:date="2023-03-14T12:43:00Z">
              <w:r w:rsidRPr="00F24D34">
                <w:rPr>
                  <w:b/>
                  <w:sz w:val="28"/>
                  <w:szCs w:val="28"/>
                </w:rPr>
                <w:t>высшего образования</w:t>
              </w:r>
            </w:ins>
          </w:p>
          <w:p w14:paraId="4DB29CA8" w14:textId="77777777" w:rsidR="000C0624" w:rsidRPr="00F24D34" w:rsidRDefault="000C0624" w:rsidP="000C0624">
            <w:pPr>
              <w:jc w:val="center"/>
              <w:rPr>
                <w:ins w:id="636" w:author="RePack by Diakov" w:date="2023-03-14T12:43:00Z"/>
                <w:b/>
                <w:sz w:val="28"/>
                <w:szCs w:val="28"/>
              </w:rPr>
            </w:pPr>
          </w:p>
          <w:p w14:paraId="5830B784" w14:textId="77777777" w:rsidR="000C0624" w:rsidRPr="00F24D34" w:rsidRDefault="000C0624" w:rsidP="000C0624">
            <w:pPr>
              <w:jc w:val="center"/>
              <w:rPr>
                <w:ins w:id="637" w:author="RePack by Diakov" w:date="2023-03-14T12:43:00Z"/>
                <w:b/>
                <w:sz w:val="28"/>
                <w:szCs w:val="28"/>
              </w:rPr>
            </w:pPr>
            <w:ins w:id="638" w:author="RePack by Diakov" w:date="2023-03-14T12:43:00Z">
              <w:r w:rsidRPr="00F24D34">
                <w:rPr>
                  <w:b/>
                  <w:sz w:val="28"/>
                  <w:szCs w:val="28"/>
                </w:rPr>
                <w:t>«ФИНАНСОВЫЙ УНИВЕРСИТЕТ ПРИ ПРАВИТЕЛЬСТВЕ РОССИЙСКОЙ ФЕДЕРАЦИИ»</w:t>
              </w:r>
            </w:ins>
          </w:p>
          <w:p w14:paraId="5FFD1EAA" w14:textId="77777777" w:rsidR="000C0624" w:rsidRPr="00F24D34" w:rsidRDefault="000C0624" w:rsidP="000C0624">
            <w:pPr>
              <w:jc w:val="center"/>
              <w:rPr>
                <w:ins w:id="639" w:author="RePack by Diakov" w:date="2023-03-14T12:43:00Z"/>
                <w:b/>
                <w:sz w:val="28"/>
                <w:szCs w:val="28"/>
              </w:rPr>
            </w:pPr>
            <w:ins w:id="640" w:author="RePack by Diakov" w:date="2023-03-14T12:43:00Z">
              <w:r w:rsidRPr="00F24D34">
                <w:rPr>
                  <w:b/>
                  <w:sz w:val="28"/>
                  <w:szCs w:val="28"/>
                </w:rPr>
                <w:t>(Финансовый университет)</w:t>
              </w:r>
            </w:ins>
          </w:p>
          <w:p w14:paraId="0C8E4630" w14:textId="77777777" w:rsidR="000C0624" w:rsidRPr="00F24D34" w:rsidRDefault="000C0624" w:rsidP="000C0624">
            <w:pPr>
              <w:jc w:val="center"/>
              <w:rPr>
                <w:ins w:id="641" w:author="RePack by Diakov" w:date="2023-03-14T12:43:00Z"/>
                <w:b/>
                <w:sz w:val="28"/>
                <w:szCs w:val="28"/>
              </w:rPr>
            </w:pPr>
          </w:p>
          <w:p w14:paraId="49275E87" w14:textId="417C0344" w:rsidR="000C0624" w:rsidRPr="00F24D34" w:rsidRDefault="000C0624" w:rsidP="000C0624">
            <w:pPr>
              <w:rPr>
                <w:ins w:id="642" w:author="RePack by Diakov" w:date="2023-03-14T12:43:00Z"/>
              </w:rPr>
            </w:pPr>
            <w:ins w:id="643" w:author="RePack by Diakov" w:date="2023-03-14T12:44:00Z">
              <w:r w:rsidRPr="00F24D34">
                <w:t xml:space="preserve">Базовая кафедра </w:t>
              </w:r>
            </w:ins>
            <w:ins w:id="644" w:author="RePack by Diakov" w:date="2023-03-14T12:45:00Z">
              <w:r w:rsidRPr="00F24D34">
                <w:t xml:space="preserve">«Федеральная антимонопольная служба», </w:t>
              </w:r>
            </w:ins>
            <w:ins w:id="645" w:author="RePack by Diakov" w:date="2023-03-14T12:43:00Z">
              <w:r w:rsidRPr="00F24D34">
                <w:t>Департамент правового регулирования экономической деятельности</w:t>
              </w:r>
            </w:ins>
          </w:p>
          <w:p w14:paraId="066238A3" w14:textId="74F20335" w:rsidR="000C0624" w:rsidRPr="00F24D34" w:rsidRDefault="000C0624" w:rsidP="000C0624">
            <w:pPr>
              <w:rPr>
                <w:ins w:id="646" w:author="RePack by Diakov" w:date="2023-03-14T12:43:00Z"/>
              </w:rPr>
            </w:pPr>
            <w:ins w:id="647" w:author="RePack by Diakov" w:date="2023-03-14T12:43:00Z">
              <w:r w:rsidRPr="00F24D34">
                <w:lastRenderedPageBreak/>
                <w:t>Дисциплина: «</w:t>
              </w:r>
            </w:ins>
            <w:ins w:id="648" w:author="RePack by Diakov" w:date="2023-03-14T12:46:00Z">
              <w:r w:rsidRPr="00F24D34">
                <w:t>Конкурентное право</w:t>
              </w:r>
            </w:ins>
            <w:ins w:id="649" w:author="RePack by Diakov" w:date="2023-03-14T12:43:00Z">
              <w:r w:rsidRPr="00F24D34">
                <w:t>»</w:t>
              </w:r>
            </w:ins>
          </w:p>
          <w:p w14:paraId="012385A8" w14:textId="77777777" w:rsidR="000C0624" w:rsidRPr="00F24D34" w:rsidRDefault="000C0624" w:rsidP="000C0624">
            <w:pPr>
              <w:tabs>
                <w:tab w:val="left" w:pos="5828"/>
              </w:tabs>
              <w:rPr>
                <w:ins w:id="650" w:author="RePack by Diakov" w:date="2023-03-14T12:43:00Z"/>
              </w:rPr>
            </w:pPr>
            <w:ins w:id="651" w:author="RePack by Diakov" w:date="2023-03-14T12:43:00Z">
              <w:r w:rsidRPr="00F24D34">
                <w:t>Юридический факультет</w:t>
              </w:r>
            </w:ins>
          </w:p>
          <w:p w14:paraId="4ACB3999" w14:textId="77777777" w:rsidR="000C0624" w:rsidRPr="00F24D34" w:rsidRDefault="000C0624" w:rsidP="000C0624">
            <w:pPr>
              <w:tabs>
                <w:tab w:val="left" w:pos="5828"/>
              </w:tabs>
              <w:rPr>
                <w:ins w:id="652" w:author="RePack by Diakov" w:date="2023-03-14T12:43:00Z"/>
              </w:rPr>
            </w:pPr>
            <w:ins w:id="653" w:author="RePack by Diakov" w:date="2023-03-14T12:43:00Z">
              <w:r w:rsidRPr="00F24D34">
                <w:t xml:space="preserve">Форма обучения: очная </w:t>
              </w:r>
            </w:ins>
          </w:p>
          <w:p w14:paraId="716D8BEE" w14:textId="30463650" w:rsidR="000C0624" w:rsidRPr="00F24D34" w:rsidRDefault="000C0624" w:rsidP="000C0624">
            <w:pPr>
              <w:tabs>
                <w:tab w:val="left" w:pos="5828"/>
              </w:tabs>
              <w:rPr>
                <w:ins w:id="654" w:author="RePack by Diakov" w:date="2023-03-14T12:43:00Z"/>
              </w:rPr>
            </w:pPr>
            <w:ins w:id="655" w:author="RePack by Diakov" w:date="2023-03-14T12:46:00Z">
              <w:r w:rsidRPr="00F24D34">
                <w:t>Семестр</w:t>
              </w:r>
            </w:ins>
            <w:ins w:id="656" w:author="RePack by Diakov" w:date="2023-03-14T12:43:00Z">
              <w:r w:rsidRPr="00F24D34">
                <w:t xml:space="preserve">: </w:t>
              </w:r>
            </w:ins>
            <w:ins w:id="657" w:author="RePack by Diakov" w:date="2023-03-14T12:46:00Z">
              <w:r w:rsidRPr="00F24D34">
                <w:t>7</w:t>
              </w:r>
            </w:ins>
          </w:p>
          <w:p w14:paraId="129E1D9A" w14:textId="0BFA1344" w:rsidR="000C0624" w:rsidRPr="00F24D34" w:rsidRDefault="000C0624" w:rsidP="000C0624">
            <w:pPr>
              <w:rPr>
                <w:ins w:id="658" w:author="RePack by Diakov" w:date="2023-03-14T12:43:00Z"/>
              </w:rPr>
            </w:pPr>
            <w:ins w:id="659" w:author="RePack by Diakov" w:date="2023-03-14T12:43:00Z">
              <w:r w:rsidRPr="00F24D34">
                <w:t>Направление: [40.0</w:t>
              </w:r>
            </w:ins>
            <w:ins w:id="660" w:author="RePack by Diakov" w:date="2023-03-14T12:46:00Z">
              <w:r w:rsidRPr="00F24D34">
                <w:t>3</w:t>
              </w:r>
            </w:ins>
            <w:ins w:id="661" w:author="RePack by Diakov" w:date="2023-03-14T12:43:00Z">
              <w:r w:rsidRPr="00F24D34">
                <w:t>.01] Юриспруденция</w:t>
              </w:r>
            </w:ins>
          </w:p>
          <w:p w14:paraId="56E26566" w14:textId="2B16FE31" w:rsidR="000C0624" w:rsidRPr="00F24D34" w:rsidRDefault="000C0624" w:rsidP="000C0624">
            <w:pPr>
              <w:rPr>
                <w:ins w:id="662" w:author="RePack by Diakov" w:date="2023-03-14T12:43:00Z"/>
              </w:rPr>
            </w:pPr>
            <w:ins w:id="663" w:author="RePack by Diakov" w:date="2023-03-14T12:46:00Z">
              <w:r w:rsidRPr="00F24D34">
                <w:t>Профиль «Экономическое право</w:t>
              </w:r>
            </w:ins>
          </w:p>
          <w:p w14:paraId="2B7A169D" w14:textId="77777777" w:rsidR="000C0624" w:rsidRPr="00F24D34" w:rsidRDefault="000C0624">
            <w:pPr>
              <w:pStyle w:val="a4"/>
              <w:jc w:val="both"/>
              <w:rPr>
                <w:b/>
                <w:color w:val="000000"/>
                <w:szCs w:val="28"/>
                <w:rPrChange w:id="664" w:author="Косинская Галина Владимировна" w:date="2023-03-17T11:37:00Z">
                  <w:rPr>
                    <w:b/>
                    <w:color w:val="000000"/>
                    <w:sz w:val="28"/>
                    <w:szCs w:val="28"/>
                    <w:highlight w:val="yellow"/>
                  </w:rPr>
                </w:rPrChange>
              </w:rPr>
              <w:pPrChange w:id="665" w:author="RePack by Diakov" w:date="2023-03-14T12:46:00Z">
                <w:pPr>
                  <w:pStyle w:val="a4"/>
                  <w:spacing w:line="360" w:lineRule="auto"/>
                  <w:jc w:val="both"/>
                </w:pPr>
              </w:pPrChange>
            </w:pPr>
            <w:moveToRangeStart w:id="666" w:author="RePack by Diakov" w:date="2023-03-14T12:42:00Z" w:name="move129690144"/>
            <w:moveTo w:id="667" w:author="RePack by Diakov" w:date="2023-03-14T12:42:00Z">
              <w:r w:rsidRPr="00F24D34">
                <w:rPr>
                  <w:b/>
                  <w:color w:val="000000"/>
                  <w:szCs w:val="28"/>
                  <w:rPrChange w:id="668" w:author="Косинская Галина Владимировна" w:date="2023-03-17T11:37:00Z">
                    <w:rPr>
                      <w:b/>
                      <w:color w:val="000000"/>
                      <w:sz w:val="28"/>
                      <w:szCs w:val="28"/>
                      <w:highlight w:val="yellow"/>
                    </w:rPr>
                  </w:rPrChange>
                </w:rPr>
                <w:t>1 вопрос (15 баллов)</w:t>
              </w:r>
            </w:moveTo>
          </w:p>
          <w:p w14:paraId="05C25A15" w14:textId="77777777" w:rsidR="000C0624" w:rsidRPr="00F24D34" w:rsidRDefault="000C0624">
            <w:pPr>
              <w:ind w:firstLine="709"/>
              <w:jc w:val="both"/>
              <w:rPr>
                <w:color w:val="000000"/>
                <w:szCs w:val="28"/>
                <w:rPrChange w:id="669" w:author="Косинская Галина Владимировна" w:date="2023-03-17T11:37:00Z">
                  <w:rPr>
                    <w:color w:val="000000"/>
                    <w:sz w:val="28"/>
                    <w:szCs w:val="28"/>
                    <w:highlight w:val="yellow"/>
                  </w:rPr>
                </w:rPrChange>
              </w:rPr>
              <w:pPrChange w:id="670" w:author="RePack by Diakov" w:date="2023-03-14T12:46:00Z">
                <w:pPr>
                  <w:spacing w:line="360" w:lineRule="auto"/>
                  <w:ind w:firstLine="709"/>
                  <w:jc w:val="both"/>
                </w:pPr>
              </w:pPrChange>
            </w:pPr>
            <w:moveTo w:id="671" w:author="RePack by Diakov" w:date="2023-03-14T12:42:00Z">
              <w:r w:rsidRPr="00F24D34">
                <w:rPr>
                  <w:color w:val="000000"/>
                  <w:szCs w:val="28"/>
                  <w:rPrChange w:id="672" w:author="Косинская Галина Владимировна" w:date="2023-03-17T11:37:00Z">
                    <w:rPr>
                      <w:color w:val="000000"/>
                      <w:sz w:val="28"/>
                      <w:szCs w:val="28"/>
                      <w:highlight w:val="yellow"/>
                    </w:rPr>
                  </w:rPrChange>
                </w:rPr>
                <w:t>Выделите и охарактеризуйте ограничивающие конкуренцию акты и действия органов государственной и муниципальной власти.</w:t>
              </w:r>
            </w:moveTo>
          </w:p>
          <w:p w14:paraId="0C069154" w14:textId="77777777" w:rsidR="000C0624" w:rsidRPr="00F24D34" w:rsidRDefault="000C0624">
            <w:pPr>
              <w:pStyle w:val="a4"/>
              <w:jc w:val="both"/>
              <w:rPr>
                <w:b/>
                <w:color w:val="000000"/>
                <w:szCs w:val="28"/>
                <w:rPrChange w:id="673" w:author="Косинская Галина Владимировна" w:date="2023-03-17T11:37:00Z">
                  <w:rPr>
                    <w:b/>
                    <w:color w:val="000000"/>
                    <w:sz w:val="28"/>
                    <w:szCs w:val="28"/>
                    <w:highlight w:val="yellow"/>
                  </w:rPr>
                </w:rPrChange>
              </w:rPr>
              <w:pPrChange w:id="674" w:author="RePack by Diakov" w:date="2023-03-14T12:46:00Z">
                <w:pPr>
                  <w:pStyle w:val="a4"/>
                  <w:spacing w:line="360" w:lineRule="auto"/>
                  <w:jc w:val="both"/>
                </w:pPr>
              </w:pPrChange>
            </w:pPr>
            <w:moveTo w:id="675" w:author="RePack by Diakov" w:date="2023-03-14T12:42:00Z">
              <w:r w:rsidRPr="00F24D34">
                <w:rPr>
                  <w:b/>
                  <w:color w:val="000000"/>
                  <w:szCs w:val="28"/>
                  <w:rPrChange w:id="676" w:author="Косинская Галина Владимировна" w:date="2023-03-17T11:37:00Z">
                    <w:rPr>
                      <w:b/>
                      <w:color w:val="000000"/>
                      <w:sz w:val="28"/>
                      <w:szCs w:val="28"/>
                      <w:highlight w:val="yellow"/>
                    </w:rPr>
                  </w:rPrChange>
                </w:rPr>
                <w:t>2 вопрос (15 баллов)</w:t>
              </w:r>
            </w:moveTo>
          </w:p>
          <w:p w14:paraId="7301F1BE" w14:textId="77777777" w:rsidR="000C0624" w:rsidRPr="00F24D34" w:rsidRDefault="000C0624">
            <w:pPr>
              <w:ind w:firstLine="709"/>
              <w:jc w:val="both"/>
              <w:rPr>
                <w:color w:val="000000"/>
                <w:szCs w:val="28"/>
                <w:rPrChange w:id="677" w:author="Косинская Галина Владимировна" w:date="2023-03-17T11:37:00Z">
                  <w:rPr>
                    <w:color w:val="000000"/>
                    <w:sz w:val="28"/>
                    <w:szCs w:val="28"/>
                    <w:highlight w:val="yellow"/>
                  </w:rPr>
                </w:rPrChange>
              </w:rPr>
              <w:pPrChange w:id="678" w:author="RePack by Diakov" w:date="2023-03-14T12:46:00Z">
                <w:pPr>
                  <w:spacing w:line="360" w:lineRule="auto"/>
                  <w:ind w:firstLine="709"/>
                  <w:jc w:val="both"/>
                </w:pPr>
              </w:pPrChange>
            </w:pPr>
            <w:moveTo w:id="679" w:author="RePack by Diakov" w:date="2023-03-14T12:42:00Z">
              <w:r w:rsidRPr="00F24D34">
                <w:rPr>
                  <w:color w:val="000000"/>
                  <w:szCs w:val="28"/>
                  <w:rPrChange w:id="680" w:author="Косинская Галина Владимировна" w:date="2023-03-17T11:37:00Z">
                    <w:rPr>
                      <w:color w:val="000000"/>
                      <w:sz w:val="28"/>
                      <w:szCs w:val="28"/>
                      <w:highlight w:val="yellow"/>
                    </w:rPr>
                  </w:rPrChange>
                </w:rPr>
                <w:t>Раскройте виды ответственности за нарушение общих правил конкуренции.</w:t>
              </w:r>
            </w:moveTo>
          </w:p>
          <w:p w14:paraId="2CA40900" w14:textId="77777777" w:rsidR="000C0624" w:rsidRPr="00F24D34" w:rsidRDefault="000C0624">
            <w:pPr>
              <w:pStyle w:val="a4"/>
              <w:ind w:left="0" w:firstLine="720"/>
              <w:jc w:val="both"/>
              <w:rPr>
                <w:b/>
                <w:color w:val="000000"/>
                <w:szCs w:val="28"/>
                <w:rPrChange w:id="681" w:author="Косинская Галина Владимировна" w:date="2023-03-17T11:37:00Z">
                  <w:rPr>
                    <w:b/>
                    <w:color w:val="000000"/>
                    <w:sz w:val="28"/>
                    <w:szCs w:val="28"/>
                    <w:highlight w:val="yellow"/>
                  </w:rPr>
                </w:rPrChange>
              </w:rPr>
              <w:pPrChange w:id="682" w:author="RePack by Diakov" w:date="2023-03-14T12:46:00Z">
                <w:pPr>
                  <w:pStyle w:val="a4"/>
                  <w:spacing w:line="360" w:lineRule="auto"/>
                  <w:ind w:left="0" w:firstLine="720"/>
                  <w:jc w:val="both"/>
                </w:pPr>
              </w:pPrChange>
            </w:pPr>
            <w:moveTo w:id="683" w:author="RePack by Diakov" w:date="2023-03-14T12:42:00Z">
              <w:r w:rsidRPr="00F24D34">
                <w:rPr>
                  <w:b/>
                  <w:color w:val="000000"/>
                  <w:szCs w:val="28"/>
                  <w:rPrChange w:id="684" w:author="Косинская Галина Владимировна" w:date="2023-03-17T11:37:00Z">
                    <w:rPr>
                      <w:b/>
                      <w:color w:val="000000"/>
                      <w:sz w:val="28"/>
                      <w:szCs w:val="28"/>
                      <w:highlight w:val="yellow"/>
                    </w:rPr>
                  </w:rPrChange>
                </w:rPr>
                <w:t>Задача (30 баллов)</w:t>
              </w:r>
            </w:moveTo>
          </w:p>
          <w:p w14:paraId="2BFA0BF5" w14:textId="77777777" w:rsidR="000C0624" w:rsidRPr="00F24D34" w:rsidRDefault="000C0624">
            <w:pPr>
              <w:ind w:firstLine="720"/>
              <w:jc w:val="both"/>
              <w:rPr>
                <w:color w:val="000000"/>
                <w:szCs w:val="28"/>
                <w:rPrChange w:id="685" w:author="Косинская Галина Владимировна" w:date="2023-03-17T11:37:00Z">
                  <w:rPr>
                    <w:color w:val="000000"/>
                    <w:sz w:val="28"/>
                    <w:szCs w:val="28"/>
                    <w:highlight w:val="yellow"/>
                  </w:rPr>
                </w:rPrChange>
              </w:rPr>
              <w:pPrChange w:id="686" w:author="RePack by Diakov" w:date="2023-03-14T12:46:00Z">
                <w:pPr>
                  <w:spacing w:line="360" w:lineRule="auto"/>
                  <w:ind w:firstLine="720"/>
                  <w:jc w:val="both"/>
                </w:pPr>
              </w:pPrChange>
            </w:pPr>
            <w:moveTo w:id="687" w:author="RePack by Diakov" w:date="2023-03-14T12:42:00Z">
              <w:r w:rsidRPr="00F24D34">
                <w:rPr>
                  <w:color w:val="000000"/>
                  <w:szCs w:val="28"/>
                  <w:rPrChange w:id="688" w:author="Косинская Галина Владимировна" w:date="2023-03-17T11:37:00Z">
                    <w:rPr>
                      <w:color w:val="000000"/>
                      <w:sz w:val="28"/>
                      <w:szCs w:val="28"/>
                      <w:highlight w:val="yellow"/>
                    </w:rPr>
                  </w:rPrChange>
                </w:rPr>
                <w:t>Татарстанское УФАС получило сообщение из средств массовой информации, в которой содержались признаки нарушения ПАО «</w:t>
              </w:r>
              <w:proofErr w:type="spellStart"/>
              <w:r w:rsidRPr="00F24D34">
                <w:rPr>
                  <w:color w:val="000000"/>
                  <w:szCs w:val="28"/>
                  <w:rPrChange w:id="689" w:author="Косинская Галина Владимировна" w:date="2023-03-17T11:37:00Z">
                    <w:rPr>
                      <w:color w:val="000000"/>
                      <w:sz w:val="28"/>
                      <w:szCs w:val="28"/>
                      <w:highlight w:val="yellow"/>
                    </w:rPr>
                  </w:rPrChange>
                </w:rPr>
                <w:t>БашПромБанк</w:t>
              </w:r>
              <w:proofErr w:type="spellEnd"/>
              <w:r w:rsidRPr="00F24D34">
                <w:rPr>
                  <w:color w:val="000000"/>
                  <w:szCs w:val="28"/>
                  <w:rPrChange w:id="690" w:author="Косинская Галина Владимировна" w:date="2023-03-17T11:37:00Z">
                    <w:rPr>
                      <w:color w:val="000000"/>
                      <w:sz w:val="28"/>
                      <w:szCs w:val="28"/>
                      <w:highlight w:val="yellow"/>
                    </w:rPr>
                  </w:rPrChange>
                </w:rPr>
                <w:t xml:space="preserve">» (далее также - «Банк») антимонопольного законодательства в части запрета на недобросовестную конкуренцию, установленного </w:t>
              </w:r>
              <w:proofErr w:type="spellStart"/>
              <w:r w:rsidRPr="00F24D34">
                <w:rPr>
                  <w:color w:val="000000"/>
                  <w:szCs w:val="28"/>
                  <w:rPrChange w:id="691" w:author="Косинская Галина Владимировна" w:date="2023-03-17T11:37:00Z">
                    <w:rPr>
                      <w:color w:val="000000"/>
                      <w:sz w:val="28"/>
                      <w:szCs w:val="28"/>
                      <w:highlight w:val="yellow"/>
                    </w:rPr>
                  </w:rPrChange>
                </w:rPr>
                <w:t>ст.ст</w:t>
              </w:r>
              <w:proofErr w:type="spellEnd"/>
              <w:r w:rsidRPr="00F24D34">
                <w:rPr>
                  <w:color w:val="000000"/>
                  <w:szCs w:val="28"/>
                  <w:rPrChange w:id="692" w:author="Косинская Галина Владимировна" w:date="2023-03-17T11:37:00Z">
                    <w:rPr>
                      <w:color w:val="000000"/>
                      <w:sz w:val="28"/>
                      <w:szCs w:val="28"/>
                      <w:highlight w:val="yellow"/>
                    </w:rPr>
                  </w:rPrChange>
                </w:rPr>
                <w:t>. 14.1-14.8 Закона о защите конкуренции путем введения в заблуждение граждан касательно обязательных условий, влияющих на доходность дебетовых карт ПАО «</w:t>
              </w:r>
              <w:proofErr w:type="spellStart"/>
              <w:r w:rsidRPr="00F24D34">
                <w:rPr>
                  <w:color w:val="000000"/>
                  <w:szCs w:val="28"/>
                  <w:rPrChange w:id="693" w:author="Косинская Галина Владимировна" w:date="2023-03-17T11:37:00Z">
                    <w:rPr>
                      <w:color w:val="000000"/>
                      <w:sz w:val="28"/>
                      <w:szCs w:val="28"/>
                      <w:highlight w:val="yellow"/>
                    </w:rPr>
                  </w:rPrChange>
                </w:rPr>
                <w:t>БашПромБанк</w:t>
              </w:r>
              <w:proofErr w:type="spellEnd"/>
              <w:r w:rsidRPr="00F24D34">
                <w:rPr>
                  <w:color w:val="000000"/>
                  <w:szCs w:val="28"/>
                  <w:rPrChange w:id="694" w:author="Косинская Галина Владимировна" w:date="2023-03-17T11:37:00Z">
                    <w:rPr>
                      <w:color w:val="000000"/>
                      <w:sz w:val="28"/>
                      <w:szCs w:val="28"/>
                      <w:highlight w:val="yellow"/>
                    </w:rPr>
                  </w:rPrChange>
                </w:rPr>
                <w:t>».</w:t>
              </w:r>
            </w:moveTo>
          </w:p>
          <w:p w14:paraId="32A9905E" w14:textId="77777777" w:rsidR="000C0624" w:rsidRPr="00F24D34" w:rsidRDefault="000C0624">
            <w:pPr>
              <w:ind w:firstLine="720"/>
              <w:jc w:val="both"/>
              <w:rPr>
                <w:color w:val="000000"/>
                <w:szCs w:val="28"/>
                <w:rPrChange w:id="695" w:author="Косинская Галина Владимировна" w:date="2023-03-17T11:37:00Z">
                  <w:rPr>
                    <w:color w:val="000000"/>
                    <w:sz w:val="28"/>
                    <w:szCs w:val="28"/>
                  </w:rPr>
                </w:rPrChange>
              </w:rPr>
              <w:pPrChange w:id="696" w:author="RePack by Diakov" w:date="2023-03-14T12:46:00Z">
                <w:pPr>
                  <w:spacing w:line="360" w:lineRule="auto"/>
                  <w:ind w:firstLine="720"/>
                  <w:jc w:val="both"/>
                </w:pPr>
              </w:pPrChange>
            </w:pPr>
            <w:moveTo w:id="697" w:author="RePack by Diakov" w:date="2023-03-14T12:42:00Z">
              <w:r w:rsidRPr="00F24D34">
                <w:rPr>
                  <w:color w:val="000000"/>
                  <w:szCs w:val="28"/>
                  <w:rPrChange w:id="698" w:author="Косинская Галина Владимировна" w:date="2023-03-17T11:37:00Z">
                    <w:rPr>
                      <w:color w:val="000000"/>
                      <w:sz w:val="28"/>
                      <w:szCs w:val="28"/>
                      <w:highlight w:val="yellow"/>
                    </w:rPr>
                  </w:rPrChange>
                </w:rPr>
                <w:t xml:space="preserve">Как было установлено комиссией антимонопольного органа в ходе рассмотрения дела в рамках реализации рекламной программы дебетовых карт, предусматривающих начисление процента на остаток денежных средств, основное внимание потенциальных потребителей было направлено на размер начисляемого процента. Однако каких-либо указаний о том, что проценты не начисляются на остаток денежных средств на счетах таких карт, превышающий 500 000 рублей, на сайте Банка не было. Согласно </w:t>
              </w:r>
              <w:proofErr w:type="gramStart"/>
              <w:r w:rsidRPr="00F24D34">
                <w:rPr>
                  <w:color w:val="000000"/>
                  <w:szCs w:val="28"/>
                  <w:rPrChange w:id="699" w:author="Косинская Галина Владимировна" w:date="2023-03-17T11:37:00Z">
                    <w:rPr>
                      <w:color w:val="000000"/>
                      <w:sz w:val="28"/>
                      <w:szCs w:val="28"/>
                      <w:highlight w:val="yellow"/>
                    </w:rPr>
                  </w:rPrChange>
                </w:rPr>
                <w:t>информации</w:t>
              </w:r>
              <w:proofErr w:type="gramEnd"/>
              <w:r w:rsidRPr="00F24D34">
                <w:rPr>
                  <w:color w:val="000000"/>
                  <w:szCs w:val="28"/>
                  <w:rPrChange w:id="700" w:author="Косинская Галина Владимировна" w:date="2023-03-17T11:37:00Z">
                    <w:rPr>
                      <w:color w:val="000000"/>
                      <w:sz w:val="28"/>
                      <w:szCs w:val="28"/>
                      <w:highlight w:val="yellow"/>
                    </w:rPr>
                  </w:rPrChange>
                </w:rPr>
                <w:t xml:space="preserve"> на странице сайта Банка единственным условием для начисления процента на остаток денежных средств на дебетовой карте является поддержание среднемесячного остатка.</w:t>
              </w:r>
            </w:moveTo>
          </w:p>
          <w:p w14:paraId="2E14423D" w14:textId="77777777" w:rsidR="000C0624" w:rsidRPr="00F24D34" w:rsidRDefault="000C0624">
            <w:pPr>
              <w:ind w:firstLine="720"/>
              <w:jc w:val="both"/>
              <w:rPr>
                <w:color w:val="000000"/>
                <w:szCs w:val="28"/>
                <w:rPrChange w:id="701" w:author="Косинская Галина Владимировна" w:date="2023-03-17T11:37:00Z">
                  <w:rPr>
                    <w:color w:val="000000"/>
                    <w:sz w:val="28"/>
                    <w:szCs w:val="28"/>
                  </w:rPr>
                </w:rPrChange>
              </w:rPr>
              <w:pPrChange w:id="702" w:author="RePack by Diakov" w:date="2023-03-14T12:46:00Z">
                <w:pPr>
                  <w:spacing w:line="360" w:lineRule="auto"/>
                  <w:ind w:firstLine="720"/>
                  <w:jc w:val="both"/>
                </w:pPr>
              </w:pPrChange>
            </w:pPr>
            <w:moveTo w:id="703" w:author="RePack by Diakov" w:date="2023-03-14T12:42:00Z">
              <w:r w:rsidRPr="00F24D34">
                <w:rPr>
                  <w:color w:val="000000"/>
                  <w:szCs w:val="28"/>
                  <w:rPrChange w:id="704" w:author="Косинская Галина Владимировна" w:date="2023-03-17T11:37:00Z">
                    <w:rPr>
                      <w:color w:val="000000"/>
                      <w:sz w:val="28"/>
                      <w:szCs w:val="28"/>
                    </w:rPr>
                  </w:rPrChange>
                </w:rPr>
                <w:t>ПАО «</w:t>
              </w:r>
              <w:proofErr w:type="spellStart"/>
              <w:r w:rsidRPr="00F24D34">
                <w:rPr>
                  <w:color w:val="000000"/>
                  <w:szCs w:val="28"/>
                  <w:rPrChange w:id="705" w:author="Косинская Галина Владимировна" w:date="2023-03-17T11:37:00Z">
                    <w:rPr>
                      <w:color w:val="000000"/>
                      <w:sz w:val="28"/>
                      <w:szCs w:val="28"/>
                    </w:rPr>
                  </w:rPrChange>
                </w:rPr>
                <w:t>БашПромБанк</w:t>
              </w:r>
              <w:proofErr w:type="spellEnd"/>
              <w:r w:rsidRPr="00F24D34">
                <w:rPr>
                  <w:color w:val="000000"/>
                  <w:szCs w:val="28"/>
                  <w:rPrChange w:id="706" w:author="Косинская Галина Владимировна" w:date="2023-03-17T11:37:00Z">
                    <w:rPr>
                      <w:color w:val="000000"/>
                      <w:sz w:val="28"/>
                      <w:szCs w:val="28"/>
                    </w:rPr>
                  </w:rPrChange>
                </w:rPr>
                <w:t>» направило письмо №117 от 21.10.2021 с информацией о том, что на сайте содержится текст Договора банковского обслуживания с указанием на то обстоятельство, что проценты не начисляются на остаток, превышающий 500 000 рублей, находящийся на дебетовой карте. В связи с этим ПАО «</w:t>
              </w:r>
              <w:proofErr w:type="spellStart"/>
              <w:r w:rsidRPr="00F24D34">
                <w:rPr>
                  <w:color w:val="000000"/>
                  <w:szCs w:val="28"/>
                  <w:rPrChange w:id="707" w:author="Косинская Галина Владимировна" w:date="2023-03-17T11:37:00Z">
                    <w:rPr>
                      <w:color w:val="000000"/>
                      <w:sz w:val="28"/>
                      <w:szCs w:val="28"/>
                    </w:rPr>
                  </w:rPrChange>
                </w:rPr>
                <w:t>БашПромБанк</w:t>
              </w:r>
              <w:proofErr w:type="spellEnd"/>
              <w:r w:rsidRPr="00F24D34">
                <w:rPr>
                  <w:color w:val="000000"/>
                  <w:szCs w:val="28"/>
                  <w:rPrChange w:id="708" w:author="Косинская Галина Владимировна" w:date="2023-03-17T11:37:00Z">
                    <w:rPr>
                      <w:color w:val="000000"/>
                      <w:sz w:val="28"/>
                      <w:szCs w:val="28"/>
                    </w:rPr>
                  </w:rPrChange>
                </w:rPr>
                <w:t xml:space="preserve">» считает свои действия добросовестными и соответствующими антимонопольному законодательству. </w:t>
              </w:r>
            </w:moveTo>
          </w:p>
          <w:p w14:paraId="5A3DDAB3" w14:textId="77777777" w:rsidR="000C0624" w:rsidRPr="00F24D34" w:rsidDel="000C0624" w:rsidRDefault="000C0624">
            <w:pPr>
              <w:ind w:firstLine="720"/>
              <w:jc w:val="both"/>
              <w:rPr>
                <w:del w:id="709" w:author="RePack by Diakov" w:date="2023-03-14T12:42:00Z"/>
                <w:i/>
                <w:color w:val="000000"/>
                <w:szCs w:val="28"/>
                <w:rPrChange w:id="710" w:author="Косинская Галина Владимировна" w:date="2023-03-17T11:37:00Z">
                  <w:rPr>
                    <w:del w:id="711" w:author="RePack by Diakov" w:date="2023-03-14T12:42:00Z"/>
                    <w:i/>
                    <w:color w:val="000000"/>
                    <w:sz w:val="28"/>
                    <w:szCs w:val="28"/>
                  </w:rPr>
                </w:rPrChange>
              </w:rPr>
              <w:pPrChange w:id="712" w:author="RePack by Diakov" w:date="2023-03-14T12:46:00Z">
                <w:pPr>
                  <w:pStyle w:val="a4"/>
                  <w:spacing w:line="360" w:lineRule="auto"/>
                  <w:ind w:left="0"/>
                  <w:jc w:val="both"/>
                </w:pPr>
              </w:pPrChange>
            </w:pPr>
            <w:moveTo w:id="713" w:author="RePack by Diakov" w:date="2023-03-14T12:42:00Z">
              <w:r w:rsidRPr="00F24D34">
                <w:rPr>
                  <w:i/>
                  <w:color w:val="000000"/>
                  <w:szCs w:val="28"/>
                  <w:rPrChange w:id="714" w:author="Косинская Галина Владимировна" w:date="2023-03-17T11:37:00Z">
                    <w:rPr>
                      <w:i/>
                      <w:color w:val="000000"/>
                      <w:sz w:val="28"/>
                      <w:szCs w:val="28"/>
                      <w:highlight w:val="yellow"/>
                    </w:rPr>
                  </w:rPrChange>
                </w:rPr>
                <w:t>Являются ли действия ПАО «</w:t>
              </w:r>
              <w:proofErr w:type="spellStart"/>
              <w:r w:rsidRPr="00F24D34">
                <w:rPr>
                  <w:i/>
                  <w:color w:val="000000"/>
                  <w:szCs w:val="28"/>
                  <w:rPrChange w:id="715" w:author="Косинская Галина Владимировна" w:date="2023-03-17T11:37:00Z">
                    <w:rPr>
                      <w:i/>
                      <w:color w:val="000000"/>
                      <w:sz w:val="28"/>
                      <w:szCs w:val="28"/>
                      <w:highlight w:val="yellow"/>
                    </w:rPr>
                  </w:rPrChange>
                </w:rPr>
                <w:t>БашПромБанк</w:t>
              </w:r>
              <w:proofErr w:type="spellEnd"/>
              <w:r w:rsidRPr="00F24D34">
                <w:rPr>
                  <w:i/>
                  <w:color w:val="000000"/>
                  <w:szCs w:val="28"/>
                  <w:rPrChange w:id="716" w:author="Косинская Галина Владимировна" w:date="2023-03-17T11:37:00Z">
                    <w:rPr>
                      <w:i/>
                      <w:color w:val="000000"/>
                      <w:sz w:val="28"/>
                      <w:szCs w:val="28"/>
                      <w:highlight w:val="yellow"/>
                    </w:rPr>
                  </w:rPrChange>
                </w:rPr>
                <w:t>»</w:t>
              </w:r>
              <w:r w:rsidRPr="00F24D34">
                <w:rPr>
                  <w:color w:val="000000"/>
                  <w:szCs w:val="28"/>
                  <w:rPrChange w:id="717" w:author="Косинская Галина Владимировна" w:date="2023-03-17T11:37:00Z">
                    <w:rPr>
                      <w:color w:val="000000"/>
                      <w:sz w:val="28"/>
                      <w:szCs w:val="28"/>
                      <w:highlight w:val="yellow"/>
                    </w:rPr>
                  </w:rPrChange>
                </w:rPr>
                <w:t xml:space="preserve"> </w:t>
              </w:r>
              <w:r w:rsidRPr="00F24D34">
                <w:rPr>
                  <w:i/>
                  <w:color w:val="000000"/>
                  <w:szCs w:val="28"/>
                  <w:rPrChange w:id="718" w:author="Косинская Галина Владимировна" w:date="2023-03-17T11:37:00Z">
                    <w:rPr>
                      <w:i/>
                      <w:color w:val="000000"/>
                      <w:sz w:val="28"/>
                      <w:szCs w:val="28"/>
                      <w:highlight w:val="yellow"/>
                    </w:rPr>
                  </w:rPrChange>
                </w:rPr>
                <w:t>недобросовестной конкуренцией? Сформулируйте правовую позицию заявителя и ответчика, приведите обоснование выводов, к которым должен прийти антимонопольный орган.</w:t>
              </w:r>
            </w:moveTo>
          </w:p>
          <w:p w14:paraId="18AE397C" w14:textId="77777777" w:rsidR="000C0624" w:rsidRPr="00F24D34" w:rsidRDefault="000C0624">
            <w:pPr>
              <w:ind w:firstLine="720"/>
              <w:jc w:val="both"/>
              <w:rPr>
                <w:ins w:id="719" w:author="RePack by Diakov" w:date="2023-03-14T12:47:00Z"/>
                <w:i/>
                <w:color w:val="000000"/>
                <w:szCs w:val="28"/>
                <w:rPrChange w:id="720" w:author="Косинская Галина Владимировна" w:date="2023-03-17T11:37:00Z">
                  <w:rPr>
                    <w:ins w:id="721" w:author="RePack by Diakov" w:date="2023-03-14T12:47:00Z"/>
                    <w:i/>
                    <w:color w:val="000000"/>
                    <w:sz w:val="28"/>
                    <w:szCs w:val="28"/>
                  </w:rPr>
                </w:rPrChange>
              </w:rPr>
              <w:pPrChange w:id="722" w:author="RePack by Diakov" w:date="2023-03-14T12:46:00Z">
                <w:pPr>
                  <w:spacing w:line="360" w:lineRule="auto"/>
                  <w:ind w:firstLine="720"/>
                  <w:jc w:val="both"/>
                </w:pPr>
              </w:pPrChange>
            </w:pPr>
          </w:p>
          <w:moveToRangeEnd w:id="666"/>
          <w:p w14:paraId="43EEAF2E" w14:textId="77777777" w:rsidR="000C0624" w:rsidRPr="00F24D34" w:rsidRDefault="000C0624">
            <w:pPr>
              <w:ind w:firstLine="720"/>
              <w:jc w:val="both"/>
              <w:rPr>
                <w:ins w:id="723" w:author="RePack by Diakov" w:date="2023-03-14T12:47:00Z"/>
                <w:rPrChange w:id="724" w:author="Косинская Галина Владимировна" w:date="2023-03-17T11:37:00Z">
                  <w:rPr>
                    <w:ins w:id="725" w:author="RePack by Diakov" w:date="2023-03-14T12:47:00Z"/>
                    <w:highlight w:val="yellow"/>
                  </w:rPr>
                </w:rPrChange>
              </w:rPr>
              <w:pPrChange w:id="726" w:author="RePack by Diakov" w:date="2023-03-14T12:46:00Z">
                <w:pPr>
                  <w:pStyle w:val="a4"/>
                  <w:spacing w:line="360" w:lineRule="auto"/>
                  <w:ind w:left="0"/>
                  <w:jc w:val="both"/>
                </w:pPr>
              </w:pPrChange>
            </w:pPr>
          </w:p>
          <w:p w14:paraId="401F695C" w14:textId="6CB079BA" w:rsidR="000C0624" w:rsidRPr="00F24D34" w:rsidRDefault="000C0624">
            <w:pPr>
              <w:pStyle w:val="ab"/>
              <w:jc w:val="both"/>
              <w:rPr>
                <w:ins w:id="727" w:author="RePack by Diakov" w:date="2023-03-14T12:47:00Z"/>
                <w:rFonts w:ascii="Times New Roman" w:hAnsi="Times New Roman" w:cs="Times New Roman"/>
                <w:sz w:val="24"/>
                <w:rPrChange w:id="728" w:author="Косинская Галина Владимировна" w:date="2023-03-17T11:37:00Z">
                  <w:rPr>
                    <w:ins w:id="729" w:author="RePack by Diakov" w:date="2023-03-14T12:47:00Z"/>
                  </w:rPr>
                </w:rPrChange>
              </w:rPr>
            </w:pPr>
            <w:proofErr w:type="gramStart"/>
            <w:ins w:id="730" w:author="RePack by Diakov" w:date="2023-03-14T12:47:00Z">
              <w:r w:rsidRPr="00F24D34">
                <w:rPr>
                  <w:rFonts w:ascii="Times New Roman" w:hAnsi="Times New Roman" w:cs="Times New Roman" w:hint="eastAsia"/>
                  <w:sz w:val="24"/>
                  <w:rPrChange w:id="731" w:author="Косинская Галина Владимировна" w:date="2023-03-17T11:37:00Z">
                    <w:rPr>
                      <w:rFonts w:ascii="-webkit-standard" w:hAnsi="-webkit-standard" w:hint="eastAsia"/>
                    </w:rPr>
                  </w:rPrChange>
                </w:rPr>
                <w:t>Подготовили</w:t>
              </w:r>
              <w:r w:rsidRPr="00F24D34">
                <w:rPr>
                  <w:rFonts w:ascii="Times New Roman" w:hAnsi="Times New Roman" w:cs="Times New Roman"/>
                  <w:sz w:val="24"/>
                  <w:rPrChange w:id="732" w:author="Косинская Галина Владимировна" w:date="2023-03-17T11:37:00Z">
                    <w:rPr>
                      <w:rFonts w:ascii="-webkit-standard" w:hAnsi="-webkit-standard"/>
                    </w:rPr>
                  </w:rPrChange>
                </w:rPr>
                <w:t xml:space="preserve">:   </w:t>
              </w:r>
              <w:proofErr w:type="gramEnd"/>
              <w:r w:rsidRPr="00F24D34">
                <w:rPr>
                  <w:rFonts w:ascii="Times New Roman" w:hAnsi="Times New Roman" w:cs="Times New Roman"/>
                  <w:sz w:val="24"/>
                  <w:rPrChange w:id="733" w:author="Косинская Галина Владимировна" w:date="2023-03-17T11:37:00Z">
                    <w:rPr>
                      <w:rFonts w:ascii="-webkit-standard" w:hAnsi="-webkit-standard"/>
                    </w:rPr>
                  </w:rPrChange>
                </w:rPr>
                <w:t xml:space="preserve">                                   _________________  </w:t>
              </w:r>
              <w:r w:rsidRPr="00F24D34">
                <w:rPr>
                  <w:rFonts w:ascii="Times New Roman" w:hAnsi="Times New Roman" w:cs="Times New Roman" w:hint="eastAsia"/>
                  <w:sz w:val="24"/>
                  <w:rPrChange w:id="734" w:author="Косинская Галина Владимировна" w:date="2023-03-17T11:37:00Z">
                    <w:rPr>
                      <w:rFonts w:ascii="-webkit-standard" w:hAnsi="-webkit-standard" w:hint="eastAsia"/>
                    </w:rPr>
                  </w:rPrChange>
                </w:rPr>
                <w:t>Акимова</w:t>
              </w:r>
              <w:r w:rsidRPr="00F24D34">
                <w:rPr>
                  <w:rFonts w:ascii="Times New Roman" w:hAnsi="Times New Roman" w:cs="Times New Roman"/>
                  <w:sz w:val="24"/>
                  <w:rPrChange w:id="735"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36" w:author="Косинская Галина Владимировна" w:date="2023-03-17T11:37:00Z">
                    <w:rPr>
                      <w:rFonts w:ascii="-webkit-standard" w:hAnsi="-webkit-standard" w:hint="eastAsia"/>
                    </w:rPr>
                  </w:rPrChange>
                </w:rPr>
                <w:t>И</w:t>
              </w:r>
              <w:r w:rsidRPr="00F24D34">
                <w:rPr>
                  <w:rFonts w:ascii="Times New Roman" w:hAnsi="Times New Roman" w:cs="Times New Roman"/>
                  <w:sz w:val="24"/>
                  <w:rPrChange w:id="737" w:author="Косинская Галина Владимировна" w:date="2023-03-17T11:37:00Z">
                    <w:rPr>
                      <w:rFonts w:ascii="-webkit-standard" w:hAnsi="-webkit-standard"/>
                    </w:rPr>
                  </w:rPrChange>
                </w:rPr>
                <w:t>.</w:t>
              </w:r>
              <w:r w:rsidRPr="00F24D34">
                <w:rPr>
                  <w:rFonts w:ascii="Times New Roman" w:hAnsi="Times New Roman" w:cs="Times New Roman" w:hint="eastAsia"/>
                  <w:sz w:val="24"/>
                  <w:rPrChange w:id="738" w:author="Косинская Галина Владимировна" w:date="2023-03-17T11:37:00Z">
                    <w:rPr>
                      <w:rFonts w:ascii="-webkit-standard" w:hAnsi="-webkit-standard" w:hint="eastAsia"/>
                    </w:rPr>
                  </w:rPrChange>
                </w:rPr>
                <w:t>В</w:t>
              </w:r>
              <w:r w:rsidRPr="00F24D34">
                <w:rPr>
                  <w:rFonts w:ascii="Times New Roman" w:hAnsi="Times New Roman" w:cs="Times New Roman"/>
                  <w:sz w:val="24"/>
                  <w:rPrChange w:id="739"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40" w:author="Косинская Галина Владимировна" w:date="2023-03-17T11:37:00Z">
                    <w:rPr>
                      <w:rFonts w:ascii="-webkit-standard" w:hAnsi="-webkit-standard" w:hint="eastAsia"/>
                    </w:rPr>
                  </w:rPrChange>
                </w:rPr>
                <w:t>Ларина</w:t>
              </w:r>
              <w:r w:rsidRPr="00F24D34">
                <w:rPr>
                  <w:rFonts w:ascii="Times New Roman" w:hAnsi="Times New Roman" w:cs="Times New Roman"/>
                  <w:sz w:val="24"/>
                  <w:rPrChange w:id="741"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42" w:author="Косинская Галина Владимировна" w:date="2023-03-17T11:37:00Z">
                    <w:rPr>
                      <w:rFonts w:ascii="-webkit-standard" w:hAnsi="-webkit-standard" w:hint="eastAsia"/>
                    </w:rPr>
                  </w:rPrChange>
                </w:rPr>
                <w:t>Т</w:t>
              </w:r>
              <w:r w:rsidRPr="00F24D34">
                <w:rPr>
                  <w:rFonts w:ascii="Times New Roman" w:hAnsi="Times New Roman" w:cs="Times New Roman"/>
                  <w:sz w:val="24"/>
                  <w:rPrChange w:id="743" w:author="Косинская Галина Владимировна" w:date="2023-03-17T11:37:00Z">
                    <w:rPr>
                      <w:rFonts w:ascii="-webkit-standard" w:hAnsi="-webkit-standard"/>
                    </w:rPr>
                  </w:rPrChange>
                </w:rPr>
                <w:t>.</w:t>
              </w:r>
              <w:r w:rsidRPr="00F24D34">
                <w:rPr>
                  <w:rFonts w:ascii="Times New Roman" w:hAnsi="Times New Roman" w:cs="Times New Roman" w:hint="eastAsia"/>
                  <w:sz w:val="24"/>
                  <w:rPrChange w:id="744" w:author="Косинская Галина Владимировна" w:date="2023-03-17T11:37:00Z">
                    <w:rPr>
                      <w:rFonts w:ascii="-webkit-standard" w:hAnsi="-webkit-standard" w:hint="eastAsia"/>
                    </w:rPr>
                  </w:rPrChange>
                </w:rPr>
                <w:t>В</w:t>
              </w:r>
              <w:r w:rsidRPr="00F24D34">
                <w:rPr>
                  <w:rFonts w:ascii="Times New Roman" w:hAnsi="Times New Roman" w:cs="Times New Roman"/>
                  <w:sz w:val="24"/>
                  <w:rPrChange w:id="745" w:author="Косинская Галина Владимировна" w:date="2023-03-17T11:37:00Z">
                    <w:rPr>
                      <w:rFonts w:ascii="-webkit-standard" w:hAnsi="-webkit-standard"/>
                    </w:rPr>
                  </w:rPrChange>
                </w:rPr>
                <w:t>.</w:t>
              </w:r>
            </w:ins>
          </w:p>
          <w:p w14:paraId="1019B9F4" w14:textId="77777777" w:rsidR="000C0624" w:rsidRPr="00F24D34" w:rsidRDefault="000C0624">
            <w:pPr>
              <w:pStyle w:val="ab"/>
              <w:jc w:val="both"/>
              <w:rPr>
                <w:ins w:id="746" w:author="RePack by Diakov" w:date="2023-03-14T12:47:00Z"/>
                <w:rFonts w:ascii="Times New Roman" w:hAnsi="Times New Roman" w:cs="Times New Roman"/>
                <w:sz w:val="24"/>
                <w:rPrChange w:id="747" w:author="Косинская Галина Владимировна" w:date="2023-03-17T11:37:00Z">
                  <w:rPr>
                    <w:ins w:id="748" w:author="RePack by Diakov" w:date="2023-03-14T12:47:00Z"/>
                    <w:rFonts w:ascii="-webkit-standard" w:hAnsi="-webkit-standard"/>
                  </w:rPr>
                </w:rPrChange>
              </w:rPr>
            </w:pPr>
            <w:ins w:id="749" w:author="RePack by Diakov" w:date="2023-03-14T12:47:00Z">
              <w:r w:rsidRPr="00F24D34">
                <w:rPr>
                  <w:rFonts w:ascii="Times New Roman" w:hAnsi="Times New Roman" w:cs="Times New Roman" w:hint="eastAsia"/>
                  <w:sz w:val="24"/>
                  <w:rPrChange w:id="750" w:author="Косинская Галина Владимировна" w:date="2023-03-17T11:37:00Z">
                    <w:rPr>
                      <w:rFonts w:ascii="-webkit-standard" w:hAnsi="-webkit-standard" w:hint="eastAsia"/>
                    </w:rPr>
                  </w:rPrChange>
                </w:rPr>
                <w:t>Утверждаю</w:t>
              </w:r>
              <w:r w:rsidRPr="00F24D34">
                <w:rPr>
                  <w:rFonts w:ascii="Times New Roman" w:hAnsi="Times New Roman" w:cs="Times New Roman"/>
                  <w:sz w:val="24"/>
                  <w:rPrChange w:id="751" w:author="Косинская Галина Владимировна" w:date="2023-03-17T11:37:00Z">
                    <w:rPr>
                      <w:rFonts w:ascii="-webkit-standard" w:hAnsi="-webkit-standard"/>
                    </w:rPr>
                  </w:rPrChange>
                </w:rPr>
                <w:t>:</w:t>
              </w:r>
              <w:r w:rsidRPr="00F24D34">
                <w:rPr>
                  <w:rStyle w:val="apple-converted-space"/>
                  <w:rFonts w:ascii="Times New Roman" w:hAnsi="Times New Roman" w:cs="Times New Roman" w:hint="eastAsia"/>
                  <w:sz w:val="24"/>
                  <w:rPrChange w:id="752" w:author="Косинская Галина Владимировна" w:date="2023-03-17T11:37:00Z">
                    <w:rPr>
                      <w:rStyle w:val="apple-converted-space"/>
                      <w:rFonts w:ascii="-webkit-standard" w:hAnsi="-webkit-standard" w:hint="eastAsia"/>
                    </w:rPr>
                  </w:rPrChange>
                </w:rPr>
                <w:t> </w:t>
              </w:r>
            </w:ins>
          </w:p>
          <w:p w14:paraId="63375145" w14:textId="71FFE647" w:rsidR="004322EC" w:rsidRPr="00F24D34" w:rsidRDefault="004322EC">
            <w:pPr>
              <w:pStyle w:val="ab"/>
              <w:jc w:val="both"/>
              <w:rPr>
                <w:ins w:id="753" w:author="RePack by Diakov" w:date="2023-03-14T12:48:00Z"/>
                <w:rFonts w:ascii="Times New Roman" w:hAnsi="Times New Roman" w:cs="Times New Roman"/>
                <w:sz w:val="24"/>
              </w:rPr>
            </w:pPr>
            <w:ins w:id="754" w:author="RePack by Diakov" w:date="2023-03-14T12:48:00Z">
              <w:r w:rsidRPr="00F24D34">
                <w:rPr>
                  <w:rFonts w:ascii="Times New Roman" w:hAnsi="Times New Roman" w:cs="Times New Roman"/>
                  <w:sz w:val="24"/>
                </w:rPr>
                <w:t xml:space="preserve">Заведующий базовой кафедрой   _________________    Кашеваров </w:t>
              </w:r>
            </w:ins>
            <w:ins w:id="755" w:author="RePack by Diakov" w:date="2023-03-14T12:49:00Z">
              <w:r w:rsidRPr="00F24D34">
                <w:rPr>
                  <w:rFonts w:ascii="Times New Roman" w:hAnsi="Times New Roman" w:cs="Times New Roman"/>
                  <w:sz w:val="24"/>
                </w:rPr>
                <w:t>А.Б.</w:t>
              </w:r>
            </w:ins>
            <w:ins w:id="756" w:author="RePack by Diakov" w:date="2023-03-14T12:48:00Z">
              <w:r w:rsidRPr="00F24D34">
                <w:rPr>
                  <w:rFonts w:ascii="Times New Roman" w:hAnsi="Times New Roman" w:cs="Times New Roman"/>
                  <w:sz w:val="24"/>
                </w:rPr>
                <w:t xml:space="preserve">   «_</w:t>
              </w:r>
              <w:proofErr w:type="gramStart"/>
              <w:r w:rsidRPr="00F24D34">
                <w:rPr>
                  <w:rFonts w:ascii="Times New Roman" w:hAnsi="Times New Roman" w:cs="Times New Roman"/>
                  <w:sz w:val="24"/>
                </w:rPr>
                <w:t>_»_</w:t>
              </w:r>
              <w:proofErr w:type="gramEnd"/>
              <w:r w:rsidRPr="00F24D34">
                <w:rPr>
                  <w:rFonts w:ascii="Times New Roman" w:hAnsi="Times New Roman" w:cs="Times New Roman"/>
                  <w:sz w:val="24"/>
                </w:rPr>
                <w:t>__  2023 г.</w:t>
              </w:r>
            </w:ins>
          </w:p>
          <w:p w14:paraId="573F472A" w14:textId="77777777" w:rsidR="000C0624" w:rsidRDefault="000C0624">
            <w:pPr>
              <w:pStyle w:val="ab"/>
              <w:jc w:val="both"/>
              <w:rPr>
                <w:ins w:id="757" w:author="RePack by Diakov" w:date="2023-03-14T12:49:00Z"/>
              </w:rPr>
              <w:pPrChange w:id="758" w:author="RePack by Diakov" w:date="2023-03-14T12:49:00Z">
                <w:pPr>
                  <w:pStyle w:val="a4"/>
                  <w:spacing w:line="360" w:lineRule="auto"/>
                  <w:ind w:left="0"/>
                  <w:jc w:val="both"/>
                </w:pPr>
              </w:pPrChange>
            </w:pPr>
            <w:ins w:id="759" w:author="RePack by Diakov" w:date="2023-03-14T12:47:00Z">
              <w:r w:rsidRPr="00F24D34">
                <w:rPr>
                  <w:rFonts w:ascii="Times New Roman" w:hAnsi="Times New Roman" w:cs="Times New Roman" w:hint="eastAsia"/>
                  <w:sz w:val="24"/>
                  <w:rPrChange w:id="760" w:author="Косинская Галина Владимировна" w:date="2023-03-17T11:37:00Z">
                    <w:rPr>
                      <w:rFonts w:ascii="-webkit-standard" w:hAnsi="-webkit-standard" w:hint="eastAsia"/>
                    </w:rPr>
                  </w:rPrChange>
                </w:rPr>
                <w:t>Руководитель</w:t>
              </w:r>
              <w:r w:rsidRPr="00F24D34">
                <w:rPr>
                  <w:rFonts w:ascii="Times New Roman" w:hAnsi="Times New Roman" w:cs="Times New Roman"/>
                  <w:sz w:val="24"/>
                  <w:rPrChange w:id="761"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62" w:author="Косинская Галина Владимировна" w:date="2023-03-17T11:37:00Z">
                    <w:rPr>
                      <w:rFonts w:ascii="-webkit-standard" w:hAnsi="-webkit-standard" w:hint="eastAsia"/>
                    </w:rPr>
                  </w:rPrChange>
                </w:rPr>
                <w:t>департамента</w:t>
              </w:r>
              <w:r w:rsidRPr="00F24D34">
                <w:rPr>
                  <w:rFonts w:ascii="Times New Roman" w:hAnsi="Times New Roman" w:cs="Times New Roman"/>
                  <w:sz w:val="24"/>
                  <w:rPrChange w:id="763" w:author="Косинская Галина Владимировна" w:date="2023-03-17T11:37:00Z">
                    <w:rPr>
                      <w:rFonts w:ascii="-webkit-standard" w:hAnsi="-webkit-standard"/>
                    </w:rPr>
                  </w:rPrChange>
                </w:rPr>
                <w:t xml:space="preserve">          _________________    </w:t>
              </w:r>
              <w:r w:rsidRPr="00F24D34">
                <w:rPr>
                  <w:rFonts w:ascii="Times New Roman" w:hAnsi="Times New Roman" w:cs="Times New Roman" w:hint="eastAsia"/>
                  <w:sz w:val="24"/>
                  <w:rPrChange w:id="764" w:author="Косинская Галина Владимировна" w:date="2023-03-17T11:37:00Z">
                    <w:rPr>
                      <w:rFonts w:ascii="-webkit-standard" w:hAnsi="-webkit-standard" w:hint="eastAsia"/>
                    </w:rPr>
                  </w:rPrChange>
                </w:rPr>
                <w:t>Павликов</w:t>
              </w:r>
              <w:r w:rsidRPr="00F24D34">
                <w:rPr>
                  <w:rFonts w:ascii="Times New Roman" w:hAnsi="Times New Roman" w:cs="Times New Roman"/>
                  <w:sz w:val="24"/>
                  <w:rPrChange w:id="765"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66" w:author="Косинская Галина Владимировна" w:date="2023-03-17T11:37:00Z">
                    <w:rPr>
                      <w:rFonts w:ascii="-webkit-standard" w:hAnsi="-webkit-standard" w:hint="eastAsia"/>
                    </w:rPr>
                  </w:rPrChange>
                </w:rPr>
                <w:t>С</w:t>
              </w:r>
              <w:r w:rsidRPr="00F24D34">
                <w:rPr>
                  <w:rFonts w:ascii="Times New Roman" w:hAnsi="Times New Roman" w:cs="Times New Roman"/>
                  <w:sz w:val="24"/>
                  <w:rPrChange w:id="767" w:author="Косинская Галина Владимировна" w:date="2023-03-17T11:37:00Z">
                    <w:rPr>
                      <w:rFonts w:ascii="-webkit-standard" w:hAnsi="-webkit-standard"/>
                    </w:rPr>
                  </w:rPrChange>
                </w:rPr>
                <w:t>.</w:t>
              </w:r>
              <w:r w:rsidRPr="00F24D34">
                <w:rPr>
                  <w:rFonts w:ascii="Times New Roman" w:hAnsi="Times New Roman" w:cs="Times New Roman" w:hint="eastAsia"/>
                  <w:sz w:val="24"/>
                  <w:rPrChange w:id="768" w:author="Косинская Галина Владимировна" w:date="2023-03-17T11:37:00Z">
                    <w:rPr>
                      <w:rFonts w:ascii="-webkit-standard" w:hAnsi="-webkit-standard" w:hint="eastAsia"/>
                    </w:rPr>
                  </w:rPrChange>
                </w:rPr>
                <w:t>Г</w:t>
              </w:r>
              <w:r w:rsidRPr="00F24D34">
                <w:rPr>
                  <w:rFonts w:ascii="Times New Roman" w:hAnsi="Times New Roman" w:cs="Times New Roman"/>
                  <w:sz w:val="24"/>
                  <w:rPrChange w:id="769" w:author="Косинская Галина Владимировна" w:date="2023-03-17T11:37:00Z">
                    <w:rPr>
                      <w:rFonts w:ascii="-webkit-standard" w:hAnsi="-webkit-standard"/>
                    </w:rPr>
                  </w:rPrChange>
                </w:rPr>
                <w:t xml:space="preserve">.   </w:t>
              </w:r>
              <w:r w:rsidRPr="00F24D34">
                <w:rPr>
                  <w:rFonts w:ascii="Times New Roman" w:hAnsi="Times New Roman" w:cs="Times New Roman" w:hint="eastAsia"/>
                  <w:sz w:val="24"/>
                  <w:rPrChange w:id="770" w:author="Косинская Галина Владимировна" w:date="2023-03-17T11:37:00Z">
                    <w:rPr>
                      <w:rFonts w:ascii="-webkit-standard" w:hAnsi="-webkit-standard" w:hint="eastAsia"/>
                    </w:rPr>
                  </w:rPrChange>
                </w:rPr>
                <w:t>«</w:t>
              </w:r>
            </w:ins>
            <w:ins w:id="771" w:author="RePack by Diakov" w:date="2023-03-14T12:48:00Z">
              <w:r w:rsidRPr="00F24D34">
                <w:rPr>
                  <w:rFonts w:ascii="Times New Roman" w:hAnsi="Times New Roman" w:cs="Times New Roman"/>
                  <w:sz w:val="24"/>
                  <w:rPrChange w:id="772" w:author="Косинская Галина Владимировна" w:date="2023-03-17T11:37:00Z">
                    <w:rPr>
                      <w:rFonts w:ascii="-webkit-standard" w:hAnsi="-webkit-standard"/>
                    </w:rPr>
                  </w:rPrChange>
                </w:rPr>
                <w:t>_</w:t>
              </w:r>
              <w:proofErr w:type="gramStart"/>
              <w:r w:rsidRPr="00F24D34">
                <w:rPr>
                  <w:rFonts w:ascii="Times New Roman" w:hAnsi="Times New Roman" w:cs="Times New Roman"/>
                  <w:sz w:val="24"/>
                  <w:rPrChange w:id="773" w:author="Косинская Галина Владимировна" w:date="2023-03-17T11:37:00Z">
                    <w:rPr>
                      <w:rFonts w:ascii="-webkit-standard" w:hAnsi="-webkit-standard"/>
                    </w:rPr>
                  </w:rPrChange>
                </w:rPr>
                <w:t>_</w:t>
              </w:r>
            </w:ins>
            <w:ins w:id="774" w:author="RePack by Diakov" w:date="2023-03-14T12:47:00Z">
              <w:r w:rsidRPr="00F24D34">
                <w:rPr>
                  <w:rFonts w:ascii="Times New Roman" w:hAnsi="Times New Roman" w:cs="Times New Roman" w:hint="eastAsia"/>
                  <w:sz w:val="24"/>
                  <w:rPrChange w:id="775" w:author="Косинская Галина Владимировна" w:date="2023-03-17T11:37:00Z">
                    <w:rPr>
                      <w:rFonts w:ascii="-webkit-standard" w:hAnsi="-webkit-standard" w:hint="eastAsia"/>
                    </w:rPr>
                  </w:rPrChange>
                </w:rPr>
                <w:t>»</w:t>
              </w:r>
            </w:ins>
            <w:ins w:id="776" w:author="RePack by Diakov" w:date="2023-03-14T12:48:00Z">
              <w:r w:rsidRPr="00F24D34">
                <w:rPr>
                  <w:rFonts w:ascii="Times New Roman" w:hAnsi="Times New Roman" w:cs="Times New Roman"/>
                  <w:sz w:val="24"/>
                  <w:rPrChange w:id="777" w:author="Косинская Галина Владимировна" w:date="2023-03-17T11:37:00Z">
                    <w:rPr>
                      <w:rFonts w:ascii="-webkit-standard" w:hAnsi="-webkit-standard"/>
                    </w:rPr>
                  </w:rPrChange>
                </w:rPr>
                <w:t>_</w:t>
              </w:r>
              <w:proofErr w:type="gramEnd"/>
              <w:r w:rsidRPr="00F24D34">
                <w:rPr>
                  <w:rFonts w:ascii="Times New Roman" w:hAnsi="Times New Roman" w:cs="Times New Roman"/>
                  <w:sz w:val="24"/>
                  <w:rPrChange w:id="778" w:author="Косинская Галина Владимировна" w:date="2023-03-17T11:37:00Z">
                    <w:rPr>
                      <w:rFonts w:ascii="-webkit-standard" w:hAnsi="-webkit-standard"/>
                    </w:rPr>
                  </w:rPrChange>
                </w:rPr>
                <w:t>__</w:t>
              </w:r>
            </w:ins>
            <w:ins w:id="779" w:author="RePack by Diakov" w:date="2023-03-14T12:47:00Z">
              <w:r w:rsidRPr="00F24D34">
                <w:rPr>
                  <w:rFonts w:ascii="Times New Roman" w:hAnsi="Times New Roman" w:cs="Times New Roman"/>
                  <w:sz w:val="24"/>
                  <w:rPrChange w:id="780" w:author="Косинская Галина Владимировна" w:date="2023-03-17T11:37:00Z">
                    <w:rPr>
                      <w:rFonts w:ascii="-webkit-standard" w:hAnsi="-webkit-standard"/>
                    </w:rPr>
                  </w:rPrChange>
                </w:rPr>
                <w:t xml:space="preserve">  202</w:t>
              </w:r>
            </w:ins>
            <w:ins w:id="781" w:author="RePack by Diakov" w:date="2023-03-14T12:48:00Z">
              <w:r w:rsidRPr="00F24D34">
                <w:rPr>
                  <w:rFonts w:ascii="Times New Roman" w:hAnsi="Times New Roman" w:cs="Times New Roman"/>
                  <w:sz w:val="24"/>
                  <w:rPrChange w:id="782" w:author="Косинская Галина Владимировна" w:date="2023-03-17T11:37:00Z">
                    <w:rPr>
                      <w:rFonts w:ascii="-webkit-standard" w:hAnsi="-webkit-standard"/>
                    </w:rPr>
                  </w:rPrChange>
                </w:rPr>
                <w:t>3</w:t>
              </w:r>
            </w:ins>
            <w:ins w:id="783" w:author="RePack by Diakov" w:date="2023-03-14T12:47:00Z">
              <w:r w:rsidR="004322EC" w:rsidRPr="00F24D34">
                <w:rPr>
                  <w:rFonts w:ascii="Times New Roman" w:hAnsi="Times New Roman" w:cs="Times New Roman"/>
                  <w:sz w:val="24"/>
                  <w:rPrChange w:id="784" w:author="Косинская Галина Владимировна" w:date="2023-03-17T11:37:00Z">
                    <w:rPr/>
                  </w:rPrChange>
                </w:rPr>
                <w:t xml:space="preserve"> г.</w:t>
              </w:r>
            </w:ins>
          </w:p>
          <w:p w14:paraId="7EE55316" w14:textId="795F474D" w:rsidR="004322EC" w:rsidRPr="004322EC" w:rsidRDefault="004322EC">
            <w:pPr>
              <w:pStyle w:val="ab"/>
              <w:jc w:val="both"/>
              <w:rPr>
                <w:ins w:id="785" w:author="RePack by Diakov" w:date="2023-03-14T12:42:00Z"/>
                <w:sz w:val="24"/>
                <w:rPrChange w:id="786" w:author="RePack by Diakov" w:date="2023-03-14T12:49:00Z">
                  <w:rPr>
                    <w:ins w:id="787" w:author="RePack by Diakov" w:date="2023-03-14T12:42:00Z"/>
                    <w:b/>
                    <w:color w:val="000000"/>
                    <w:sz w:val="28"/>
                    <w:szCs w:val="28"/>
                    <w:highlight w:val="yellow"/>
                  </w:rPr>
                </w:rPrChange>
              </w:rPr>
              <w:pPrChange w:id="788" w:author="RePack by Diakov" w:date="2023-03-14T12:49:00Z">
                <w:pPr>
                  <w:pStyle w:val="a4"/>
                  <w:spacing w:line="360" w:lineRule="auto"/>
                  <w:ind w:left="0"/>
                  <w:jc w:val="both"/>
                </w:pPr>
              </w:pPrChange>
            </w:pPr>
          </w:p>
        </w:tc>
      </w:tr>
    </w:tbl>
    <w:p w14:paraId="2BEDDA34" w14:textId="56520DC6" w:rsidR="00927745" w:rsidRPr="00BD6732" w:rsidDel="000C0624" w:rsidRDefault="00927745" w:rsidP="005C148E">
      <w:pPr>
        <w:pStyle w:val="a4"/>
        <w:spacing w:line="360" w:lineRule="auto"/>
        <w:jc w:val="both"/>
        <w:rPr>
          <w:b/>
          <w:color w:val="000000"/>
          <w:sz w:val="28"/>
          <w:szCs w:val="28"/>
          <w:highlight w:val="yellow"/>
        </w:rPr>
      </w:pPr>
      <w:moveFromRangeStart w:id="789" w:author="RePack by Diakov" w:date="2023-03-14T12:42:00Z" w:name="move129690144"/>
      <w:moveFrom w:id="790" w:author="RePack by Diakov" w:date="2023-03-14T12:42:00Z">
        <w:r w:rsidRPr="00BD6732" w:rsidDel="000C0624">
          <w:rPr>
            <w:b/>
            <w:color w:val="000000"/>
            <w:sz w:val="28"/>
            <w:szCs w:val="28"/>
            <w:highlight w:val="yellow"/>
          </w:rPr>
          <w:lastRenderedPageBreak/>
          <w:t xml:space="preserve">1 вопрос </w:t>
        </w:r>
        <w:r w:rsidR="004F74DF" w:rsidDel="000C0624">
          <w:rPr>
            <w:b/>
            <w:color w:val="000000"/>
            <w:sz w:val="28"/>
            <w:szCs w:val="28"/>
            <w:highlight w:val="yellow"/>
          </w:rPr>
          <w:t>(15 баллов)</w:t>
        </w:r>
      </w:moveFrom>
    </w:p>
    <w:p w14:paraId="69E72057" w14:textId="4A7CDF12" w:rsidR="00E35123" w:rsidRPr="00BD6732" w:rsidDel="000C0624" w:rsidRDefault="001527E2" w:rsidP="001527E2">
      <w:pPr>
        <w:spacing w:line="360" w:lineRule="auto"/>
        <w:ind w:firstLine="709"/>
        <w:jc w:val="both"/>
        <w:rPr>
          <w:color w:val="000000"/>
          <w:sz w:val="28"/>
          <w:szCs w:val="28"/>
          <w:highlight w:val="yellow"/>
        </w:rPr>
      </w:pPr>
      <w:moveFrom w:id="791" w:author="RePack by Diakov" w:date="2023-03-14T12:42:00Z">
        <w:r w:rsidDel="000C0624">
          <w:rPr>
            <w:color w:val="000000"/>
            <w:sz w:val="28"/>
            <w:szCs w:val="28"/>
            <w:highlight w:val="yellow"/>
          </w:rPr>
          <w:t>Выделите и охарактеризуйте о</w:t>
        </w:r>
        <w:r w:rsidR="00CD552F" w:rsidRPr="00BD6732" w:rsidDel="000C0624">
          <w:rPr>
            <w:color w:val="000000"/>
            <w:sz w:val="28"/>
            <w:szCs w:val="28"/>
            <w:highlight w:val="yellow"/>
          </w:rPr>
          <w:t>граничивающие конкуренцию акты и действия органов государственной и муниципальной власти.</w:t>
        </w:r>
      </w:moveFrom>
    </w:p>
    <w:p w14:paraId="1D91B30D" w14:textId="1A673AB9" w:rsidR="00927745" w:rsidRPr="00BD6732" w:rsidDel="000C0624" w:rsidRDefault="00927745" w:rsidP="005C148E">
      <w:pPr>
        <w:pStyle w:val="a4"/>
        <w:spacing w:line="360" w:lineRule="auto"/>
        <w:jc w:val="both"/>
        <w:rPr>
          <w:b/>
          <w:color w:val="000000"/>
          <w:sz w:val="28"/>
          <w:szCs w:val="28"/>
          <w:highlight w:val="yellow"/>
        </w:rPr>
      </w:pPr>
      <w:moveFrom w:id="792" w:author="RePack by Diakov" w:date="2023-03-14T12:42:00Z">
        <w:r w:rsidRPr="00BD6732" w:rsidDel="000C0624">
          <w:rPr>
            <w:b/>
            <w:color w:val="000000"/>
            <w:sz w:val="28"/>
            <w:szCs w:val="28"/>
            <w:highlight w:val="yellow"/>
          </w:rPr>
          <w:t xml:space="preserve">2 вопрос </w:t>
        </w:r>
        <w:r w:rsidR="004F74DF" w:rsidDel="000C0624">
          <w:rPr>
            <w:b/>
            <w:color w:val="000000"/>
            <w:sz w:val="28"/>
            <w:szCs w:val="28"/>
            <w:highlight w:val="yellow"/>
          </w:rPr>
          <w:t>(15 баллов)</w:t>
        </w:r>
      </w:moveFrom>
    </w:p>
    <w:p w14:paraId="1FA0E86D" w14:textId="037F1AF2" w:rsidR="00CD552F" w:rsidRPr="00BD6732" w:rsidDel="000C0624" w:rsidRDefault="001527E2" w:rsidP="001527E2">
      <w:pPr>
        <w:spacing w:line="360" w:lineRule="auto"/>
        <w:ind w:firstLine="709"/>
        <w:jc w:val="both"/>
        <w:rPr>
          <w:color w:val="000000"/>
          <w:sz w:val="28"/>
          <w:szCs w:val="28"/>
          <w:highlight w:val="yellow"/>
        </w:rPr>
      </w:pPr>
      <w:moveFrom w:id="793" w:author="RePack by Diakov" w:date="2023-03-14T12:42:00Z">
        <w:r w:rsidDel="000C0624">
          <w:rPr>
            <w:color w:val="000000"/>
            <w:sz w:val="28"/>
            <w:szCs w:val="28"/>
            <w:highlight w:val="yellow"/>
          </w:rPr>
          <w:t>Раскройте виды о</w:t>
        </w:r>
        <w:r w:rsidR="00CD552F" w:rsidRPr="00BD6732" w:rsidDel="000C0624">
          <w:rPr>
            <w:color w:val="000000"/>
            <w:sz w:val="28"/>
            <w:szCs w:val="28"/>
            <w:highlight w:val="yellow"/>
          </w:rPr>
          <w:t>тветственност</w:t>
        </w:r>
        <w:r w:rsidDel="000C0624">
          <w:rPr>
            <w:color w:val="000000"/>
            <w:sz w:val="28"/>
            <w:szCs w:val="28"/>
            <w:highlight w:val="yellow"/>
          </w:rPr>
          <w:t>и</w:t>
        </w:r>
        <w:r w:rsidR="00CD552F" w:rsidRPr="00BD6732" w:rsidDel="000C0624">
          <w:rPr>
            <w:color w:val="000000"/>
            <w:sz w:val="28"/>
            <w:szCs w:val="28"/>
            <w:highlight w:val="yellow"/>
          </w:rPr>
          <w:t xml:space="preserve"> за нарушение общих правил конкуренции.</w:t>
        </w:r>
      </w:moveFrom>
    </w:p>
    <w:p w14:paraId="64E1B648" w14:textId="5FE46BD4" w:rsidR="00927745" w:rsidRPr="00BD6732" w:rsidDel="00310578" w:rsidRDefault="00927745" w:rsidP="005C148E">
      <w:pPr>
        <w:pStyle w:val="a4"/>
        <w:spacing w:line="360" w:lineRule="auto"/>
        <w:ind w:left="0" w:firstLine="720"/>
        <w:jc w:val="both"/>
        <w:rPr>
          <w:del w:id="794" w:author="Косинская Галина Владимировна" w:date="2023-06-21T10:56:00Z"/>
          <w:b/>
          <w:color w:val="000000"/>
          <w:sz w:val="28"/>
          <w:szCs w:val="28"/>
          <w:highlight w:val="yellow"/>
        </w:rPr>
      </w:pPr>
      <w:moveFrom w:id="795" w:author="RePack by Diakov" w:date="2023-03-14T12:42:00Z">
        <w:del w:id="796" w:author="Косинская Галина Владимировна" w:date="2023-06-21T10:56:00Z">
          <w:r w:rsidRPr="00BD6732" w:rsidDel="00310578">
            <w:rPr>
              <w:b/>
              <w:color w:val="000000"/>
              <w:sz w:val="28"/>
              <w:szCs w:val="28"/>
              <w:highlight w:val="yellow"/>
            </w:rPr>
            <w:lastRenderedPageBreak/>
            <w:delText>Задача</w:delText>
          </w:r>
          <w:r w:rsidR="004F74DF" w:rsidDel="00310578">
            <w:rPr>
              <w:b/>
              <w:color w:val="000000"/>
              <w:sz w:val="28"/>
              <w:szCs w:val="28"/>
              <w:highlight w:val="yellow"/>
            </w:rPr>
            <w:delText xml:space="preserve"> (30 баллов)</w:delText>
          </w:r>
        </w:del>
      </w:moveFrom>
    </w:p>
    <w:p w14:paraId="1D16194C" w14:textId="56F991AF" w:rsidR="00193DC2" w:rsidRPr="00BD6732" w:rsidDel="00310578" w:rsidRDefault="00193DC2" w:rsidP="005C148E">
      <w:pPr>
        <w:spacing w:line="360" w:lineRule="auto"/>
        <w:ind w:firstLine="720"/>
        <w:jc w:val="both"/>
        <w:rPr>
          <w:del w:id="797" w:author="Косинская Галина Владимировна" w:date="2023-06-21T10:56:00Z"/>
          <w:color w:val="000000"/>
          <w:sz w:val="28"/>
          <w:szCs w:val="28"/>
          <w:highlight w:val="yellow"/>
        </w:rPr>
      </w:pPr>
      <w:moveFrom w:id="798" w:author="RePack by Diakov" w:date="2023-03-14T12:42:00Z">
        <w:del w:id="799" w:author="Косинская Галина Владимировна" w:date="2023-06-21T10:56:00Z">
          <w:r w:rsidRPr="00BD6732" w:rsidDel="00310578">
            <w:rPr>
              <w:color w:val="000000"/>
              <w:sz w:val="28"/>
              <w:szCs w:val="28"/>
              <w:highlight w:val="yellow"/>
            </w:rPr>
            <w:delText>Татарстанское УФАС получило сообщение из средств массовой информации, в которой содержались признаки нарушения ПАО «БашПромБанк» (далее также - «Банк») антимонопольного законодательства в части запрета на недобросовестную конкуренцию, установленного ст.ст. 14.1-14.8 Закона о защите конкуренции путем введения в заблуждение граждан касательно обязательных условий, влияющих на доходность дебетовых карт ПАО «БашПромБанк».</w:delText>
          </w:r>
        </w:del>
      </w:moveFrom>
    </w:p>
    <w:p w14:paraId="54F7AEEE" w14:textId="7A121BAB" w:rsidR="00193DC2" w:rsidRPr="00193DC2" w:rsidDel="00310578" w:rsidRDefault="00193DC2" w:rsidP="005C148E">
      <w:pPr>
        <w:spacing w:line="360" w:lineRule="auto"/>
        <w:ind w:firstLine="720"/>
        <w:jc w:val="both"/>
        <w:rPr>
          <w:del w:id="800" w:author="Косинская Галина Владимировна" w:date="2023-06-21T10:56:00Z"/>
          <w:color w:val="000000"/>
          <w:sz w:val="28"/>
          <w:szCs w:val="28"/>
        </w:rPr>
      </w:pPr>
      <w:moveFrom w:id="801" w:author="RePack by Diakov" w:date="2023-03-14T12:42:00Z">
        <w:del w:id="802" w:author="Косинская Галина Владимировна" w:date="2023-06-21T10:56:00Z">
          <w:r w:rsidRPr="00BD6732" w:rsidDel="00310578">
            <w:rPr>
              <w:color w:val="000000"/>
              <w:sz w:val="28"/>
              <w:szCs w:val="28"/>
              <w:highlight w:val="yellow"/>
            </w:rPr>
            <w:delText>Как было установлено комиссией антимонопольного органа в ходе рассмотрения дела в рамках реализации рекламной программы дебетовых карт, предусматривающих начисление процента</w:delText>
          </w:r>
          <w:r w:rsidRPr="00193DC2" w:rsidDel="00310578">
            <w:rPr>
              <w:color w:val="000000"/>
              <w:sz w:val="28"/>
              <w:szCs w:val="28"/>
            </w:rPr>
            <w:delText xml:space="preserve"> на остаток денежных средств, основное внимание потенциальных потребителей было направлено на размер начисляемого процента. Однако каких-либо указаний о том, что проценты не начисляются на остаток денежных средств на счетах таких карт, превышающий 500 000 рублей, на сайте Банка не было. Согласно информации на странице сайта Банка единственным условием для начисления процента на остаток денежных средств на дебетовой карте является поддержание среднемесячного остатка.</w:delText>
          </w:r>
        </w:del>
      </w:moveFrom>
    </w:p>
    <w:p w14:paraId="3CFEBD26" w14:textId="73795E82" w:rsidR="00193DC2" w:rsidRPr="00193DC2" w:rsidDel="00310578" w:rsidRDefault="00193DC2" w:rsidP="005C148E">
      <w:pPr>
        <w:spacing w:line="360" w:lineRule="auto"/>
        <w:ind w:firstLine="720"/>
        <w:jc w:val="both"/>
        <w:rPr>
          <w:del w:id="803" w:author="Косинская Галина Владимировна" w:date="2023-06-21T10:56:00Z"/>
          <w:color w:val="000000"/>
          <w:sz w:val="28"/>
          <w:szCs w:val="28"/>
        </w:rPr>
      </w:pPr>
      <w:moveFrom w:id="804" w:author="RePack by Diakov" w:date="2023-03-14T12:42:00Z">
        <w:del w:id="805" w:author="Косинская Галина Владимировна" w:date="2023-06-21T10:56:00Z">
          <w:r w:rsidRPr="00193DC2" w:rsidDel="00310578">
            <w:rPr>
              <w:color w:val="000000"/>
              <w:sz w:val="28"/>
              <w:szCs w:val="28"/>
            </w:rPr>
            <w:delText xml:space="preserve">ПАО «БашПромБанк» направило письмо №117 от 21.10.2021 с информацией о том, что на сайте содержится текст Договора банковского обслуживания с указанием на то обстоятельство, что проценты не начисляются на остаток, превышающий 500 000 рублей, находящийся на дебетовой карте. В связи с этим ПАО «БашПромБанк» считает свои действия добросовестными и соответствующими антимонопольному законодательству. </w:delText>
          </w:r>
        </w:del>
      </w:moveFrom>
    </w:p>
    <w:p w14:paraId="3BDEABA2" w14:textId="26FD4E34" w:rsidR="00CD552F" w:rsidRPr="00C75A1F" w:rsidDel="00310578" w:rsidRDefault="00193DC2" w:rsidP="005C148E">
      <w:pPr>
        <w:spacing w:line="360" w:lineRule="auto"/>
        <w:ind w:firstLine="720"/>
        <w:jc w:val="both"/>
        <w:rPr>
          <w:del w:id="806" w:author="Косинская Галина Владимировна" w:date="2023-06-21T10:56:00Z"/>
          <w:i/>
          <w:color w:val="000000"/>
          <w:sz w:val="28"/>
          <w:szCs w:val="28"/>
        </w:rPr>
      </w:pPr>
      <w:moveFrom w:id="807" w:author="RePack by Diakov" w:date="2023-03-14T12:42:00Z">
        <w:del w:id="808" w:author="Косинская Галина Владимировна" w:date="2023-06-21T10:56:00Z">
          <w:r w:rsidRPr="00E369D4" w:rsidDel="00310578">
            <w:rPr>
              <w:i/>
              <w:color w:val="000000"/>
              <w:sz w:val="28"/>
              <w:szCs w:val="28"/>
              <w:highlight w:val="yellow"/>
            </w:rPr>
            <w:delText xml:space="preserve">Являются ли действия </w:delText>
          </w:r>
          <w:r w:rsidR="00E369D4" w:rsidRPr="00E369D4" w:rsidDel="00310578">
            <w:rPr>
              <w:i/>
              <w:color w:val="000000"/>
              <w:sz w:val="28"/>
              <w:szCs w:val="28"/>
              <w:highlight w:val="yellow"/>
            </w:rPr>
            <w:delText>ПАО «БашПромБанк»</w:delText>
          </w:r>
          <w:r w:rsidR="00E369D4" w:rsidRPr="00E369D4" w:rsidDel="00310578">
            <w:rPr>
              <w:color w:val="000000"/>
              <w:sz w:val="28"/>
              <w:szCs w:val="28"/>
              <w:highlight w:val="yellow"/>
            </w:rPr>
            <w:delText xml:space="preserve"> </w:delText>
          </w:r>
          <w:r w:rsidRPr="00E369D4" w:rsidDel="00310578">
            <w:rPr>
              <w:i/>
              <w:color w:val="000000"/>
              <w:sz w:val="28"/>
              <w:szCs w:val="28"/>
              <w:highlight w:val="yellow"/>
            </w:rPr>
            <w:delText>недобросовестной конкуренцией?</w:delText>
          </w:r>
          <w:r w:rsidR="00E369D4" w:rsidRPr="00E369D4" w:rsidDel="00310578">
            <w:rPr>
              <w:i/>
              <w:color w:val="000000"/>
              <w:sz w:val="28"/>
              <w:szCs w:val="28"/>
              <w:highlight w:val="yellow"/>
            </w:rPr>
            <w:delText xml:space="preserve"> </w:delText>
          </w:r>
          <w:r w:rsidRPr="00E369D4" w:rsidDel="00310578">
            <w:rPr>
              <w:i/>
              <w:color w:val="000000"/>
              <w:sz w:val="28"/>
              <w:szCs w:val="28"/>
              <w:highlight w:val="yellow"/>
            </w:rPr>
            <w:delText>Сформулируйте правовую позицию заявителя и ответчика, приведите обоснование выводов, к которым должен прийти антимонопольный орган.</w:delText>
          </w:r>
        </w:del>
      </w:moveFrom>
    </w:p>
    <w:moveFromRangeEnd w:id="789"/>
    <w:p w14:paraId="7FA7DC45" w14:textId="52A9094F" w:rsidR="00685EA7" w:rsidRPr="00C75A1F" w:rsidDel="001378E4" w:rsidRDefault="00685EA7" w:rsidP="00CD552F">
      <w:pPr>
        <w:jc w:val="both"/>
        <w:rPr>
          <w:del w:id="809" w:author="Молчанова Алла Владиславовна" w:date="2023-05-04T10:48:00Z"/>
          <w:color w:val="000000"/>
          <w:sz w:val="28"/>
          <w:szCs w:val="28"/>
        </w:rPr>
      </w:pPr>
    </w:p>
    <w:p w14:paraId="642BBBEE" w14:textId="77777777" w:rsidR="00BB545A" w:rsidRPr="002347E3" w:rsidRDefault="00BB545A" w:rsidP="00BF75F7">
      <w:pPr>
        <w:pStyle w:val="10"/>
        <w:keepNext w:val="0"/>
        <w:keepLines w:val="0"/>
        <w:widowControl w:val="0"/>
        <w:tabs>
          <w:tab w:val="left" w:pos="993"/>
          <w:tab w:val="left" w:pos="1134"/>
          <w:tab w:val="left" w:pos="1418"/>
        </w:tabs>
        <w:spacing w:before="0" w:line="276" w:lineRule="auto"/>
        <w:ind w:firstLine="426"/>
        <w:jc w:val="both"/>
        <w:rPr>
          <w:rFonts w:ascii="Times New Roman" w:hAnsi="Times New Roman" w:cs="Times New Roman"/>
          <w:color w:val="auto"/>
          <w:rPrChange w:id="810" w:author="RePack by Diakov" w:date="2023-03-14T12:39:00Z">
            <w:rPr>
              <w:rFonts w:ascii="Times New Roman" w:hAnsi="Times New Roman" w:cs="Times New Roman"/>
              <w:color w:val="auto"/>
              <w:highlight w:val="yellow"/>
            </w:rPr>
          </w:rPrChange>
        </w:rPr>
      </w:pPr>
      <w:bookmarkStart w:id="811" w:name="_Toc116291477"/>
      <w:r w:rsidRPr="002347E3">
        <w:rPr>
          <w:rFonts w:ascii="Times New Roman" w:hAnsi="Times New Roman" w:cs="Times New Roman"/>
          <w:color w:val="auto"/>
          <w:rPrChange w:id="812" w:author="RePack by Diakov" w:date="2023-03-14T12:39:00Z">
            <w:rPr>
              <w:rFonts w:ascii="Times New Roman" w:hAnsi="Times New Roman" w:cs="Times New Roman"/>
              <w:color w:val="auto"/>
              <w:highlight w:val="yellow"/>
            </w:rPr>
          </w:rPrChange>
        </w:rPr>
        <w:t>8. Перечень основной и дополнительной учебной литературы, необходимой для освоения дисциплины</w:t>
      </w:r>
      <w:bookmarkEnd w:id="811"/>
    </w:p>
    <w:p w14:paraId="7CD58175" w14:textId="77777777" w:rsidR="00DF5E79" w:rsidRPr="002347E3" w:rsidRDefault="004A418A" w:rsidP="00BF75F7">
      <w:pPr>
        <w:widowControl w:val="0"/>
        <w:tabs>
          <w:tab w:val="left" w:pos="993"/>
          <w:tab w:val="left" w:pos="1418"/>
        </w:tabs>
        <w:spacing w:after="240" w:line="276" w:lineRule="auto"/>
        <w:ind w:firstLine="426"/>
        <w:jc w:val="center"/>
        <w:rPr>
          <w:b/>
          <w:sz w:val="28"/>
          <w:szCs w:val="28"/>
          <w:rPrChange w:id="813" w:author="RePack by Diakov" w:date="2023-03-14T12:39:00Z">
            <w:rPr>
              <w:b/>
              <w:sz w:val="28"/>
              <w:szCs w:val="28"/>
              <w:highlight w:val="yellow"/>
            </w:rPr>
          </w:rPrChange>
        </w:rPr>
      </w:pPr>
      <w:r w:rsidRPr="002347E3">
        <w:rPr>
          <w:b/>
          <w:sz w:val="28"/>
          <w:szCs w:val="28"/>
          <w:rPrChange w:id="814" w:author="RePack by Diakov" w:date="2023-03-14T12:39:00Z">
            <w:rPr>
              <w:b/>
              <w:sz w:val="28"/>
              <w:szCs w:val="28"/>
              <w:highlight w:val="yellow"/>
            </w:rPr>
          </w:rPrChange>
        </w:rPr>
        <w:t>Н</w:t>
      </w:r>
      <w:r w:rsidR="00DF5E79" w:rsidRPr="002347E3">
        <w:rPr>
          <w:b/>
          <w:sz w:val="28"/>
          <w:szCs w:val="28"/>
          <w:rPrChange w:id="815" w:author="RePack by Diakov" w:date="2023-03-14T12:39:00Z">
            <w:rPr>
              <w:b/>
              <w:sz w:val="28"/>
              <w:szCs w:val="28"/>
              <w:highlight w:val="yellow"/>
            </w:rPr>
          </w:rPrChange>
        </w:rPr>
        <w:t>ормативны</w:t>
      </w:r>
      <w:r w:rsidRPr="002347E3">
        <w:rPr>
          <w:b/>
          <w:sz w:val="28"/>
          <w:szCs w:val="28"/>
          <w:rPrChange w:id="816" w:author="RePack by Diakov" w:date="2023-03-14T12:39:00Z">
            <w:rPr>
              <w:b/>
              <w:sz w:val="28"/>
              <w:szCs w:val="28"/>
              <w:highlight w:val="yellow"/>
            </w:rPr>
          </w:rPrChange>
        </w:rPr>
        <w:t>е</w:t>
      </w:r>
      <w:r w:rsidR="00DF5E79" w:rsidRPr="002347E3">
        <w:rPr>
          <w:b/>
          <w:sz w:val="28"/>
          <w:szCs w:val="28"/>
          <w:rPrChange w:id="817" w:author="RePack by Diakov" w:date="2023-03-14T12:39:00Z">
            <w:rPr>
              <w:b/>
              <w:sz w:val="28"/>
              <w:szCs w:val="28"/>
              <w:highlight w:val="yellow"/>
            </w:rPr>
          </w:rPrChange>
        </w:rPr>
        <w:t xml:space="preserve"> правовы</w:t>
      </w:r>
      <w:r w:rsidRPr="002347E3">
        <w:rPr>
          <w:b/>
          <w:sz w:val="28"/>
          <w:szCs w:val="28"/>
          <w:rPrChange w:id="818" w:author="RePack by Diakov" w:date="2023-03-14T12:39:00Z">
            <w:rPr>
              <w:b/>
              <w:sz w:val="28"/>
              <w:szCs w:val="28"/>
              <w:highlight w:val="yellow"/>
            </w:rPr>
          </w:rPrChange>
        </w:rPr>
        <w:t>е</w:t>
      </w:r>
      <w:r w:rsidR="00DF5E79" w:rsidRPr="002347E3">
        <w:rPr>
          <w:b/>
          <w:sz w:val="28"/>
          <w:szCs w:val="28"/>
          <w:rPrChange w:id="819" w:author="RePack by Diakov" w:date="2023-03-14T12:39:00Z">
            <w:rPr>
              <w:b/>
              <w:sz w:val="28"/>
              <w:szCs w:val="28"/>
              <w:highlight w:val="yellow"/>
            </w:rPr>
          </w:rPrChange>
        </w:rPr>
        <w:t xml:space="preserve"> акт</w:t>
      </w:r>
      <w:r w:rsidRPr="002347E3">
        <w:rPr>
          <w:b/>
          <w:sz w:val="28"/>
          <w:szCs w:val="28"/>
          <w:rPrChange w:id="820" w:author="RePack by Diakov" w:date="2023-03-14T12:39:00Z">
            <w:rPr>
              <w:b/>
              <w:sz w:val="28"/>
              <w:szCs w:val="28"/>
              <w:highlight w:val="yellow"/>
            </w:rPr>
          </w:rPrChange>
        </w:rPr>
        <w:t>ы</w:t>
      </w:r>
    </w:p>
    <w:p w14:paraId="4087E633" w14:textId="7A01E62C" w:rsidR="00842F3F" w:rsidRPr="002347E3" w:rsidRDefault="00842F3F" w:rsidP="00BF75F7">
      <w:pPr>
        <w:numPr>
          <w:ilvl w:val="0"/>
          <w:numId w:val="6"/>
        </w:numPr>
        <w:tabs>
          <w:tab w:val="left" w:pos="142"/>
          <w:tab w:val="left" w:pos="993"/>
          <w:tab w:val="left" w:pos="1418"/>
        </w:tabs>
        <w:suppressAutoHyphens/>
        <w:spacing w:line="360" w:lineRule="auto"/>
        <w:ind w:left="0" w:firstLine="426"/>
        <w:jc w:val="both"/>
        <w:rPr>
          <w:bCs/>
          <w:iCs/>
          <w:color w:val="0D0D0D" w:themeColor="text1" w:themeTint="F2"/>
          <w:sz w:val="28"/>
          <w:szCs w:val="28"/>
          <w:rPrChange w:id="821" w:author="RePack by Diakov" w:date="2023-03-14T12:39:00Z">
            <w:rPr>
              <w:bCs/>
              <w:iCs/>
              <w:color w:val="0D0D0D" w:themeColor="text1" w:themeTint="F2"/>
              <w:sz w:val="28"/>
              <w:szCs w:val="28"/>
              <w:highlight w:val="yellow"/>
            </w:rPr>
          </w:rPrChange>
        </w:rPr>
      </w:pPr>
      <w:r w:rsidRPr="002347E3">
        <w:rPr>
          <w:bCs/>
          <w:iCs/>
          <w:color w:val="0D0D0D" w:themeColor="text1" w:themeTint="F2"/>
          <w:sz w:val="28"/>
          <w:szCs w:val="28"/>
          <w:rPrChange w:id="822" w:author="RePack by Diakov" w:date="2023-03-14T12:39:00Z">
            <w:rPr>
              <w:bCs/>
              <w:iCs/>
              <w:color w:val="0D0D0D" w:themeColor="text1" w:themeTint="F2"/>
              <w:sz w:val="28"/>
              <w:szCs w:val="28"/>
              <w:highlight w:val="yellow"/>
            </w:rPr>
          </w:rPrChange>
        </w:rPr>
        <w:t>Конституция Российской Федерации от 12 декабря 1993 г. // Российская газета. 25 декабря 1993 г. № 237.</w:t>
      </w:r>
    </w:p>
    <w:p w14:paraId="6FFF6F80" w14:textId="77777777" w:rsidR="00B57B3F" w:rsidRPr="002347E3" w:rsidRDefault="00B57B3F" w:rsidP="00BF75F7">
      <w:pPr>
        <w:numPr>
          <w:ilvl w:val="0"/>
          <w:numId w:val="6"/>
        </w:numPr>
        <w:tabs>
          <w:tab w:val="left" w:pos="142"/>
          <w:tab w:val="left" w:pos="993"/>
          <w:tab w:val="left" w:pos="1418"/>
        </w:tabs>
        <w:spacing w:line="360" w:lineRule="auto"/>
        <w:ind w:left="0" w:firstLine="426"/>
        <w:jc w:val="both"/>
        <w:rPr>
          <w:color w:val="0D0D0D" w:themeColor="text1" w:themeTint="F2"/>
          <w:sz w:val="28"/>
          <w:szCs w:val="28"/>
          <w:rPrChange w:id="823" w:author="RePack by Diakov" w:date="2023-03-14T12:39:00Z">
            <w:rPr>
              <w:color w:val="0D0D0D" w:themeColor="text1" w:themeTint="F2"/>
              <w:sz w:val="28"/>
              <w:szCs w:val="28"/>
              <w:highlight w:val="yellow"/>
            </w:rPr>
          </w:rPrChange>
        </w:rPr>
      </w:pPr>
      <w:r w:rsidRPr="002347E3">
        <w:rPr>
          <w:color w:val="0D0D0D" w:themeColor="text1" w:themeTint="F2"/>
          <w:sz w:val="28"/>
          <w:szCs w:val="28"/>
          <w:rPrChange w:id="824" w:author="RePack by Diakov" w:date="2023-03-14T12:39:00Z">
            <w:rPr>
              <w:color w:val="0D0D0D" w:themeColor="text1" w:themeTint="F2"/>
              <w:sz w:val="28"/>
              <w:szCs w:val="28"/>
              <w:highlight w:val="yellow"/>
            </w:rPr>
          </w:rPrChange>
        </w:rPr>
        <w:t xml:space="preserve">Соглашение о единых принципах и правилах </w:t>
      </w:r>
      <w:r w:rsidRPr="002347E3">
        <w:rPr>
          <w:snapToGrid w:val="0"/>
          <w:color w:val="0D0D0D" w:themeColor="text1" w:themeTint="F2"/>
          <w:sz w:val="28"/>
          <w:szCs w:val="28"/>
          <w:rPrChange w:id="825" w:author="RePack by Diakov" w:date="2023-03-14T12:39:00Z">
            <w:rPr>
              <w:snapToGrid w:val="0"/>
              <w:color w:val="0D0D0D" w:themeColor="text1" w:themeTint="F2"/>
              <w:sz w:val="28"/>
              <w:szCs w:val="28"/>
              <w:highlight w:val="yellow"/>
            </w:rPr>
          </w:rPrChange>
        </w:rPr>
        <w:t>конкуренции от 10.12.2010 между Россией, Беларуси и Казахстаном.</w:t>
      </w:r>
    </w:p>
    <w:p w14:paraId="5E95C33E" w14:textId="77777777" w:rsidR="00B57B3F" w:rsidRPr="002347E3" w:rsidRDefault="00B57B3F" w:rsidP="00BF75F7">
      <w:pPr>
        <w:numPr>
          <w:ilvl w:val="0"/>
          <w:numId w:val="6"/>
        </w:numPr>
        <w:tabs>
          <w:tab w:val="left" w:pos="142"/>
          <w:tab w:val="left" w:pos="993"/>
          <w:tab w:val="left" w:pos="1418"/>
        </w:tabs>
        <w:spacing w:line="360" w:lineRule="auto"/>
        <w:ind w:left="0" w:firstLine="426"/>
        <w:jc w:val="both"/>
        <w:rPr>
          <w:color w:val="0D0D0D" w:themeColor="text1" w:themeTint="F2"/>
          <w:sz w:val="28"/>
          <w:szCs w:val="28"/>
          <w:rPrChange w:id="826" w:author="RePack by Diakov" w:date="2023-03-14T12:39:00Z">
            <w:rPr>
              <w:color w:val="0D0D0D" w:themeColor="text1" w:themeTint="F2"/>
              <w:sz w:val="28"/>
              <w:szCs w:val="28"/>
              <w:highlight w:val="yellow"/>
            </w:rPr>
          </w:rPrChange>
        </w:rPr>
      </w:pPr>
      <w:r w:rsidRPr="002347E3">
        <w:rPr>
          <w:snapToGrid w:val="0"/>
          <w:color w:val="0D0D0D" w:themeColor="text1" w:themeTint="F2"/>
          <w:sz w:val="28"/>
          <w:szCs w:val="28"/>
          <w:rPrChange w:id="827" w:author="RePack by Diakov" w:date="2023-03-14T12:39:00Z">
            <w:rPr>
              <w:snapToGrid w:val="0"/>
              <w:color w:val="0D0D0D" w:themeColor="text1" w:themeTint="F2"/>
              <w:sz w:val="28"/>
              <w:szCs w:val="28"/>
              <w:highlight w:val="yellow"/>
            </w:rPr>
          </w:rPrChange>
        </w:rPr>
        <w:t>Договор о проведении согласованной антимонопольной политике государств-участников СНГ от 25 января 2000 г.</w:t>
      </w:r>
    </w:p>
    <w:p w14:paraId="480F911F" w14:textId="77777777" w:rsidR="007B2FB4" w:rsidRPr="002347E3" w:rsidRDefault="007B2FB4" w:rsidP="00BF75F7">
      <w:pPr>
        <w:numPr>
          <w:ilvl w:val="0"/>
          <w:numId w:val="6"/>
        </w:numPr>
        <w:tabs>
          <w:tab w:val="left" w:pos="142"/>
          <w:tab w:val="left" w:pos="993"/>
          <w:tab w:val="left" w:pos="1418"/>
        </w:tabs>
        <w:spacing w:line="360" w:lineRule="auto"/>
        <w:ind w:left="0" w:firstLine="426"/>
        <w:jc w:val="both"/>
        <w:rPr>
          <w:color w:val="0D0D0D" w:themeColor="text1" w:themeTint="F2"/>
          <w:sz w:val="28"/>
          <w:szCs w:val="28"/>
          <w:rPrChange w:id="828" w:author="RePack by Diakov" w:date="2023-03-14T12:39:00Z">
            <w:rPr>
              <w:color w:val="0D0D0D" w:themeColor="text1" w:themeTint="F2"/>
              <w:sz w:val="28"/>
              <w:szCs w:val="28"/>
              <w:highlight w:val="yellow"/>
            </w:rPr>
          </w:rPrChange>
        </w:rPr>
      </w:pPr>
      <w:r w:rsidRPr="002347E3">
        <w:rPr>
          <w:color w:val="0D0D0D" w:themeColor="text1" w:themeTint="F2"/>
          <w:sz w:val="28"/>
          <w:szCs w:val="28"/>
          <w:rPrChange w:id="829" w:author="RePack by Diakov" w:date="2023-03-14T12:39:00Z">
            <w:rPr>
              <w:color w:val="0D0D0D" w:themeColor="text1" w:themeTint="F2"/>
              <w:sz w:val="28"/>
              <w:szCs w:val="28"/>
              <w:highlight w:val="yellow"/>
            </w:rPr>
          </w:rPrChange>
        </w:rPr>
        <w:t>Кодекс Российской Федерации об административных правонарушениях. М. 2001 г.</w:t>
      </w:r>
    </w:p>
    <w:p w14:paraId="4B8E677A" w14:textId="77777777" w:rsidR="007B2FB4" w:rsidRPr="002347E3" w:rsidRDefault="007B2FB4" w:rsidP="00BF75F7">
      <w:pPr>
        <w:numPr>
          <w:ilvl w:val="0"/>
          <w:numId w:val="6"/>
        </w:numPr>
        <w:tabs>
          <w:tab w:val="left" w:pos="142"/>
          <w:tab w:val="left" w:pos="993"/>
          <w:tab w:val="left" w:pos="1418"/>
        </w:tabs>
        <w:spacing w:line="360" w:lineRule="auto"/>
        <w:ind w:left="0" w:firstLine="426"/>
        <w:jc w:val="both"/>
        <w:rPr>
          <w:color w:val="0D0D0D" w:themeColor="text1" w:themeTint="F2"/>
          <w:sz w:val="28"/>
          <w:szCs w:val="28"/>
          <w:rPrChange w:id="830" w:author="RePack by Diakov" w:date="2023-03-14T12:39:00Z">
            <w:rPr>
              <w:color w:val="0D0D0D" w:themeColor="text1" w:themeTint="F2"/>
              <w:sz w:val="28"/>
              <w:szCs w:val="28"/>
              <w:highlight w:val="yellow"/>
            </w:rPr>
          </w:rPrChange>
        </w:rPr>
      </w:pPr>
      <w:r w:rsidRPr="002347E3">
        <w:rPr>
          <w:color w:val="0D0D0D" w:themeColor="text1" w:themeTint="F2"/>
          <w:sz w:val="28"/>
          <w:szCs w:val="28"/>
          <w:rPrChange w:id="831" w:author="RePack by Diakov" w:date="2023-03-14T12:39:00Z">
            <w:rPr>
              <w:color w:val="0D0D0D" w:themeColor="text1" w:themeTint="F2"/>
              <w:sz w:val="28"/>
              <w:szCs w:val="28"/>
              <w:highlight w:val="yellow"/>
            </w:rPr>
          </w:rPrChange>
        </w:rPr>
        <w:t>Федеральный закон от 26.07.2006 № 135-ФЗ</w:t>
      </w:r>
      <w:r w:rsidRPr="002347E3">
        <w:rPr>
          <w:snapToGrid w:val="0"/>
          <w:color w:val="0D0D0D" w:themeColor="text1" w:themeTint="F2"/>
          <w:sz w:val="28"/>
          <w:szCs w:val="28"/>
          <w:rPrChange w:id="832" w:author="RePack by Diakov" w:date="2023-03-14T12:39:00Z">
            <w:rPr>
              <w:snapToGrid w:val="0"/>
              <w:color w:val="0D0D0D" w:themeColor="text1" w:themeTint="F2"/>
              <w:sz w:val="28"/>
              <w:szCs w:val="28"/>
              <w:highlight w:val="yellow"/>
            </w:rPr>
          </w:rPrChange>
        </w:rPr>
        <w:t xml:space="preserve"> «О защите конкуренции».</w:t>
      </w:r>
    </w:p>
    <w:p w14:paraId="641F9A5B" w14:textId="77777777" w:rsidR="007B2FB4" w:rsidRPr="002347E3" w:rsidRDefault="007B2FB4" w:rsidP="00BF75F7">
      <w:pPr>
        <w:numPr>
          <w:ilvl w:val="0"/>
          <w:numId w:val="6"/>
        </w:numPr>
        <w:tabs>
          <w:tab w:val="left" w:pos="0"/>
          <w:tab w:val="left" w:pos="993"/>
          <w:tab w:val="left" w:pos="1418"/>
        </w:tabs>
        <w:spacing w:line="360" w:lineRule="auto"/>
        <w:ind w:left="0" w:firstLine="426"/>
        <w:jc w:val="both"/>
        <w:rPr>
          <w:color w:val="0D0D0D" w:themeColor="text1" w:themeTint="F2"/>
          <w:sz w:val="28"/>
          <w:szCs w:val="28"/>
          <w:rPrChange w:id="833" w:author="RePack by Diakov" w:date="2023-03-14T12:39:00Z">
            <w:rPr>
              <w:color w:val="0D0D0D" w:themeColor="text1" w:themeTint="F2"/>
              <w:sz w:val="28"/>
              <w:szCs w:val="28"/>
              <w:highlight w:val="yellow"/>
            </w:rPr>
          </w:rPrChange>
        </w:rPr>
      </w:pPr>
      <w:r w:rsidRPr="002347E3">
        <w:rPr>
          <w:snapToGrid w:val="0"/>
          <w:color w:val="0D0D0D" w:themeColor="text1" w:themeTint="F2"/>
          <w:sz w:val="28"/>
          <w:szCs w:val="28"/>
          <w:rPrChange w:id="834" w:author="RePack by Diakov" w:date="2023-03-14T12:39:00Z">
            <w:rPr>
              <w:snapToGrid w:val="0"/>
              <w:color w:val="0D0D0D" w:themeColor="text1" w:themeTint="F2"/>
              <w:sz w:val="28"/>
              <w:szCs w:val="28"/>
              <w:highlight w:val="yellow"/>
            </w:rPr>
          </w:rPrChange>
        </w:rPr>
        <w:t>Федеральный закон от 21.07.2005 № 94-ФЗ «О размещении заказов на поставки товаров, выполнение работ, оказание услуг для государственных и муниципальных нужд».</w:t>
      </w:r>
    </w:p>
    <w:p w14:paraId="2B717D23" w14:textId="77777777" w:rsidR="007B2FB4" w:rsidRPr="002347E3" w:rsidRDefault="007B2FB4" w:rsidP="00BF75F7">
      <w:pPr>
        <w:numPr>
          <w:ilvl w:val="0"/>
          <w:numId w:val="6"/>
        </w:numPr>
        <w:tabs>
          <w:tab w:val="left" w:pos="0"/>
          <w:tab w:val="left" w:pos="993"/>
          <w:tab w:val="left" w:pos="1418"/>
        </w:tabs>
        <w:spacing w:line="360" w:lineRule="auto"/>
        <w:ind w:left="0" w:firstLine="426"/>
        <w:jc w:val="both"/>
        <w:rPr>
          <w:color w:val="0D0D0D" w:themeColor="text1" w:themeTint="F2"/>
          <w:sz w:val="28"/>
          <w:szCs w:val="28"/>
          <w:rPrChange w:id="835" w:author="RePack by Diakov" w:date="2023-03-14T12:39:00Z">
            <w:rPr>
              <w:color w:val="0D0D0D" w:themeColor="text1" w:themeTint="F2"/>
              <w:sz w:val="28"/>
              <w:szCs w:val="28"/>
              <w:highlight w:val="yellow"/>
            </w:rPr>
          </w:rPrChange>
        </w:rPr>
      </w:pPr>
      <w:r w:rsidRPr="002347E3">
        <w:rPr>
          <w:color w:val="0D0D0D" w:themeColor="text1" w:themeTint="F2"/>
          <w:sz w:val="28"/>
          <w:szCs w:val="28"/>
          <w:rPrChange w:id="836" w:author="RePack by Diakov" w:date="2023-03-14T12:39:00Z">
            <w:rPr>
              <w:color w:val="0D0D0D" w:themeColor="text1" w:themeTint="F2"/>
              <w:sz w:val="28"/>
              <w:szCs w:val="28"/>
              <w:highlight w:val="yellow"/>
            </w:rPr>
          </w:rPrChange>
        </w:rPr>
        <w:t>Федеральный закон от 18.07.2011 № 223-ФЗ «О закупках товаров, работ, услуг отдельными видами юридических лиц».</w:t>
      </w:r>
    </w:p>
    <w:p w14:paraId="3BDA66A8" w14:textId="77777777" w:rsidR="007B2FB4" w:rsidRPr="002347E3" w:rsidRDefault="007B2FB4" w:rsidP="00BF75F7">
      <w:pPr>
        <w:numPr>
          <w:ilvl w:val="0"/>
          <w:numId w:val="6"/>
        </w:numPr>
        <w:tabs>
          <w:tab w:val="left" w:pos="0"/>
          <w:tab w:val="left" w:pos="993"/>
          <w:tab w:val="left" w:pos="1418"/>
        </w:tabs>
        <w:spacing w:line="360" w:lineRule="auto"/>
        <w:ind w:left="0" w:firstLine="426"/>
        <w:jc w:val="both"/>
        <w:rPr>
          <w:color w:val="0D0D0D" w:themeColor="text1" w:themeTint="F2"/>
          <w:sz w:val="28"/>
          <w:szCs w:val="28"/>
          <w:rPrChange w:id="837" w:author="RePack by Diakov" w:date="2023-03-14T12:39:00Z">
            <w:rPr>
              <w:color w:val="0D0D0D" w:themeColor="text1" w:themeTint="F2"/>
              <w:sz w:val="28"/>
              <w:szCs w:val="28"/>
              <w:highlight w:val="yellow"/>
            </w:rPr>
          </w:rPrChange>
        </w:rPr>
      </w:pPr>
      <w:r w:rsidRPr="002347E3">
        <w:rPr>
          <w:snapToGrid w:val="0"/>
          <w:color w:val="0D0D0D" w:themeColor="text1" w:themeTint="F2"/>
          <w:sz w:val="28"/>
          <w:szCs w:val="28"/>
          <w:rPrChange w:id="838" w:author="RePack by Diakov" w:date="2023-03-14T12:39:00Z">
            <w:rPr>
              <w:snapToGrid w:val="0"/>
              <w:color w:val="0D0D0D" w:themeColor="text1" w:themeTint="F2"/>
              <w:sz w:val="28"/>
              <w:szCs w:val="28"/>
              <w:highlight w:val="yellow"/>
            </w:rPr>
          </w:rPrChange>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14:paraId="44A104B0" w14:textId="77777777" w:rsidR="007B2FB4" w:rsidRPr="002347E3" w:rsidRDefault="007B2FB4" w:rsidP="00BF75F7">
      <w:pPr>
        <w:numPr>
          <w:ilvl w:val="0"/>
          <w:numId w:val="6"/>
        </w:numPr>
        <w:tabs>
          <w:tab w:val="left" w:pos="0"/>
          <w:tab w:val="left" w:pos="993"/>
          <w:tab w:val="left" w:pos="1418"/>
        </w:tabs>
        <w:spacing w:line="360" w:lineRule="auto"/>
        <w:ind w:left="0" w:firstLine="426"/>
        <w:jc w:val="both"/>
        <w:rPr>
          <w:color w:val="0D0D0D" w:themeColor="text1" w:themeTint="F2"/>
          <w:sz w:val="28"/>
          <w:szCs w:val="28"/>
          <w:rPrChange w:id="839" w:author="RePack by Diakov" w:date="2023-03-14T12:39:00Z">
            <w:rPr>
              <w:color w:val="0D0D0D" w:themeColor="text1" w:themeTint="F2"/>
              <w:sz w:val="28"/>
              <w:szCs w:val="28"/>
              <w:highlight w:val="yellow"/>
            </w:rPr>
          </w:rPrChange>
        </w:rPr>
      </w:pPr>
      <w:r w:rsidRPr="002347E3">
        <w:rPr>
          <w:color w:val="0D0D0D" w:themeColor="text1" w:themeTint="F2"/>
          <w:sz w:val="28"/>
          <w:szCs w:val="28"/>
          <w:rPrChange w:id="840" w:author="RePack by Diakov" w:date="2023-03-14T12:39:00Z">
            <w:rPr>
              <w:color w:val="0D0D0D" w:themeColor="text1" w:themeTint="F2"/>
              <w:sz w:val="28"/>
              <w:szCs w:val="28"/>
              <w:highlight w:val="yellow"/>
            </w:rPr>
          </w:rPrChange>
        </w:rPr>
        <w:t>Федеральный закон от 13.03.2006 № 38-ФЗ «О рекламе».</w:t>
      </w:r>
    </w:p>
    <w:p w14:paraId="06AE3A96" w14:textId="77777777" w:rsidR="007B2FB4" w:rsidRPr="002347E3" w:rsidRDefault="007B2FB4" w:rsidP="00BF75F7">
      <w:pPr>
        <w:numPr>
          <w:ilvl w:val="0"/>
          <w:numId w:val="6"/>
        </w:numPr>
        <w:tabs>
          <w:tab w:val="left" w:pos="0"/>
          <w:tab w:val="left" w:pos="993"/>
          <w:tab w:val="left" w:pos="1418"/>
        </w:tabs>
        <w:spacing w:line="360" w:lineRule="auto"/>
        <w:ind w:left="0" w:firstLine="426"/>
        <w:jc w:val="both"/>
        <w:rPr>
          <w:color w:val="0D0D0D" w:themeColor="text1" w:themeTint="F2"/>
          <w:sz w:val="28"/>
          <w:szCs w:val="28"/>
          <w:rPrChange w:id="841" w:author="RePack by Diakov" w:date="2023-03-14T12:39:00Z">
            <w:rPr>
              <w:color w:val="0D0D0D" w:themeColor="text1" w:themeTint="F2"/>
              <w:sz w:val="28"/>
              <w:szCs w:val="28"/>
              <w:highlight w:val="yellow"/>
            </w:rPr>
          </w:rPrChange>
        </w:rPr>
      </w:pPr>
      <w:r w:rsidRPr="002347E3">
        <w:rPr>
          <w:snapToGrid w:val="0"/>
          <w:color w:val="0D0D0D" w:themeColor="text1" w:themeTint="F2"/>
          <w:sz w:val="28"/>
          <w:szCs w:val="28"/>
          <w:rPrChange w:id="842" w:author="RePack by Diakov" w:date="2023-03-14T12:39:00Z">
            <w:rPr>
              <w:snapToGrid w:val="0"/>
              <w:color w:val="0D0D0D" w:themeColor="text1" w:themeTint="F2"/>
              <w:sz w:val="28"/>
              <w:szCs w:val="28"/>
              <w:highlight w:val="yellow"/>
            </w:rPr>
          </w:rPrChange>
        </w:rPr>
        <w:t>Федеральный закон от 17.08.1995 № 147-ФЗ «О естественных монополиях».</w:t>
      </w:r>
    </w:p>
    <w:p w14:paraId="24805319" w14:textId="77777777" w:rsidR="00DF5E79" w:rsidRPr="002347E3" w:rsidRDefault="00DF5E79" w:rsidP="00BF75F7">
      <w:pPr>
        <w:widowControl w:val="0"/>
        <w:tabs>
          <w:tab w:val="left" w:pos="0"/>
          <w:tab w:val="left" w:pos="993"/>
          <w:tab w:val="left" w:pos="1418"/>
        </w:tabs>
        <w:spacing w:line="360" w:lineRule="auto"/>
        <w:ind w:firstLine="426"/>
        <w:jc w:val="both"/>
        <w:rPr>
          <w:color w:val="0D0D0D" w:themeColor="text1" w:themeTint="F2"/>
          <w:sz w:val="28"/>
          <w:szCs w:val="28"/>
          <w:rPrChange w:id="843" w:author="RePack by Diakov" w:date="2023-03-14T12:39:00Z">
            <w:rPr>
              <w:color w:val="0D0D0D" w:themeColor="text1" w:themeTint="F2"/>
              <w:sz w:val="28"/>
              <w:szCs w:val="28"/>
              <w:highlight w:val="yellow"/>
            </w:rPr>
          </w:rPrChange>
        </w:rPr>
      </w:pPr>
      <w:r w:rsidRPr="002347E3">
        <w:rPr>
          <w:b/>
          <w:color w:val="0D0D0D" w:themeColor="text1" w:themeTint="F2"/>
          <w:sz w:val="28"/>
          <w:szCs w:val="28"/>
          <w:rPrChange w:id="844" w:author="RePack by Diakov" w:date="2023-03-14T12:39:00Z">
            <w:rPr>
              <w:b/>
              <w:color w:val="0D0D0D" w:themeColor="text1" w:themeTint="F2"/>
              <w:sz w:val="28"/>
              <w:szCs w:val="28"/>
              <w:highlight w:val="yellow"/>
            </w:rPr>
          </w:rPrChange>
        </w:rPr>
        <w:t>Рекомендуемая литература</w:t>
      </w:r>
    </w:p>
    <w:p w14:paraId="0034C964" w14:textId="77777777" w:rsidR="001758B6" w:rsidRPr="002347E3" w:rsidRDefault="001758B6" w:rsidP="00BF75F7">
      <w:pPr>
        <w:tabs>
          <w:tab w:val="left" w:pos="0"/>
          <w:tab w:val="left" w:pos="993"/>
          <w:tab w:val="left" w:pos="1418"/>
        </w:tabs>
        <w:spacing w:line="360" w:lineRule="auto"/>
        <w:ind w:firstLine="426"/>
        <w:jc w:val="both"/>
        <w:rPr>
          <w:b/>
          <w:color w:val="0D0D0D" w:themeColor="text1" w:themeTint="F2"/>
          <w:sz w:val="28"/>
          <w:szCs w:val="28"/>
          <w:rPrChange w:id="845" w:author="RePack by Diakov" w:date="2023-03-14T12:39:00Z">
            <w:rPr>
              <w:b/>
              <w:color w:val="0D0D0D" w:themeColor="text1" w:themeTint="F2"/>
              <w:sz w:val="28"/>
              <w:szCs w:val="28"/>
              <w:highlight w:val="yellow"/>
            </w:rPr>
          </w:rPrChange>
        </w:rPr>
      </w:pPr>
      <w:bookmarkStart w:id="846" w:name="_Toc415149569"/>
      <w:bookmarkStart w:id="847" w:name="_Toc447808552"/>
      <w:r w:rsidRPr="002347E3">
        <w:rPr>
          <w:b/>
          <w:color w:val="0D0D0D" w:themeColor="text1" w:themeTint="F2"/>
          <w:sz w:val="28"/>
          <w:szCs w:val="28"/>
          <w:rPrChange w:id="848" w:author="RePack by Diakov" w:date="2023-03-14T12:39:00Z">
            <w:rPr>
              <w:b/>
              <w:color w:val="0D0D0D" w:themeColor="text1" w:themeTint="F2"/>
              <w:sz w:val="28"/>
              <w:szCs w:val="28"/>
              <w:highlight w:val="yellow"/>
            </w:rPr>
          </w:rPrChange>
        </w:rPr>
        <w:t>а) основная:</w:t>
      </w:r>
    </w:p>
    <w:p w14:paraId="718C8268" w14:textId="50A79AF4" w:rsidR="00D827A6" w:rsidRPr="002347E3" w:rsidRDefault="00D827A6" w:rsidP="00BF75F7">
      <w:pPr>
        <w:pStyle w:val="a4"/>
        <w:numPr>
          <w:ilvl w:val="0"/>
          <w:numId w:val="6"/>
        </w:numPr>
        <w:tabs>
          <w:tab w:val="left" w:pos="0"/>
          <w:tab w:val="left" w:pos="993"/>
          <w:tab w:val="left" w:pos="1418"/>
        </w:tabs>
        <w:spacing w:line="360" w:lineRule="auto"/>
        <w:ind w:left="0" w:firstLine="426"/>
        <w:jc w:val="both"/>
        <w:rPr>
          <w:bCs/>
          <w:iCs/>
          <w:color w:val="0D0D0D" w:themeColor="text1" w:themeTint="F2"/>
          <w:sz w:val="28"/>
          <w:szCs w:val="28"/>
          <w:shd w:val="clear" w:color="auto" w:fill="FFFFFF"/>
          <w:rPrChange w:id="849" w:author="RePack by Diakov" w:date="2023-03-14T12:39:00Z">
            <w:rPr>
              <w:bCs/>
              <w:iCs/>
              <w:color w:val="0D0D0D" w:themeColor="text1" w:themeTint="F2"/>
              <w:sz w:val="28"/>
              <w:szCs w:val="28"/>
              <w:highlight w:val="yellow"/>
              <w:shd w:val="clear" w:color="auto" w:fill="FFFFFF"/>
            </w:rPr>
          </w:rPrChange>
        </w:rPr>
      </w:pPr>
      <w:r w:rsidRPr="002347E3">
        <w:rPr>
          <w:color w:val="000000"/>
          <w:sz w:val="28"/>
          <w:szCs w:val="28"/>
          <w:shd w:val="clear" w:color="auto" w:fill="FFFFFF"/>
          <w:rPrChange w:id="850" w:author="RePack by Diakov" w:date="2023-03-14T12:39:00Z">
            <w:rPr>
              <w:color w:val="000000"/>
              <w:sz w:val="28"/>
              <w:szCs w:val="28"/>
              <w:highlight w:val="yellow"/>
              <w:shd w:val="clear" w:color="auto" w:fill="FFFFFF"/>
            </w:rPr>
          </w:rPrChange>
        </w:rPr>
        <w:t xml:space="preserve">Петров, Д. А.  Конкурентное </w:t>
      </w:r>
      <w:proofErr w:type="gramStart"/>
      <w:r w:rsidRPr="002347E3">
        <w:rPr>
          <w:color w:val="000000"/>
          <w:sz w:val="28"/>
          <w:szCs w:val="28"/>
          <w:shd w:val="clear" w:color="auto" w:fill="FFFFFF"/>
          <w:rPrChange w:id="851" w:author="RePack by Diakov" w:date="2023-03-14T12:39:00Z">
            <w:rPr>
              <w:color w:val="000000"/>
              <w:sz w:val="28"/>
              <w:szCs w:val="28"/>
              <w:highlight w:val="yellow"/>
              <w:shd w:val="clear" w:color="auto" w:fill="FFFFFF"/>
            </w:rPr>
          </w:rPrChange>
        </w:rPr>
        <w:t>право :</w:t>
      </w:r>
      <w:proofErr w:type="gramEnd"/>
      <w:r w:rsidRPr="002347E3">
        <w:rPr>
          <w:color w:val="000000"/>
          <w:sz w:val="28"/>
          <w:szCs w:val="28"/>
          <w:shd w:val="clear" w:color="auto" w:fill="FFFFFF"/>
          <w:rPrChange w:id="852" w:author="RePack by Diakov" w:date="2023-03-14T12:39:00Z">
            <w:rPr>
              <w:color w:val="000000"/>
              <w:sz w:val="28"/>
              <w:szCs w:val="28"/>
              <w:highlight w:val="yellow"/>
              <w:shd w:val="clear" w:color="auto" w:fill="FFFFFF"/>
            </w:rPr>
          </w:rPrChange>
        </w:rPr>
        <w:t xml:space="preserve"> учебник и практикум для вузов / Д. А. Петров, В. Ф. </w:t>
      </w:r>
      <w:proofErr w:type="spellStart"/>
      <w:r w:rsidRPr="002347E3">
        <w:rPr>
          <w:color w:val="000000"/>
          <w:sz w:val="28"/>
          <w:szCs w:val="28"/>
          <w:shd w:val="clear" w:color="auto" w:fill="FFFFFF"/>
          <w:rPrChange w:id="853" w:author="RePack by Diakov" w:date="2023-03-14T12:39:00Z">
            <w:rPr>
              <w:color w:val="000000"/>
              <w:sz w:val="28"/>
              <w:szCs w:val="28"/>
              <w:highlight w:val="yellow"/>
              <w:shd w:val="clear" w:color="auto" w:fill="FFFFFF"/>
            </w:rPr>
          </w:rPrChange>
        </w:rPr>
        <w:t>Попондопуло</w:t>
      </w:r>
      <w:proofErr w:type="spellEnd"/>
      <w:r w:rsidRPr="002347E3">
        <w:rPr>
          <w:color w:val="000000"/>
          <w:sz w:val="28"/>
          <w:szCs w:val="28"/>
          <w:shd w:val="clear" w:color="auto" w:fill="FFFFFF"/>
          <w:rPrChange w:id="854" w:author="RePack by Diakov" w:date="2023-03-14T12:39:00Z">
            <w:rPr>
              <w:color w:val="000000"/>
              <w:sz w:val="28"/>
              <w:szCs w:val="28"/>
              <w:highlight w:val="yellow"/>
              <w:shd w:val="clear" w:color="auto" w:fill="FFFFFF"/>
            </w:rPr>
          </w:rPrChange>
        </w:rPr>
        <w:t> ; под общей редакцией В. Ф. </w:t>
      </w:r>
      <w:proofErr w:type="spellStart"/>
      <w:r w:rsidRPr="002347E3">
        <w:rPr>
          <w:color w:val="000000"/>
          <w:sz w:val="28"/>
          <w:szCs w:val="28"/>
          <w:shd w:val="clear" w:color="auto" w:fill="FFFFFF"/>
          <w:rPrChange w:id="855" w:author="RePack by Diakov" w:date="2023-03-14T12:39:00Z">
            <w:rPr>
              <w:color w:val="000000"/>
              <w:sz w:val="28"/>
              <w:szCs w:val="28"/>
              <w:highlight w:val="yellow"/>
              <w:shd w:val="clear" w:color="auto" w:fill="FFFFFF"/>
            </w:rPr>
          </w:rPrChange>
        </w:rPr>
        <w:t>Попондопуло</w:t>
      </w:r>
      <w:proofErr w:type="spellEnd"/>
      <w:r w:rsidRPr="002347E3">
        <w:rPr>
          <w:color w:val="000000"/>
          <w:sz w:val="28"/>
          <w:szCs w:val="28"/>
          <w:shd w:val="clear" w:color="auto" w:fill="FFFFFF"/>
          <w:rPrChange w:id="856" w:author="RePack by Diakov" w:date="2023-03-14T12:39:00Z">
            <w:rPr>
              <w:color w:val="000000"/>
              <w:sz w:val="28"/>
              <w:szCs w:val="28"/>
              <w:highlight w:val="yellow"/>
              <w:shd w:val="clear" w:color="auto" w:fill="FFFFFF"/>
            </w:rPr>
          </w:rPrChange>
        </w:rPr>
        <w:t xml:space="preserve">. — 2-е изд., </w:t>
      </w:r>
      <w:proofErr w:type="spellStart"/>
      <w:r w:rsidRPr="002347E3">
        <w:rPr>
          <w:color w:val="000000"/>
          <w:sz w:val="28"/>
          <w:szCs w:val="28"/>
          <w:shd w:val="clear" w:color="auto" w:fill="FFFFFF"/>
          <w:rPrChange w:id="857" w:author="RePack by Diakov" w:date="2023-03-14T12:39:00Z">
            <w:rPr>
              <w:color w:val="000000"/>
              <w:sz w:val="28"/>
              <w:szCs w:val="28"/>
              <w:highlight w:val="yellow"/>
              <w:shd w:val="clear" w:color="auto" w:fill="FFFFFF"/>
            </w:rPr>
          </w:rPrChange>
        </w:rPr>
        <w:t>перераб</w:t>
      </w:r>
      <w:proofErr w:type="spellEnd"/>
      <w:r w:rsidRPr="002347E3">
        <w:rPr>
          <w:color w:val="000000"/>
          <w:sz w:val="28"/>
          <w:szCs w:val="28"/>
          <w:shd w:val="clear" w:color="auto" w:fill="FFFFFF"/>
          <w:rPrChange w:id="858" w:author="RePack by Diakov" w:date="2023-03-14T12:39:00Z">
            <w:rPr>
              <w:color w:val="000000"/>
              <w:sz w:val="28"/>
              <w:szCs w:val="28"/>
              <w:highlight w:val="yellow"/>
              <w:shd w:val="clear" w:color="auto" w:fill="FFFFFF"/>
            </w:rPr>
          </w:rPrChange>
        </w:rPr>
        <w:t xml:space="preserve">. и доп. — </w:t>
      </w:r>
      <w:proofErr w:type="gramStart"/>
      <w:r w:rsidRPr="002347E3">
        <w:rPr>
          <w:color w:val="000000"/>
          <w:sz w:val="28"/>
          <w:szCs w:val="28"/>
          <w:shd w:val="clear" w:color="auto" w:fill="FFFFFF"/>
          <w:rPrChange w:id="859" w:author="RePack by Diakov" w:date="2023-03-14T12:39:00Z">
            <w:rPr>
              <w:color w:val="000000"/>
              <w:sz w:val="28"/>
              <w:szCs w:val="28"/>
              <w:highlight w:val="yellow"/>
              <w:shd w:val="clear" w:color="auto" w:fill="FFFFFF"/>
            </w:rPr>
          </w:rPrChange>
        </w:rPr>
        <w:t>Москва :</w:t>
      </w:r>
      <w:proofErr w:type="gramEnd"/>
      <w:r w:rsidRPr="002347E3">
        <w:rPr>
          <w:color w:val="000000"/>
          <w:sz w:val="28"/>
          <w:szCs w:val="28"/>
          <w:shd w:val="clear" w:color="auto" w:fill="FFFFFF"/>
          <w:rPrChange w:id="860" w:author="RePack by Diakov" w:date="2023-03-14T12:39:00Z">
            <w:rPr>
              <w:color w:val="000000"/>
              <w:sz w:val="28"/>
              <w:szCs w:val="28"/>
              <w:highlight w:val="yellow"/>
              <w:shd w:val="clear" w:color="auto" w:fill="FFFFFF"/>
            </w:rPr>
          </w:rPrChange>
        </w:rPr>
        <w:t xml:space="preserve"> </w:t>
      </w:r>
      <w:proofErr w:type="spellStart"/>
      <w:r w:rsidRPr="002347E3">
        <w:rPr>
          <w:color w:val="000000"/>
          <w:sz w:val="28"/>
          <w:szCs w:val="28"/>
          <w:shd w:val="clear" w:color="auto" w:fill="FFFFFF"/>
          <w:rPrChange w:id="861" w:author="RePack by Diakov" w:date="2023-03-14T12:39:00Z">
            <w:rPr>
              <w:color w:val="000000"/>
              <w:sz w:val="28"/>
              <w:szCs w:val="28"/>
              <w:highlight w:val="yellow"/>
              <w:shd w:val="clear" w:color="auto" w:fill="FFFFFF"/>
            </w:rPr>
          </w:rPrChange>
        </w:rPr>
        <w:t>Юрайт</w:t>
      </w:r>
      <w:proofErr w:type="spellEnd"/>
      <w:r w:rsidRPr="002347E3">
        <w:rPr>
          <w:color w:val="000000"/>
          <w:sz w:val="28"/>
          <w:szCs w:val="28"/>
          <w:shd w:val="clear" w:color="auto" w:fill="FFFFFF"/>
          <w:rPrChange w:id="862" w:author="RePack by Diakov" w:date="2023-03-14T12:39:00Z">
            <w:rPr>
              <w:color w:val="000000"/>
              <w:sz w:val="28"/>
              <w:szCs w:val="28"/>
              <w:highlight w:val="yellow"/>
              <w:shd w:val="clear" w:color="auto" w:fill="FFFFFF"/>
            </w:rPr>
          </w:rPrChange>
        </w:rPr>
        <w:t xml:space="preserve">, 2023. — 350 с. — (Высшее образование). — Образовательная платформа </w:t>
      </w:r>
      <w:proofErr w:type="spellStart"/>
      <w:r w:rsidRPr="002347E3">
        <w:rPr>
          <w:color w:val="000000"/>
          <w:sz w:val="28"/>
          <w:szCs w:val="28"/>
          <w:shd w:val="clear" w:color="auto" w:fill="FFFFFF"/>
          <w:rPrChange w:id="863" w:author="RePack by Diakov" w:date="2023-03-14T12:39:00Z">
            <w:rPr>
              <w:color w:val="000000"/>
              <w:sz w:val="28"/>
              <w:szCs w:val="28"/>
              <w:highlight w:val="yellow"/>
              <w:shd w:val="clear" w:color="auto" w:fill="FFFFFF"/>
            </w:rPr>
          </w:rPrChange>
        </w:rPr>
        <w:t>Юрайт</w:t>
      </w:r>
      <w:proofErr w:type="spellEnd"/>
      <w:r w:rsidRPr="002347E3">
        <w:rPr>
          <w:color w:val="000000"/>
          <w:sz w:val="28"/>
          <w:szCs w:val="28"/>
          <w:shd w:val="clear" w:color="auto" w:fill="FFFFFF"/>
          <w:rPrChange w:id="864" w:author="RePack by Diakov" w:date="2023-03-14T12:39:00Z">
            <w:rPr>
              <w:color w:val="000000"/>
              <w:sz w:val="28"/>
              <w:szCs w:val="28"/>
              <w:highlight w:val="yellow"/>
              <w:shd w:val="clear" w:color="auto" w:fill="FFFFFF"/>
            </w:rPr>
          </w:rPrChange>
        </w:rPr>
        <w:t xml:space="preserve"> [сайт]. — URL: </w:t>
      </w:r>
      <w:r w:rsidRPr="002347E3">
        <w:rPr>
          <w:color w:val="000000"/>
          <w:sz w:val="28"/>
          <w:szCs w:val="28"/>
          <w:u w:val="single"/>
          <w:shd w:val="clear" w:color="auto" w:fill="FFFFFF"/>
          <w:rPrChange w:id="865" w:author="RePack by Diakov" w:date="2023-03-14T12:39:00Z">
            <w:rPr>
              <w:color w:val="000000"/>
              <w:sz w:val="28"/>
              <w:szCs w:val="28"/>
              <w:highlight w:val="yellow"/>
              <w:u w:val="single"/>
              <w:shd w:val="clear" w:color="auto" w:fill="FFFFFF"/>
            </w:rPr>
          </w:rPrChange>
        </w:rPr>
        <w:lastRenderedPageBreak/>
        <w:t>https://www.urait.ru/bcode/510890</w:t>
      </w:r>
      <w:r w:rsidRPr="002347E3">
        <w:rPr>
          <w:color w:val="000000"/>
          <w:sz w:val="28"/>
          <w:szCs w:val="28"/>
          <w:shd w:val="clear" w:color="auto" w:fill="FFFFFF"/>
          <w:rPrChange w:id="866" w:author="RePack by Diakov" w:date="2023-03-14T12:39:00Z">
            <w:rPr>
              <w:color w:val="000000"/>
              <w:sz w:val="28"/>
              <w:szCs w:val="28"/>
              <w:highlight w:val="yellow"/>
              <w:shd w:val="clear" w:color="auto" w:fill="FFFFFF"/>
            </w:rPr>
          </w:rPrChange>
        </w:rPr>
        <w:t xml:space="preserve"> (дата обращения: 28.02.2023). — </w:t>
      </w:r>
      <w:proofErr w:type="gramStart"/>
      <w:r w:rsidRPr="002347E3">
        <w:rPr>
          <w:color w:val="000000"/>
          <w:sz w:val="28"/>
          <w:szCs w:val="28"/>
          <w:shd w:val="clear" w:color="auto" w:fill="FFFFFF"/>
          <w:rPrChange w:id="867" w:author="RePack by Diakov" w:date="2023-03-14T12:39:00Z">
            <w:rPr>
              <w:color w:val="000000"/>
              <w:sz w:val="28"/>
              <w:szCs w:val="28"/>
              <w:highlight w:val="yellow"/>
              <w:shd w:val="clear" w:color="auto" w:fill="FFFFFF"/>
            </w:rPr>
          </w:rPrChange>
        </w:rPr>
        <w:t>Текст :</w:t>
      </w:r>
      <w:proofErr w:type="gramEnd"/>
      <w:r w:rsidRPr="002347E3">
        <w:rPr>
          <w:color w:val="000000"/>
          <w:sz w:val="28"/>
          <w:szCs w:val="28"/>
          <w:shd w:val="clear" w:color="auto" w:fill="FFFFFF"/>
          <w:rPrChange w:id="868" w:author="RePack by Diakov" w:date="2023-03-14T12:39:00Z">
            <w:rPr>
              <w:color w:val="000000"/>
              <w:sz w:val="28"/>
              <w:szCs w:val="28"/>
              <w:highlight w:val="yellow"/>
              <w:shd w:val="clear" w:color="auto" w:fill="FFFFFF"/>
            </w:rPr>
          </w:rPrChange>
        </w:rPr>
        <w:t xml:space="preserve"> электронный </w:t>
      </w:r>
    </w:p>
    <w:p w14:paraId="0DAF443F" w14:textId="71129935" w:rsidR="00AE4CCE" w:rsidRPr="00F24D34" w:rsidRDefault="00AE4CCE" w:rsidP="00BF75F7">
      <w:pPr>
        <w:pStyle w:val="a4"/>
        <w:numPr>
          <w:ilvl w:val="0"/>
          <w:numId w:val="6"/>
        </w:numPr>
        <w:tabs>
          <w:tab w:val="left" w:pos="0"/>
          <w:tab w:val="left" w:pos="993"/>
          <w:tab w:val="left" w:pos="1418"/>
        </w:tabs>
        <w:spacing w:line="360" w:lineRule="auto"/>
        <w:ind w:left="0" w:firstLine="426"/>
        <w:jc w:val="both"/>
        <w:rPr>
          <w:bCs/>
          <w:iCs/>
          <w:color w:val="0D0D0D" w:themeColor="text1" w:themeTint="F2"/>
          <w:sz w:val="28"/>
          <w:szCs w:val="28"/>
          <w:shd w:val="clear" w:color="auto" w:fill="FFFFFF"/>
          <w:rPrChange w:id="869" w:author="Косинская Галина Владимировна" w:date="2023-03-17T11:37:00Z">
            <w:rPr>
              <w:bCs/>
              <w:iCs/>
              <w:color w:val="0D0D0D" w:themeColor="text1" w:themeTint="F2"/>
              <w:sz w:val="28"/>
              <w:szCs w:val="28"/>
              <w:highlight w:val="yellow"/>
              <w:shd w:val="clear" w:color="auto" w:fill="FFFFFF"/>
            </w:rPr>
          </w:rPrChange>
        </w:rPr>
      </w:pPr>
      <w:proofErr w:type="spellStart"/>
      <w:r w:rsidRPr="00F24D34">
        <w:rPr>
          <w:color w:val="202023"/>
          <w:sz w:val="28"/>
          <w:szCs w:val="28"/>
          <w:shd w:val="clear" w:color="auto" w:fill="FFFFFF"/>
          <w:rPrChange w:id="870" w:author="Косинская Галина Владимировна" w:date="2023-03-17T11:37:00Z">
            <w:rPr>
              <w:color w:val="202023"/>
              <w:sz w:val="28"/>
              <w:szCs w:val="28"/>
              <w:highlight w:val="yellow"/>
              <w:shd w:val="clear" w:color="auto" w:fill="FFFFFF"/>
            </w:rPr>
          </w:rPrChange>
        </w:rPr>
        <w:t>Пузыревский</w:t>
      </w:r>
      <w:proofErr w:type="spellEnd"/>
      <w:r w:rsidRPr="00F24D34">
        <w:rPr>
          <w:color w:val="202023"/>
          <w:sz w:val="28"/>
          <w:szCs w:val="28"/>
          <w:shd w:val="clear" w:color="auto" w:fill="FFFFFF"/>
          <w:rPrChange w:id="871" w:author="Косинская Галина Владимировна" w:date="2023-03-17T11:37:00Z">
            <w:rPr>
              <w:color w:val="202023"/>
              <w:sz w:val="28"/>
              <w:szCs w:val="28"/>
              <w:highlight w:val="yellow"/>
              <w:shd w:val="clear" w:color="auto" w:fill="FFFFFF"/>
            </w:rPr>
          </w:rPrChange>
        </w:rPr>
        <w:t xml:space="preserve">, С. А. Конкурентное </w:t>
      </w:r>
      <w:proofErr w:type="gramStart"/>
      <w:r w:rsidRPr="00F24D34">
        <w:rPr>
          <w:color w:val="202023"/>
          <w:sz w:val="28"/>
          <w:szCs w:val="28"/>
          <w:shd w:val="clear" w:color="auto" w:fill="FFFFFF"/>
          <w:rPrChange w:id="872" w:author="Косинская Галина Владимировна" w:date="2023-03-17T11:37:00Z">
            <w:rPr>
              <w:color w:val="202023"/>
              <w:sz w:val="28"/>
              <w:szCs w:val="28"/>
              <w:highlight w:val="yellow"/>
              <w:shd w:val="clear" w:color="auto" w:fill="FFFFFF"/>
            </w:rPr>
          </w:rPrChange>
        </w:rPr>
        <w:t>право :</w:t>
      </w:r>
      <w:proofErr w:type="gramEnd"/>
      <w:r w:rsidRPr="00F24D34">
        <w:rPr>
          <w:color w:val="202023"/>
          <w:sz w:val="28"/>
          <w:szCs w:val="28"/>
          <w:shd w:val="clear" w:color="auto" w:fill="FFFFFF"/>
          <w:rPrChange w:id="873" w:author="Косинская Галина Владимировна" w:date="2023-03-17T11:37:00Z">
            <w:rPr>
              <w:color w:val="202023"/>
              <w:sz w:val="28"/>
              <w:szCs w:val="28"/>
              <w:highlight w:val="yellow"/>
              <w:shd w:val="clear" w:color="auto" w:fill="FFFFFF"/>
            </w:rPr>
          </w:rPrChange>
        </w:rPr>
        <w:t xml:space="preserve"> учебник / Д. А. Гаврилов, С. А. </w:t>
      </w:r>
      <w:proofErr w:type="spellStart"/>
      <w:r w:rsidRPr="00F24D34">
        <w:rPr>
          <w:color w:val="202023"/>
          <w:sz w:val="28"/>
          <w:szCs w:val="28"/>
          <w:shd w:val="clear" w:color="auto" w:fill="FFFFFF"/>
          <w:rPrChange w:id="874" w:author="Косинская Галина Владимировна" w:date="2023-03-17T11:37:00Z">
            <w:rPr>
              <w:color w:val="202023"/>
              <w:sz w:val="28"/>
              <w:szCs w:val="28"/>
              <w:highlight w:val="yellow"/>
              <w:shd w:val="clear" w:color="auto" w:fill="FFFFFF"/>
            </w:rPr>
          </w:rPrChange>
        </w:rPr>
        <w:t>Пузыревский</w:t>
      </w:r>
      <w:proofErr w:type="spellEnd"/>
      <w:r w:rsidRPr="00F24D34">
        <w:rPr>
          <w:color w:val="202023"/>
          <w:sz w:val="28"/>
          <w:szCs w:val="28"/>
          <w:shd w:val="clear" w:color="auto" w:fill="FFFFFF"/>
          <w:rPrChange w:id="875" w:author="Косинская Галина Владимировна" w:date="2023-03-17T11:37:00Z">
            <w:rPr>
              <w:color w:val="202023"/>
              <w:sz w:val="28"/>
              <w:szCs w:val="28"/>
              <w:highlight w:val="yellow"/>
              <w:shd w:val="clear" w:color="auto" w:fill="FFFFFF"/>
            </w:rPr>
          </w:rPrChange>
        </w:rPr>
        <w:t xml:space="preserve">, Д. И. Серегин ; отв. ред. С. А. </w:t>
      </w:r>
      <w:proofErr w:type="spellStart"/>
      <w:r w:rsidRPr="00F24D34">
        <w:rPr>
          <w:color w:val="202023"/>
          <w:sz w:val="28"/>
          <w:szCs w:val="28"/>
          <w:shd w:val="clear" w:color="auto" w:fill="FFFFFF"/>
          <w:rPrChange w:id="876" w:author="Косинская Галина Владимировна" w:date="2023-03-17T11:37:00Z">
            <w:rPr>
              <w:color w:val="202023"/>
              <w:sz w:val="28"/>
              <w:szCs w:val="28"/>
              <w:highlight w:val="yellow"/>
              <w:shd w:val="clear" w:color="auto" w:fill="FFFFFF"/>
            </w:rPr>
          </w:rPrChange>
        </w:rPr>
        <w:t>Пузыревский</w:t>
      </w:r>
      <w:proofErr w:type="spellEnd"/>
      <w:r w:rsidRPr="00F24D34">
        <w:rPr>
          <w:color w:val="202023"/>
          <w:sz w:val="28"/>
          <w:szCs w:val="28"/>
          <w:shd w:val="clear" w:color="auto" w:fill="FFFFFF"/>
          <w:rPrChange w:id="877" w:author="Косинская Галина Владимировна" w:date="2023-03-17T11:37:00Z">
            <w:rPr>
              <w:color w:val="202023"/>
              <w:sz w:val="28"/>
              <w:szCs w:val="28"/>
              <w:highlight w:val="yellow"/>
              <w:shd w:val="clear" w:color="auto" w:fill="FFFFFF"/>
            </w:rPr>
          </w:rPrChange>
        </w:rPr>
        <w:t xml:space="preserve">. — </w:t>
      </w:r>
      <w:proofErr w:type="gramStart"/>
      <w:r w:rsidRPr="00F24D34">
        <w:rPr>
          <w:color w:val="202023"/>
          <w:sz w:val="28"/>
          <w:szCs w:val="28"/>
          <w:shd w:val="clear" w:color="auto" w:fill="FFFFFF"/>
          <w:rPrChange w:id="878" w:author="Косинская Галина Владимировна" w:date="2023-03-17T11:37:00Z">
            <w:rPr>
              <w:color w:val="202023"/>
              <w:sz w:val="28"/>
              <w:szCs w:val="28"/>
              <w:highlight w:val="yellow"/>
              <w:shd w:val="clear" w:color="auto" w:fill="FFFFFF"/>
            </w:rPr>
          </w:rPrChange>
        </w:rPr>
        <w:t>Москва :</w:t>
      </w:r>
      <w:proofErr w:type="gramEnd"/>
      <w:r w:rsidRPr="00F24D34">
        <w:rPr>
          <w:color w:val="202023"/>
          <w:sz w:val="28"/>
          <w:szCs w:val="28"/>
          <w:shd w:val="clear" w:color="auto" w:fill="FFFFFF"/>
          <w:rPrChange w:id="879" w:author="Косинская Галина Владимировна" w:date="2023-03-17T11:37:00Z">
            <w:rPr>
              <w:color w:val="202023"/>
              <w:sz w:val="28"/>
              <w:szCs w:val="28"/>
              <w:highlight w:val="yellow"/>
              <w:shd w:val="clear" w:color="auto" w:fill="FFFFFF"/>
            </w:rPr>
          </w:rPrChange>
        </w:rPr>
        <w:t xml:space="preserve"> Норма : ИНФРА-М, 2019. — 416 с. — URL: </w:t>
      </w:r>
      <w:r w:rsidRPr="00F24D34">
        <w:rPr>
          <w:color w:val="202023"/>
          <w:sz w:val="28"/>
          <w:szCs w:val="28"/>
          <w:u w:val="single"/>
          <w:shd w:val="clear" w:color="auto" w:fill="FFFFFF"/>
          <w:rPrChange w:id="880" w:author="Косинская Галина Владимировна" w:date="2023-03-17T11:37:00Z">
            <w:rPr>
              <w:color w:val="202023"/>
              <w:sz w:val="28"/>
              <w:szCs w:val="28"/>
              <w:highlight w:val="yellow"/>
              <w:u w:val="single"/>
              <w:shd w:val="clear" w:color="auto" w:fill="FFFFFF"/>
            </w:rPr>
          </w:rPrChange>
        </w:rPr>
        <w:t>https://znanium.com/catalog/product/1020432</w:t>
      </w:r>
      <w:r w:rsidRPr="00F24D34">
        <w:rPr>
          <w:color w:val="202023"/>
          <w:sz w:val="28"/>
          <w:szCs w:val="28"/>
          <w:shd w:val="clear" w:color="auto" w:fill="FFFFFF"/>
          <w:rPrChange w:id="881" w:author="Косинская Галина Владимировна" w:date="2023-03-17T11:37:00Z">
            <w:rPr>
              <w:color w:val="202023"/>
              <w:sz w:val="28"/>
              <w:szCs w:val="28"/>
              <w:highlight w:val="yellow"/>
              <w:shd w:val="clear" w:color="auto" w:fill="FFFFFF"/>
            </w:rPr>
          </w:rPrChange>
        </w:rPr>
        <w:t xml:space="preserve"> (дата обращения: 28.02.2023). —  </w:t>
      </w:r>
      <w:proofErr w:type="gramStart"/>
      <w:r w:rsidRPr="00F24D34">
        <w:rPr>
          <w:color w:val="202023"/>
          <w:sz w:val="28"/>
          <w:szCs w:val="28"/>
          <w:shd w:val="clear" w:color="auto" w:fill="FFFFFF"/>
          <w:rPrChange w:id="882" w:author="Косинская Галина Владимировна" w:date="2023-03-17T11:37:00Z">
            <w:rPr>
              <w:color w:val="202023"/>
              <w:sz w:val="28"/>
              <w:szCs w:val="28"/>
              <w:highlight w:val="yellow"/>
              <w:shd w:val="clear" w:color="auto" w:fill="FFFFFF"/>
            </w:rPr>
          </w:rPrChange>
        </w:rPr>
        <w:t>Текст :</w:t>
      </w:r>
      <w:proofErr w:type="gramEnd"/>
      <w:r w:rsidRPr="00F24D34">
        <w:rPr>
          <w:color w:val="202023"/>
          <w:sz w:val="28"/>
          <w:szCs w:val="28"/>
          <w:shd w:val="clear" w:color="auto" w:fill="FFFFFF"/>
          <w:rPrChange w:id="883" w:author="Косинская Галина Владимировна" w:date="2023-03-17T11:37:00Z">
            <w:rPr>
              <w:color w:val="202023"/>
              <w:sz w:val="28"/>
              <w:szCs w:val="28"/>
              <w:highlight w:val="yellow"/>
              <w:shd w:val="clear" w:color="auto" w:fill="FFFFFF"/>
            </w:rPr>
          </w:rPrChange>
        </w:rPr>
        <w:t xml:space="preserve"> электронный</w:t>
      </w:r>
      <w:r w:rsidRPr="00F24D34">
        <w:rPr>
          <w:b/>
          <w:color w:val="0D0D0D" w:themeColor="text1" w:themeTint="F2"/>
          <w:sz w:val="28"/>
          <w:szCs w:val="28"/>
          <w:rPrChange w:id="884" w:author="Косинская Галина Владимировна" w:date="2023-03-17T11:37:00Z">
            <w:rPr>
              <w:b/>
              <w:color w:val="0D0D0D" w:themeColor="text1" w:themeTint="F2"/>
              <w:sz w:val="28"/>
              <w:szCs w:val="28"/>
              <w:highlight w:val="yellow"/>
            </w:rPr>
          </w:rPrChange>
        </w:rPr>
        <w:t xml:space="preserve"> </w:t>
      </w:r>
    </w:p>
    <w:p w14:paraId="28D80A8D" w14:textId="535F64EA" w:rsidR="004677B1" w:rsidRPr="002347E3" w:rsidRDefault="00F11E60" w:rsidP="00BF75F7">
      <w:pPr>
        <w:pStyle w:val="a4"/>
        <w:tabs>
          <w:tab w:val="left" w:pos="0"/>
          <w:tab w:val="left" w:pos="993"/>
          <w:tab w:val="left" w:pos="1418"/>
        </w:tabs>
        <w:spacing w:line="360" w:lineRule="auto"/>
        <w:ind w:left="709" w:firstLine="426"/>
        <w:jc w:val="both"/>
        <w:rPr>
          <w:bCs/>
          <w:iCs/>
          <w:color w:val="0D0D0D" w:themeColor="text1" w:themeTint="F2"/>
          <w:sz w:val="28"/>
          <w:szCs w:val="28"/>
          <w:shd w:val="clear" w:color="auto" w:fill="FFFFFF"/>
          <w:rPrChange w:id="885" w:author="RePack by Diakov" w:date="2023-03-14T12:40:00Z">
            <w:rPr>
              <w:bCs/>
              <w:iCs/>
              <w:color w:val="0D0D0D" w:themeColor="text1" w:themeTint="F2"/>
              <w:sz w:val="28"/>
              <w:szCs w:val="28"/>
              <w:highlight w:val="yellow"/>
              <w:shd w:val="clear" w:color="auto" w:fill="FFFFFF"/>
            </w:rPr>
          </w:rPrChange>
        </w:rPr>
      </w:pPr>
      <w:r w:rsidRPr="002347E3">
        <w:rPr>
          <w:b/>
          <w:color w:val="0D0D0D" w:themeColor="text1" w:themeTint="F2"/>
          <w:sz w:val="28"/>
          <w:szCs w:val="28"/>
          <w:rPrChange w:id="886" w:author="RePack by Diakov" w:date="2023-03-14T12:40:00Z">
            <w:rPr>
              <w:b/>
              <w:color w:val="0D0D0D" w:themeColor="text1" w:themeTint="F2"/>
              <w:sz w:val="28"/>
              <w:szCs w:val="28"/>
              <w:highlight w:val="yellow"/>
            </w:rPr>
          </w:rPrChange>
        </w:rPr>
        <w:t xml:space="preserve">б) </w:t>
      </w:r>
      <w:r w:rsidR="001758B6" w:rsidRPr="002347E3">
        <w:rPr>
          <w:b/>
          <w:color w:val="0D0D0D" w:themeColor="text1" w:themeTint="F2"/>
          <w:sz w:val="28"/>
          <w:szCs w:val="28"/>
          <w:rPrChange w:id="887" w:author="RePack by Diakov" w:date="2023-03-14T12:40:00Z">
            <w:rPr>
              <w:b/>
              <w:color w:val="0D0D0D" w:themeColor="text1" w:themeTint="F2"/>
              <w:sz w:val="28"/>
              <w:szCs w:val="28"/>
              <w:highlight w:val="yellow"/>
            </w:rPr>
          </w:rPrChange>
        </w:rPr>
        <w:t>дополнительная:</w:t>
      </w:r>
      <w:r w:rsidR="001758B6" w:rsidRPr="002347E3">
        <w:rPr>
          <w:color w:val="0D0D0D" w:themeColor="text1" w:themeTint="F2"/>
          <w:sz w:val="28"/>
          <w:szCs w:val="28"/>
          <w:rPrChange w:id="888" w:author="RePack by Diakov" w:date="2023-03-14T12:40:00Z">
            <w:rPr>
              <w:color w:val="0D0D0D" w:themeColor="text1" w:themeTint="F2"/>
              <w:sz w:val="28"/>
              <w:szCs w:val="28"/>
              <w:highlight w:val="yellow"/>
            </w:rPr>
          </w:rPrChange>
        </w:rPr>
        <w:t xml:space="preserve"> </w:t>
      </w:r>
    </w:p>
    <w:p w14:paraId="77A4C8E7" w14:textId="60DABED2" w:rsidR="00562268" w:rsidRPr="002347E3" w:rsidRDefault="00562268" w:rsidP="00BF75F7">
      <w:pPr>
        <w:pStyle w:val="a4"/>
        <w:numPr>
          <w:ilvl w:val="0"/>
          <w:numId w:val="6"/>
        </w:numPr>
        <w:tabs>
          <w:tab w:val="left" w:pos="0"/>
          <w:tab w:val="left" w:pos="993"/>
          <w:tab w:val="left" w:pos="1418"/>
        </w:tabs>
        <w:spacing w:line="360" w:lineRule="auto"/>
        <w:ind w:left="0" w:firstLine="426"/>
        <w:jc w:val="both"/>
        <w:rPr>
          <w:iCs/>
          <w:color w:val="0D0D0D" w:themeColor="text1" w:themeTint="F2"/>
          <w:sz w:val="28"/>
          <w:szCs w:val="28"/>
          <w:shd w:val="clear" w:color="auto" w:fill="FFFFFF"/>
          <w:rPrChange w:id="889" w:author="RePack by Diakov" w:date="2023-03-14T12:40:00Z">
            <w:rPr>
              <w:iCs/>
              <w:color w:val="0D0D0D" w:themeColor="text1" w:themeTint="F2"/>
              <w:sz w:val="28"/>
              <w:szCs w:val="28"/>
              <w:highlight w:val="yellow"/>
              <w:shd w:val="clear" w:color="auto" w:fill="FFFFFF"/>
            </w:rPr>
          </w:rPrChange>
        </w:rPr>
      </w:pPr>
      <w:r w:rsidRPr="002347E3">
        <w:rPr>
          <w:color w:val="202023"/>
          <w:sz w:val="28"/>
          <w:szCs w:val="28"/>
          <w:shd w:val="clear" w:color="auto" w:fill="FFFFFF"/>
          <w:rPrChange w:id="890" w:author="RePack by Diakov" w:date="2023-03-14T12:40:00Z">
            <w:rPr>
              <w:color w:val="202023"/>
              <w:sz w:val="28"/>
              <w:szCs w:val="28"/>
              <w:highlight w:val="yellow"/>
              <w:shd w:val="clear" w:color="auto" w:fill="FFFFFF"/>
            </w:rPr>
          </w:rPrChange>
        </w:rPr>
        <w:t xml:space="preserve">Дударова, Б. О. Правовое регулирование рекламной </w:t>
      </w:r>
      <w:proofErr w:type="gramStart"/>
      <w:r w:rsidRPr="002347E3">
        <w:rPr>
          <w:color w:val="202023"/>
          <w:sz w:val="28"/>
          <w:szCs w:val="28"/>
          <w:shd w:val="clear" w:color="auto" w:fill="FFFFFF"/>
          <w:rPrChange w:id="891" w:author="RePack by Diakov" w:date="2023-03-14T12:40:00Z">
            <w:rPr>
              <w:color w:val="202023"/>
              <w:sz w:val="28"/>
              <w:szCs w:val="28"/>
              <w:highlight w:val="yellow"/>
              <w:shd w:val="clear" w:color="auto" w:fill="FFFFFF"/>
            </w:rPr>
          </w:rPrChange>
        </w:rPr>
        <w:t>деятельности :</w:t>
      </w:r>
      <w:proofErr w:type="gramEnd"/>
      <w:r w:rsidRPr="002347E3">
        <w:rPr>
          <w:color w:val="202023"/>
          <w:sz w:val="28"/>
          <w:szCs w:val="28"/>
          <w:shd w:val="clear" w:color="auto" w:fill="FFFFFF"/>
          <w:rPrChange w:id="892" w:author="RePack by Diakov" w:date="2023-03-14T12:40:00Z">
            <w:rPr>
              <w:color w:val="202023"/>
              <w:sz w:val="28"/>
              <w:szCs w:val="28"/>
              <w:highlight w:val="yellow"/>
              <w:shd w:val="clear" w:color="auto" w:fill="FFFFFF"/>
            </w:rPr>
          </w:rPrChange>
        </w:rPr>
        <w:t xml:space="preserve"> курс лекций / Б.О. Дударова, С.А. </w:t>
      </w:r>
      <w:proofErr w:type="spellStart"/>
      <w:r w:rsidRPr="002347E3">
        <w:rPr>
          <w:color w:val="202023"/>
          <w:sz w:val="28"/>
          <w:szCs w:val="28"/>
          <w:shd w:val="clear" w:color="auto" w:fill="FFFFFF"/>
          <w:rPrChange w:id="893" w:author="RePack by Diakov" w:date="2023-03-14T12:40:00Z">
            <w:rPr>
              <w:color w:val="202023"/>
              <w:sz w:val="28"/>
              <w:szCs w:val="28"/>
              <w:highlight w:val="yellow"/>
              <w:shd w:val="clear" w:color="auto" w:fill="FFFFFF"/>
            </w:rPr>
          </w:rPrChange>
        </w:rPr>
        <w:t>Пузыревский</w:t>
      </w:r>
      <w:proofErr w:type="spellEnd"/>
      <w:r w:rsidRPr="002347E3">
        <w:rPr>
          <w:color w:val="202023"/>
          <w:sz w:val="28"/>
          <w:szCs w:val="28"/>
          <w:shd w:val="clear" w:color="auto" w:fill="FFFFFF"/>
          <w:rPrChange w:id="894" w:author="RePack by Diakov" w:date="2023-03-14T12:40:00Z">
            <w:rPr>
              <w:color w:val="202023"/>
              <w:sz w:val="28"/>
              <w:szCs w:val="28"/>
              <w:highlight w:val="yellow"/>
              <w:shd w:val="clear" w:color="auto" w:fill="FFFFFF"/>
            </w:rPr>
          </w:rPrChange>
        </w:rPr>
        <w:t xml:space="preserve"> ; отв. ред. С.А. </w:t>
      </w:r>
      <w:proofErr w:type="spellStart"/>
      <w:r w:rsidRPr="002347E3">
        <w:rPr>
          <w:color w:val="202023"/>
          <w:sz w:val="28"/>
          <w:szCs w:val="28"/>
          <w:shd w:val="clear" w:color="auto" w:fill="FFFFFF"/>
          <w:rPrChange w:id="895" w:author="RePack by Diakov" w:date="2023-03-14T12:40:00Z">
            <w:rPr>
              <w:color w:val="202023"/>
              <w:sz w:val="28"/>
              <w:szCs w:val="28"/>
              <w:highlight w:val="yellow"/>
              <w:shd w:val="clear" w:color="auto" w:fill="FFFFFF"/>
            </w:rPr>
          </w:rPrChange>
        </w:rPr>
        <w:t>Пузыревский</w:t>
      </w:r>
      <w:proofErr w:type="spellEnd"/>
      <w:r w:rsidRPr="002347E3">
        <w:rPr>
          <w:color w:val="202023"/>
          <w:sz w:val="28"/>
          <w:szCs w:val="28"/>
          <w:shd w:val="clear" w:color="auto" w:fill="FFFFFF"/>
          <w:rPrChange w:id="896" w:author="RePack by Diakov" w:date="2023-03-14T12:40:00Z">
            <w:rPr>
              <w:color w:val="202023"/>
              <w:sz w:val="28"/>
              <w:szCs w:val="28"/>
              <w:highlight w:val="yellow"/>
              <w:shd w:val="clear" w:color="auto" w:fill="FFFFFF"/>
            </w:rPr>
          </w:rPrChange>
        </w:rPr>
        <w:t xml:space="preserve">. — Москва: </w:t>
      </w:r>
      <w:proofErr w:type="gramStart"/>
      <w:r w:rsidRPr="002347E3">
        <w:rPr>
          <w:color w:val="202023"/>
          <w:sz w:val="28"/>
          <w:szCs w:val="28"/>
          <w:shd w:val="clear" w:color="auto" w:fill="FFFFFF"/>
          <w:rPrChange w:id="897" w:author="RePack by Diakov" w:date="2023-03-14T12:40:00Z">
            <w:rPr>
              <w:color w:val="202023"/>
              <w:sz w:val="28"/>
              <w:szCs w:val="28"/>
              <w:highlight w:val="yellow"/>
              <w:shd w:val="clear" w:color="auto" w:fill="FFFFFF"/>
            </w:rPr>
          </w:rPrChange>
        </w:rPr>
        <w:t>Норма :</w:t>
      </w:r>
      <w:proofErr w:type="gramEnd"/>
      <w:r w:rsidRPr="002347E3">
        <w:rPr>
          <w:color w:val="202023"/>
          <w:sz w:val="28"/>
          <w:szCs w:val="28"/>
          <w:shd w:val="clear" w:color="auto" w:fill="FFFFFF"/>
          <w:rPrChange w:id="898" w:author="RePack by Diakov" w:date="2023-03-14T12:40:00Z">
            <w:rPr>
              <w:color w:val="202023"/>
              <w:sz w:val="28"/>
              <w:szCs w:val="28"/>
              <w:highlight w:val="yellow"/>
              <w:shd w:val="clear" w:color="auto" w:fill="FFFFFF"/>
            </w:rPr>
          </w:rPrChange>
        </w:rPr>
        <w:t xml:space="preserve"> ИНФРА-М, 2018. — 256 с. — ЭБС </w:t>
      </w:r>
      <w:r w:rsidRPr="002347E3">
        <w:rPr>
          <w:color w:val="202023"/>
          <w:sz w:val="28"/>
          <w:szCs w:val="28"/>
          <w:shd w:val="clear" w:color="auto" w:fill="FFFFFF"/>
          <w:lang w:val="en-US"/>
          <w:rPrChange w:id="899" w:author="RePack by Diakov" w:date="2023-03-14T12:40:00Z">
            <w:rPr>
              <w:color w:val="202023"/>
              <w:sz w:val="28"/>
              <w:szCs w:val="28"/>
              <w:highlight w:val="yellow"/>
              <w:shd w:val="clear" w:color="auto" w:fill="FFFFFF"/>
              <w:lang w:val="en-US"/>
            </w:rPr>
          </w:rPrChange>
        </w:rPr>
        <w:t>ZNANIUM</w:t>
      </w:r>
      <w:r w:rsidRPr="002347E3">
        <w:rPr>
          <w:color w:val="202023"/>
          <w:sz w:val="28"/>
          <w:szCs w:val="28"/>
          <w:shd w:val="clear" w:color="auto" w:fill="FFFFFF"/>
          <w:rPrChange w:id="900" w:author="RePack by Diakov" w:date="2023-03-14T12:40:00Z">
            <w:rPr>
              <w:color w:val="202023"/>
              <w:sz w:val="28"/>
              <w:szCs w:val="28"/>
              <w:highlight w:val="yellow"/>
              <w:shd w:val="clear" w:color="auto" w:fill="FFFFFF"/>
            </w:rPr>
          </w:rPrChange>
        </w:rPr>
        <w:t>.</w:t>
      </w:r>
      <w:r w:rsidRPr="002347E3">
        <w:rPr>
          <w:color w:val="202023"/>
          <w:sz w:val="28"/>
          <w:szCs w:val="28"/>
          <w:shd w:val="clear" w:color="auto" w:fill="FFFFFF"/>
          <w:lang w:val="en-US"/>
          <w:rPrChange w:id="901" w:author="RePack by Diakov" w:date="2023-03-14T12:40:00Z">
            <w:rPr>
              <w:color w:val="202023"/>
              <w:sz w:val="28"/>
              <w:szCs w:val="28"/>
              <w:highlight w:val="yellow"/>
              <w:shd w:val="clear" w:color="auto" w:fill="FFFFFF"/>
              <w:lang w:val="en-US"/>
            </w:rPr>
          </w:rPrChange>
        </w:rPr>
        <w:t>com</w:t>
      </w:r>
      <w:r w:rsidRPr="002347E3">
        <w:rPr>
          <w:color w:val="202023"/>
          <w:sz w:val="28"/>
          <w:szCs w:val="28"/>
          <w:shd w:val="clear" w:color="auto" w:fill="FFFFFF"/>
          <w:rPrChange w:id="902" w:author="RePack by Diakov" w:date="2023-03-14T12:40:00Z">
            <w:rPr>
              <w:color w:val="202023"/>
              <w:sz w:val="28"/>
              <w:szCs w:val="28"/>
              <w:highlight w:val="yellow"/>
              <w:shd w:val="clear" w:color="auto" w:fill="FFFFFF"/>
            </w:rPr>
          </w:rPrChange>
        </w:rPr>
        <w:t xml:space="preserve">. — URL: </w:t>
      </w:r>
      <w:r w:rsidRPr="002347E3">
        <w:rPr>
          <w:color w:val="202023"/>
          <w:sz w:val="28"/>
          <w:szCs w:val="28"/>
          <w:u w:val="single"/>
          <w:shd w:val="clear" w:color="auto" w:fill="FFFFFF"/>
          <w:rPrChange w:id="903" w:author="RePack by Diakov" w:date="2023-03-14T12:40:00Z">
            <w:rPr>
              <w:color w:val="202023"/>
              <w:sz w:val="28"/>
              <w:szCs w:val="28"/>
              <w:highlight w:val="yellow"/>
              <w:u w:val="single"/>
              <w:shd w:val="clear" w:color="auto" w:fill="FFFFFF"/>
            </w:rPr>
          </w:rPrChange>
        </w:rPr>
        <w:t xml:space="preserve">https://znanium.com/catalog/product/961746 </w:t>
      </w:r>
      <w:r w:rsidRPr="002347E3">
        <w:rPr>
          <w:color w:val="202023"/>
          <w:sz w:val="28"/>
          <w:szCs w:val="28"/>
          <w:shd w:val="clear" w:color="auto" w:fill="FFFFFF"/>
          <w:rPrChange w:id="904" w:author="RePack by Diakov" w:date="2023-03-14T12:40:00Z">
            <w:rPr>
              <w:color w:val="202023"/>
              <w:sz w:val="28"/>
              <w:szCs w:val="28"/>
              <w:highlight w:val="yellow"/>
              <w:shd w:val="clear" w:color="auto" w:fill="FFFFFF"/>
            </w:rPr>
          </w:rPrChange>
        </w:rPr>
        <w:t xml:space="preserve">(дата обращения: 28.02.2023). — </w:t>
      </w:r>
      <w:proofErr w:type="gramStart"/>
      <w:r w:rsidRPr="002347E3">
        <w:rPr>
          <w:color w:val="202023"/>
          <w:sz w:val="28"/>
          <w:szCs w:val="28"/>
          <w:shd w:val="clear" w:color="auto" w:fill="FFFFFF"/>
          <w:rPrChange w:id="905" w:author="RePack by Diakov" w:date="2023-03-14T12:40:00Z">
            <w:rPr>
              <w:color w:val="202023"/>
              <w:sz w:val="28"/>
              <w:szCs w:val="28"/>
              <w:highlight w:val="yellow"/>
              <w:shd w:val="clear" w:color="auto" w:fill="FFFFFF"/>
            </w:rPr>
          </w:rPrChange>
        </w:rPr>
        <w:t>Текст :</w:t>
      </w:r>
      <w:proofErr w:type="gramEnd"/>
      <w:r w:rsidRPr="002347E3">
        <w:rPr>
          <w:color w:val="202023"/>
          <w:sz w:val="28"/>
          <w:szCs w:val="28"/>
          <w:shd w:val="clear" w:color="auto" w:fill="FFFFFF"/>
          <w:rPrChange w:id="906" w:author="RePack by Diakov" w:date="2023-03-14T12:40:00Z">
            <w:rPr>
              <w:color w:val="202023"/>
              <w:sz w:val="28"/>
              <w:szCs w:val="28"/>
              <w:highlight w:val="yellow"/>
              <w:shd w:val="clear" w:color="auto" w:fill="FFFFFF"/>
            </w:rPr>
          </w:rPrChange>
        </w:rPr>
        <w:t xml:space="preserve"> электронный </w:t>
      </w:r>
    </w:p>
    <w:p w14:paraId="7D6624A7" w14:textId="11B0F324" w:rsidR="00562268" w:rsidRPr="002347E3" w:rsidRDefault="00562268" w:rsidP="00BF75F7">
      <w:pPr>
        <w:pStyle w:val="a4"/>
        <w:numPr>
          <w:ilvl w:val="0"/>
          <w:numId w:val="6"/>
        </w:numPr>
        <w:tabs>
          <w:tab w:val="left" w:pos="0"/>
          <w:tab w:val="left" w:pos="993"/>
          <w:tab w:val="left" w:pos="1418"/>
        </w:tabs>
        <w:spacing w:line="360" w:lineRule="auto"/>
        <w:ind w:left="0" w:firstLine="426"/>
        <w:jc w:val="both"/>
        <w:rPr>
          <w:iCs/>
          <w:color w:val="0D0D0D" w:themeColor="text1" w:themeTint="F2"/>
          <w:sz w:val="28"/>
          <w:szCs w:val="28"/>
          <w:shd w:val="clear" w:color="auto" w:fill="FFFFFF"/>
          <w:rPrChange w:id="907" w:author="RePack by Diakov" w:date="2023-03-14T12:40:00Z">
            <w:rPr>
              <w:iCs/>
              <w:color w:val="0D0D0D" w:themeColor="text1" w:themeTint="F2"/>
              <w:sz w:val="28"/>
              <w:szCs w:val="28"/>
              <w:highlight w:val="yellow"/>
              <w:shd w:val="clear" w:color="auto" w:fill="FFFFFF"/>
            </w:rPr>
          </w:rPrChange>
        </w:rPr>
      </w:pPr>
      <w:r w:rsidRPr="002347E3">
        <w:rPr>
          <w:color w:val="000000"/>
          <w:sz w:val="28"/>
          <w:szCs w:val="28"/>
          <w:shd w:val="clear" w:color="auto" w:fill="FFFFFF"/>
          <w:rPrChange w:id="908" w:author="RePack by Diakov" w:date="2023-03-14T12:40:00Z">
            <w:rPr>
              <w:color w:val="000000"/>
              <w:sz w:val="28"/>
              <w:szCs w:val="28"/>
              <w:highlight w:val="yellow"/>
              <w:shd w:val="clear" w:color="auto" w:fill="FFFFFF"/>
            </w:rPr>
          </w:rPrChange>
        </w:rPr>
        <w:t xml:space="preserve">Максимов, С. В. Ответственность за нарушения антимонопольного законодательства: проблемы теории и </w:t>
      </w:r>
      <w:proofErr w:type="gramStart"/>
      <w:r w:rsidRPr="002347E3">
        <w:rPr>
          <w:color w:val="000000"/>
          <w:sz w:val="28"/>
          <w:szCs w:val="28"/>
          <w:shd w:val="clear" w:color="auto" w:fill="FFFFFF"/>
          <w:rPrChange w:id="909" w:author="RePack by Diakov" w:date="2023-03-14T12:40:00Z">
            <w:rPr>
              <w:color w:val="000000"/>
              <w:sz w:val="28"/>
              <w:szCs w:val="28"/>
              <w:highlight w:val="yellow"/>
              <w:shd w:val="clear" w:color="auto" w:fill="FFFFFF"/>
            </w:rPr>
          </w:rPrChange>
        </w:rPr>
        <w:t>практики :</w:t>
      </w:r>
      <w:proofErr w:type="gramEnd"/>
      <w:r w:rsidRPr="002347E3">
        <w:rPr>
          <w:color w:val="000000"/>
          <w:sz w:val="28"/>
          <w:szCs w:val="28"/>
          <w:shd w:val="clear" w:color="auto" w:fill="FFFFFF"/>
          <w:rPrChange w:id="910" w:author="RePack by Diakov" w:date="2023-03-14T12:40:00Z">
            <w:rPr>
              <w:color w:val="000000"/>
              <w:sz w:val="28"/>
              <w:szCs w:val="28"/>
              <w:highlight w:val="yellow"/>
              <w:shd w:val="clear" w:color="auto" w:fill="FFFFFF"/>
            </w:rPr>
          </w:rPrChange>
        </w:rPr>
        <w:t xml:space="preserve"> монография / отв. ред. С. В. Максимов, С. А. </w:t>
      </w:r>
      <w:proofErr w:type="spellStart"/>
      <w:r w:rsidRPr="002347E3">
        <w:rPr>
          <w:color w:val="000000"/>
          <w:sz w:val="28"/>
          <w:szCs w:val="28"/>
          <w:shd w:val="clear" w:color="auto" w:fill="FFFFFF"/>
          <w:rPrChange w:id="911" w:author="RePack by Diakov" w:date="2023-03-14T12:40:00Z">
            <w:rPr>
              <w:color w:val="000000"/>
              <w:sz w:val="28"/>
              <w:szCs w:val="28"/>
              <w:highlight w:val="yellow"/>
              <w:shd w:val="clear" w:color="auto" w:fill="FFFFFF"/>
            </w:rPr>
          </w:rPrChange>
        </w:rPr>
        <w:t>Пузыревский</w:t>
      </w:r>
      <w:proofErr w:type="spellEnd"/>
      <w:r w:rsidRPr="002347E3">
        <w:rPr>
          <w:color w:val="000000"/>
          <w:sz w:val="28"/>
          <w:szCs w:val="28"/>
          <w:shd w:val="clear" w:color="auto" w:fill="FFFFFF"/>
          <w:rPrChange w:id="912" w:author="RePack by Diakov" w:date="2023-03-14T12:40:00Z">
            <w:rPr>
              <w:color w:val="000000"/>
              <w:sz w:val="28"/>
              <w:szCs w:val="28"/>
              <w:highlight w:val="yellow"/>
              <w:shd w:val="clear" w:color="auto" w:fill="FFFFFF"/>
            </w:rPr>
          </w:rPrChange>
        </w:rPr>
        <w:t xml:space="preserve">. — </w:t>
      </w:r>
      <w:proofErr w:type="gramStart"/>
      <w:r w:rsidRPr="002347E3">
        <w:rPr>
          <w:color w:val="000000"/>
          <w:sz w:val="28"/>
          <w:szCs w:val="28"/>
          <w:shd w:val="clear" w:color="auto" w:fill="FFFFFF"/>
          <w:rPrChange w:id="913" w:author="RePack by Diakov" w:date="2023-03-14T12:40:00Z">
            <w:rPr>
              <w:color w:val="000000"/>
              <w:sz w:val="28"/>
              <w:szCs w:val="28"/>
              <w:highlight w:val="yellow"/>
              <w:shd w:val="clear" w:color="auto" w:fill="FFFFFF"/>
            </w:rPr>
          </w:rPrChange>
        </w:rPr>
        <w:t>Москва :</w:t>
      </w:r>
      <w:proofErr w:type="gramEnd"/>
      <w:r w:rsidRPr="002347E3">
        <w:rPr>
          <w:color w:val="000000"/>
          <w:sz w:val="28"/>
          <w:szCs w:val="28"/>
          <w:shd w:val="clear" w:color="auto" w:fill="FFFFFF"/>
          <w:rPrChange w:id="914" w:author="RePack by Diakov" w:date="2023-03-14T12:40:00Z">
            <w:rPr>
              <w:color w:val="000000"/>
              <w:sz w:val="28"/>
              <w:szCs w:val="28"/>
              <w:highlight w:val="yellow"/>
              <w:shd w:val="clear" w:color="auto" w:fill="FFFFFF"/>
            </w:rPr>
          </w:rPrChange>
        </w:rPr>
        <w:t xml:space="preserve"> Норма : ИНФРА-М, 2023. —144 с. —ЭБС </w:t>
      </w:r>
      <w:r w:rsidRPr="002347E3">
        <w:rPr>
          <w:color w:val="000000"/>
          <w:sz w:val="28"/>
          <w:szCs w:val="28"/>
          <w:shd w:val="clear" w:color="auto" w:fill="FFFFFF"/>
          <w:lang w:val="en-US"/>
          <w:rPrChange w:id="915" w:author="RePack by Diakov" w:date="2023-03-14T12:40:00Z">
            <w:rPr>
              <w:color w:val="000000"/>
              <w:sz w:val="28"/>
              <w:szCs w:val="28"/>
              <w:highlight w:val="yellow"/>
              <w:shd w:val="clear" w:color="auto" w:fill="FFFFFF"/>
              <w:lang w:val="en-US"/>
            </w:rPr>
          </w:rPrChange>
        </w:rPr>
        <w:t>ZNANIUM</w:t>
      </w:r>
      <w:r w:rsidRPr="002347E3">
        <w:rPr>
          <w:color w:val="000000"/>
          <w:sz w:val="28"/>
          <w:szCs w:val="28"/>
          <w:shd w:val="clear" w:color="auto" w:fill="FFFFFF"/>
          <w:rPrChange w:id="916" w:author="RePack by Diakov" w:date="2023-03-14T12:40:00Z">
            <w:rPr>
              <w:color w:val="000000"/>
              <w:sz w:val="28"/>
              <w:szCs w:val="28"/>
              <w:highlight w:val="yellow"/>
              <w:shd w:val="clear" w:color="auto" w:fill="FFFFFF"/>
            </w:rPr>
          </w:rPrChange>
        </w:rPr>
        <w:t>.</w:t>
      </w:r>
      <w:r w:rsidRPr="002347E3">
        <w:rPr>
          <w:color w:val="000000"/>
          <w:sz w:val="28"/>
          <w:szCs w:val="28"/>
          <w:shd w:val="clear" w:color="auto" w:fill="FFFFFF"/>
          <w:lang w:val="en-US"/>
          <w:rPrChange w:id="917" w:author="RePack by Diakov" w:date="2023-03-14T12:40:00Z">
            <w:rPr>
              <w:color w:val="000000"/>
              <w:sz w:val="28"/>
              <w:szCs w:val="28"/>
              <w:highlight w:val="yellow"/>
              <w:shd w:val="clear" w:color="auto" w:fill="FFFFFF"/>
              <w:lang w:val="en-US"/>
            </w:rPr>
          </w:rPrChange>
        </w:rPr>
        <w:t>com</w:t>
      </w:r>
      <w:r w:rsidRPr="002347E3">
        <w:rPr>
          <w:color w:val="000000"/>
          <w:sz w:val="28"/>
          <w:szCs w:val="28"/>
          <w:shd w:val="clear" w:color="auto" w:fill="FFFFFF"/>
          <w:rPrChange w:id="918" w:author="RePack by Diakov" w:date="2023-03-14T12:40:00Z">
            <w:rPr>
              <w:color w:val="000000"/>
              <w:sz w:val="28"/>
              <w:szCs w:val="28"/>
              <w:highlight w:val="yellow"/>
              <w:shd w:val="clear" w:color="auto" w:fill="FFFFFF"/>
            </w:rPr>
          </w:rPrChange>
        </w:rPr>
        <w:t xml:space="preserve">. —  URL: </w:t>
      </w:r>
      <w:r w:rsidRPr="002347E3">
        <w:rPr>
          <w:color w:val="000000"/>
          <w:sz w:val="28"/>
          <w:szCs w:val="28"/>
          <w:u w:val="single"/>
          <w:shd w:val="clear" w:color="auto" w:fill="FFFFFF"/>
          <w:rPrChange w:id="919" w:author="RePack by Diakov" w:date="2023-03-14T12:40:00Z">
            <w:rPr>
              <w:color w:val="000000"/>
              <w:sz w:val="28"/>
              <w:szCs w:val="28"/>
              <w:highlight w:val="yellow"/>
              <w:u w:val="single"/>
              <w:shd w:val="clear" w:color="auto" w:fill="FFFFFF"/>
            </w:rPr>
          </w:rPrChange>
        </w:rPr>
        <w:t>https://znanium.com/catalog/product/1874021</w:t>
      </w:r>
      <w:r w:rsidRPr="002347E3">
        <w:rPr>
          <w:color w:val="000000"/>
          <w:sz w:val="28"/>
          <w:szCs w:val="28"/>
          <w:shd w:val="clear" w:color="auto" w:fill="FFFFFF"/>
          <w:rPrChange w:id="920" w:author="RePack by Diakov" w:date="2023-03-14T12:40:00Z">
            <w:rPr>
              <w:color w:val="000000"/>
              <w:sz w:val="28"/>
              <w:szCs w:val="28"/>
              <w:highlight w:val="yellow"/>
              <w:shd w:val="clear" w:color="auto" w:fill="FFFFFF"/>
            </w:rPr>
          </w:rPrChange>
        </w:rPr>
        <w:t xml:space="preserve"> (дата обращения: 28.02.2023). – — </w:t>
      </w:r>
      <w:proofErr w:type="gramStart"/>
      <w:r w:rsidRPr="002347E3">
        <w:rPr>
          <w:color w:val="000000"/>
          <w:sz w:val="28"/>
          <w:szCs w:val="28"/>
          <w:shd w:val="clear" w:color="auto" w:fill="FFFFFF"/>
          <w:rPrChange w:id="921" w:author="RePack by Diakov" w:date="2023-03-14T12:40:00Z">
            <w:rPr>
              <w:color w:val="000000"/>
              <w:sz w:val="28"/>
              <w:szCs w:val="28"/>
              <w:highlight w:val="yellow"/>
              <w:shd w:val="clear" w:color="auto" w:fill="FFFFFF"/>
            </w:rPr>
          </w:rPrChange>
        </w:rPr>
        <w:t>Текст :</w:t>
      </w:r>
      <w:proofErr w:type="gramEnd"/>
      <w:r w:rsidRPr="002347E3">
        <w:rPr>
          <w:color w:val="000000"/>
          <w:sz w:val="28"/>
          <w:szCs w:val="28"/>
          <w:shd w:val="clear" w:color="auto" w:fill="FFFFFF"/>
          <w:rPrChange w:id="922" w:author="RePack by Diakov" w:date="2023-03-14T12:40:00Z">
            <w:rPr>
              <w:color w:val="000000"/>
              <w:sz w:val="28"/>
              <w:szCs w:val="28"/>
              <w:highlight w:val="yellow"/>
              <w:shd w:val="clear" w:color="auto" w:fill="FFFFFF"/>
            </w:rPr>
          </w:rPrChange>
        </w:rPr>
        <w:t xml:space="preserve"> электронный</w:t>
      </w:r>
    </w:p>
    <w:p w14:paraId="264A3BDC" w14:textId="77777777" w:rsidR="007D700E" w:rsidRPr="002347E3" w:rsidRDefault="007D700E" w:rsidP="00BF75F7">
      <w:pPr>
        <w:pStyle w:val="a4"/>
        <w:numPr>
          <w:ilvl w:val="0"/>
          <w:numId w:val="6"/>
        </w:numPr>
        <w:tabs>
          <w:tab w:val="left" w:pos="0"/>
          <w:tab w:val="left" w:pos="993"/>
          <w:tab w:val="left" w:pos="1418"/>
        </w:tabs>
        <w:spacing w:line="360" w:lineRule="auto"/>
        <w:ind w:left="0" w:firstLine="426"/>
        <w:jc w:val="both"/>
        <w:rPr>
          <w:iCs/>
          <w:color w:val="0D0D0D" w:themeColor="text1" w:themeTint="F2"/>
          <w:sz w:val="28"/>
          <w:szCs w:val="28"/>
          <w:shd w:val="clear" w:color="auto" w:fill="FFFFFF"/>
          <w:rPrChange w:id="923" w:author="RePack by Diakov" w:date="2023-03-14T12:40:00Z">
            <w:rPr>
              <w:iCs/>
              <w:color w:val="0D0D0D" w:themeColor="text1" w:themeTint="F2"/>
              <w:sz w:val="28"/>
              <w:szCs w:val="28"/>
              <w:highlight w:val="yellow"/>
              <w:shd w:val="clear" w:color="auto" w:fill="FFFFFF"/>
            </w:rPr>
          </w:rPrChange>
        </w:rPr>
      </w:pPr>
      <w:proofErr w:type="spellStart"/>
      <w:r w:rsidRPr="002347E3">
        <w:rPr>
          <w:color w:val="000000"/>
          <w:sz w:val="28"/>
          <w:szCs w:val="28"/>
          <w:shd w:val="clear" w:color="auto" w:fill="FFFFFF"/>
          <w:rPrChange w:id="924" w:author="RePack by Diakov" w:date="2023-03-14T12:40:00Z">
            <w:rPr>
              <w:color w:val="000000"/>
              <w:sz w:val="28"/>
              <w:szCs w:val="28"/>
              <w:highlight w:val="yellow"/>
              <w:shd w:val="clear" w:color="auto" w:fill="FFFFFF"/>
            </w:rPr>
          </w:rPrChange>
        </w:rPr>
        <w:t>Самолысов</w:t>
      </w:r>
      <w:proofErr w:type="spellEnd"/>
      <w:r w:rsidRPr="002347E3">
        <w:rPr>
          <w:color w:val="000000"/>
          <w:sz w:val="28"/>
          <w:szCs w:val="28"/>
          <w:shd w:val="clear" w:color="auto" w:fill="FFFFFF"/>
          <w:rPrChange w:id="925" w:author="RePack by Diakov" w:date="2023-03-14T12:40:00Z">
            <w:rPr>
              <w:color w:val="000000"/>
              <w:sz w:val="28"/>
              <w:szCs w:val="28"/>
              <w:highlight w:val="yellow"/>
              <w:shd w:val="clear" w:color="auto" w:fill="FFFFFF"/>
            </w:rPr>
          </w:rPrChange>
        </w:rPr>
        <w:t xml:space="preserve">, П. В. Конкурентное </w:t>
      </w:r>
      <w:proofErr w:type="gramStart"/>
      <w:r w:rsidRPr="002347E3">
        <w:rPr>
          <w:color w:val="000000"/>
          <w:sz w:val="28"/>
          <w:szCs w:val="28"/>
          <w:shd w:val="clear" w:color="auto" w:fill="FFFFFF"/>
          <w:rPrChange w:id="926" w:author="RePack by Diakov" w:date="2023-03-14T12:40:00Z">
            <w:rPr>
              <w:color w:val="000000"/>
              <w:sz w:val="28"/>
              <w:szCs w:val="28"/>
              <w:highlight w:val="yellow"/>
              <w:shd w:val="clear" w:color="auto" w:fill="FFFFFF"/>
            </w:rPr>
          </w:rPrChange>
        </w:rPr>
        <w:t>право :</w:t>
      </w:r>
      <w:proofErr w:type="gramEnd"/>
      <w:r w:rsidRPr="002347E3">
        <w:rPr>
          <w:color w:val="000000"/>
          <w:sz w:val="28"/>
          <w:szCs w:val="28"/>
          <w:shd w:val="clear" w:color="auto" w:fill="FFFFFF"/>
          <w:rPrChange w:id="927" w:author="RePack by Diakov" w:date="2023-03-14T12:40:00Z">
            <w:rPr>
              <w:color w:val="000000"/>
              <w:sz w:val="28"/>
              <w:szCs w:val="28"/>
              <w:highlight w:val="yellow"/>
              <w:shd w:val="clear" w:color="auto" w:fill="FFFFFF"/>
            </w:rPr>
          </w:rPrChange>
        </w:rPr>
        <w:t xml:space="preserve"> глоссарий понятий / науч. ред. и предисл. С.В. Максимова. — </w:t>
      </w:r>
      <w:proofErr w:type="gramStart"/>
      <w:r w:rsidRPr="002347E3">
        <w:rPr>
          <w:color w:val="000000"/>
          <w:sz w:val="28"/>
          <w:szCs w:val="28"/>
          <w:shd w:val="clear" w:color="auto" w:fill="FFFFFF"/>
          <w:rPrChange w:id="928" w:author="RePack by Diakov" w:date="2023-03-14T12:40:00Z">
            <w:rPr>
              <w:color w:val="000000"/>
              <w:sz w:val="28"/>
              <w:szCs w:val="28"/>
              <w:highlight w:val="yellow"/>
              <w:shd w:val="clear" w:color="auto" w:fill="FFFFFF"/>
            </w:rPr>
          </w:rPrChange>
        </w:rPr>
        <w:t>Москва :</w:t>
      </w:r>
      <w:proofErr w:type="gramEnd"/>
      <w:r w:rsidRPr="002347E3">
        <w:rPr>
          <w:color w:val="000000"/>
          <w:sz w:val="28"/>
          <w:szCs w:val="28"/>
          <w:shd w:val="clear" w:color="auto" w:fill="FFFFFF"/>
          <w:rPrChange w:id="929" w:author="RePack by Diakov" w:date="2023-03-14T12:40:00Z">
            <w:rPr>
              <w:color w:val="000000"/>
              <w:sz w:val="28"/>
              <w:szCs w:val="28"/>
              <w:highlight w:val="yellow"/>
              <w:shd w:val="clear" w:color="auto" w:fill="FFFFFF"/>
            </w:rPr>
          </w:rPrChange>
        </w:rPr>
        <w:t xml:space="preserve"> Норма : ИНФРА-М, 2022. — 144 с. —ЭБС </w:t>
      </w:r>
      <w:r w:rsidRPr="002347E3">
        <w:rPr>
          <w:color w:val="000000"/>
          <w:sz w:val="28"/>
          <w:szCs w:val="28"/>
          <w:shd w:val="clear" w:color="auto" w:fill="FFFFFF"/>
          <w:lang w:val="en-US"/>
          <w:rPrChange w:id="930" w:author="RePack by Diakov" w:date="2023-03-14T12:40:00Z">
            <w:rPr>
              <w:color w:val="000000"/>
              <w:sz w:val="28"/>
              <w:szCs w:val="28"/>
              <w:highlight w:val="yellow"/>
              <w:shd w:val="clear" w:color="auto" w:fill="FFFFFF"/>
              <w:lang w:val="en-US"/>
            </w:rPr>
          </w:rPrChange>
        </w:rPr>
        <w:t>ZNANIUM</w:t>
      </w:r>
      <w:r w:rsidRPr="002347E3">
        <w:rPr>
          <w:color w:val="000000"/>
          <w:sz w:val="28"/>
          <w:szCs w:val="28"/>
          <w:shd w:val="clear" w:color="auto" w:fill="FFFFFF"/>
          <w:rPrChange w:id="931" w:author="RePack by Diakov" w:date="2023-03-14T12:40:00Z">
            <w:rPr>
              <w:color w:val="000000"/>
              <w:sz w:val="28"/>
              <w:szCs w:val="28"/>
              <w:highlight w:val="yellow"/>
              <w:shd w:val="clear" w:color="auto" w:fill="FFFFFF"/>
            </w:rPr>
          </w:rPrChange>
        </w:rPr>
        <w:t>.</w:t>
      </w:r>
      <w:r w:rsidRPr="002347E3">
        <w:rPr>
          <w:color w:val="000000"/>
          <w:sz w:val="28"/>
          <w:szCs w:val="28"/>
          <w:shd w:val="clear" w:color="auto" w:fill="FFFFFF"/>
          <w:lang w:val="en-US"/>
          <w:rPrChange w:id="932" w:author="RePack by Diakov" w:date="2023-03-14T12:40:00Z">
            <w:rPr>
              <w:color w:val="000000"/>
              <w:sz w:val="28"/>
              <w:szCs w:val="28"/>
              <w:highlight w:val="yellow"/>
              <w:shd w:val="clear" w:color="auto" w:fill="FFFFFF"/>
              <w:lang w:val="en-US"/>
            </w:rPr>
          </w:rPrChange>
        </w:rPr>
        <w:t>com</w:t>
      </w:r>
      <w:r w:rsidRPr="002347E3">
        <w:rPr>
          <w:color w:val="000000"/>
          <w:sz w:val="28"/>
          <w:szCs w:val="28"/>
          <w:shd w:val="clear" w:color="auto" w:fill="FFFFFF"/>
          <w:rPrChange w:id="933" w:author="RePack by Diakov" w:date="2023-03-14T12:40:00Z">
            <w:rPr>
              <w:color w:val="000000"/>
              <w:sz w:val="28"/>
              <w:szCs w:val="28"/>
              <w:highlight w:val="yellow"/>
              <w:shd w:val="clear" w:color="auto" w:fill="FFFFFF"/>
            </w:rPr>
          </w:rPrChange>
        </w:rPr>
        <w:t xml:space="preserve">. —   URL: </w:t>
      </w:r>
      <w:r w:rsidRPr="002347E3">
        <w:rPr>
          <w:color w:val="000000"/>
          <w:sz w:val="28"/>
          <w:szCs w:val="28"/>
          <w:u w:val="single"/>
          <w:shd w:val="clear" w:color="auto" w:fill="FFFFFF"/>
          <w:rPrChange w:id="934" w:author="RePack by Diakov" w:date="2023-03-14T12:40:00Z">
            <w:rPr>
              <w:color w:val="000000"/>
              <w:sz w:val="28"/>
              <w:szCs w:val="28"/>
              <w:highlight w:val="yellow"/>
              <w:u w:val="single"/>
              <w:shd w:val="clear" w:color="auto" w:fill="FFFFFF"/>
            </w:rPr>
          </w:rPrChange>
        </w:rPr>
        <w:t>https://znanium.com/catalog/product/1858583</w:t>
      </w:r>
      <w:r w:rsidRPr="002347E3">
        <w:rPr>
          <w:color w:val="000000"/>
          <w:sz w:val="28"/>
          <w:szCs w:val="28"/>
          <w:shd w:val="clear" w:color="auto" w:fill="FFFFFF"/>
          <w:rPrChange w:id="935" w:author="RePack by Diakov" w:date="2023-03-14T12:40:00Z">
            <w:rPr>
              <w:color w:val="000000"/>
              <w:sz w:val="28"/>
              <w:szCs w:val="28"/>
              <w:highlight w:val="yellow"/>
              <w:shd w:val="clear" w:color="auto" w:fill="FFFFFF"/>
            </w:rPr>
          </w:rPrChange>
        </w:rPr>
        <w:t xml:space="preserve"> (дата обращения: 28.02.2023).  —</w:t>
      </w:r>
      <w:proofErr w:type="gramStart"/>
      <w:r w:rsidRPr="002347E3">
        <w:rPr>
          <w:color w:val="000000"/>
          <w:sz w:val="28"/>
          <w:szCs w:val="28"/>
          <w:shd w:val="clear" w:color="auto" w:fill="FFFFFF"/>
          <w:rPrChange w:id="936" w:author="RePack by Diakov" w:date="2023-03-14T12:40:00Z">
            <w:rPr>
              <w:color w:val="000000"/>
              <w:sz w:val="28"/>
              <w:szCs w:val="28"/>
              <w:highlight w:val="yellow"/>
              <w:shd w:val="clear" w:color="auto" w:fill="FFFFFF"/>
            </w:rPr>
          </w:rPrChange>
        </w:rPr>
        <w:t>Текст :</w:t>
      </w:r>
      <w:proofErr w:type="gramEnd"/>
      <w:r w:rsidRPr="002347E3">
        <w:rPr>
          <w:color w:val="000000"/>
          <w:sz w:val="28"/>
          <w:szCs w:val="28"/>
          <w:shd w:val="clear" w:color="auto" w:fill="FFFFFF"/>
          <w:rPrChange w:id="937" w:author="RePack by Diakov" w:date="2023-03-14T12:40:00Z">
            <w:rPr>
              <w:color w:val="000000"/>
              <w:sz w:val="28"/>
              <w:szCs w:val="28"/>
              <w:highlight w:val="yellow"/>
              <w:shd w:val="clear" w:color="auto" w:fill="FFFFFF"/>
            </w:rPr>
          </w:rPrChange>
        </w:rPr>
        <w:t xml:space="preserve"> электронный.</w:t>
      </w:r>
    </w:p>
    <w:p w14:paraId="0C13ACDE" w14:textId="2833C11F" w:rsidR="007D700E" w:rsidRPr="002347E3" w:rsidRDefault="007D700E" w:rsidP="00BF75F7">
      <w:pPr>
        <w:pStyle w:val="a4"/>
        <w:numPr>
          <w:ilvl w:val="0"/>
          <w:numId w:val="6"/>
        </w:numPr>
        <w:tabs>
          <w:tab w:val="left" w:pos="0"/>
          <w:tab w:val="left" w:pos="993"/>
          <w:tab w:val="left" w:pos="1418"/>
        </w:tabs>
        <w:spacing w:line="360" w:lineRule="auto"/>
        <w:ind w:left="0" w:firstLine="426"/>
        <w:jc w:val="both"/>
        <w:rPr>
          <w:iCs/>
          <w:color w:val="0D0D0D" w:themeColor="text1" w:themeTint="F2"/>
          <w:sz w:val="28"/>
          <w:szCs w:val="28"/>
          <w:shd w:val="clear" w:color="auto" w:fill="FFFFFF"/>
          <w:rPrChange w:id="938" w:author="RePack by Diakov" w:date="2023-03-14T12:40:00Z">
            <w:rPr>
              <w:iCs/>
              <w:color w:val="0D0D0D" w:themeColor="text1" w:themeTint="F2"/>
              <w:sz w:val="28"/>
              <w:szCs w:val="28"/>
              <w:highlight w:val="yellow"/>
              <w:shd w:val="clear" w:color="auto" w:fill="FFFFFF"/>
            </w:rPr>
          </w:rPrChange>
        </w:rPr>
      </w:pPr>
      <w:r w:rsidRPr="002347E3">
        <w:rPr>
          <w:color w:val="000000"/>
          <w:sz w:val="28"/>
          <w:szCs w:val="28"/>
          <w:shd w:val="clear" w:color="auto" w:fill="FFFFFF"/>
          <w:rPrChange w:id="939" w:author="RePack by Diakov" w:date="2023-03-14T12:40:00Z">
            <w:rPr>
              <w:color w:val="000000"/>
              <w:sz w:val="28"/>
              <w:szCs w:val="28"/>
              <w:highlight w:val="yellow"/>
              <w:shd w:val="clear" w:color="auto" w:fill="FFFFFF"/>
            </w:rPr>
          </w:rPrChange>
        </w:rPr>
        <w:t xml:space="preserve">Шишкин, М. В.  Антимонопольное </w:t>
      </w:r>
      <w:proofErr w:type="gramStart"/>
      <w:r w:rsidRPr="002347E3">
        <w:rPr>
          <w:color w:val="000000"/>
          <w:sz w:val="28"/>
          <w:szCs w:val="28"/>
          <w:shd w:val="clear" w:color="auto" w:fill="FFFFFF"/>
          <w:rPrChange w:id="940" w:author="RePack by Diakov" w:date="2023-03-14T12:40:00Z">
            <w:rPr>
              <w:color w:val="000000"/>
              <w:sz w:val="28"/>
              <w:szCs w:val="28"/>
              <w:highlight w:val="yellow"/>
              <w:shd w:val="clear" w:color="auto" w:fill="FFFFFF"/>
            </w:rPr>
          </w:rPrChange>
        </w:rPr>
        <w:t>регулирование :</w:t>
      </w:r>
      <w:proofErr w:type="gramEnd"/>
      <w:r w:rsidRPr="002347E3">
        <w:rPr>
          <w:color w:val="000000"/>
          <w:sz w:val="28"/>
          <w:szCs w:val="28"/>
          <w:shd w:val="clear" w:color="auto" w:fill="FFFFFF"/>
          <w:rPrChange w:id="941" w:author="RePack by Diakov" w:date="2023-03-14T12:40:00Z">
            <w:rPr>
              <w:color w:val="000000"/>
              <w:sz w:val="28"/>
              <w:szCs w:val="28"/>
              <w:highlight w:val="yellow"/>
              <w:shd w:val="clear" w:color="auto" w:fill="FFFFFF"/>
            </w:rPr>
          </w:rPrChange>
        </w:rPr>
        <w:t xml:space="preserve"> учебник и практикум для вузов / М. В. Шишкин, А. В. Смирнов. — </w:t>
      </w:r>
      <w:proofErr w:type="gramStart"/>
      <w:r w:rsidRPr="002347E3">
        <w:rPr>
          <w:color w:val="000000"/>
          <w:sz w:val="28"/>
          <w:szCs w:val="28"/>
          <w:shd w:val="clear" w:color="auto" w:fill="FFFFFF"/>
          <w:rPrChange w:id="942" w:author="RePack by Diakov" w:date="2023-03-14T12:40:00Z">
            <w:rPr>
              <w:color w:val="000000"/>
              <w:sz w:val="28"/>
              <w:szCs w:val="28"/>
              <w:highlight w:val="yellow"/>
              <w:shd w:val="clear" w:color="auto" w:fill="FFFFFF"/>
            </w:rPr>
          </w:rPrChange>
        </w:rPr>
        <w:t>Москва :</w:t>
      </w:r>
      <w:proofErr w:type="gramEnd"/>
      <w:r w:rsidRPr="002347E3">
        <w:rPr>
          <w:color w:val="000000"/>
          <w:sz w:val="28"/>
          <w:szCs w:val="28"/>
          <w:shd w:val="clear" w:color="auto" w:fill="FFFFFF"/>
          <w:rPrChange w:id="943" w:author="RePack by Diakov" w:date="2023-03-14T12:40:00Z">
            <w:rPr>
              <w:color w:val="000000"/>
              <w:sz w:val="28"/>
              <w:szCs w:val="28"/>
              <w:highlight w:val="yellow"/>
              <w:shd w:val="clear" w:color="auto" w:fill="FFFFFF"/>
            </w:rPr>
          </w:rPrChange>
        </w:rPr>
        <w:t xml:space="preserve"> </w:t>
      </w:r>
      <w:proofErr w:type="spellStart"/>
      <w:r w:rsidRPr="002347E3">
        <w:rPr>
          <w:color w:val="000000"/>
          <w:sz w:val="28"/>
          <w:szCs w:val="28"/>
          <w:shd w:val="clear" w:color="auto" w:fill="FFFFFF"/>
          <w:rPrChange w:id="944" w:author="RePack by Diakov" w:date="2023-03-14T12:40:00Z">
            <w:rPr>
              <w:color w:val="000000"/>
              <w:sz w:val="28"/>
              <w:szCs w:val="28"/>
              <w:highlight w:val="yellow"/>
              <w:shd w:val="clear" w:color="auto" w:fill="FFFFFF"/>
            </w:rPr>
          </w:rPrChange>
        </w:rPr>
        <w:t>Юрайт</w:t>
      </w:r>
      <w:proofErr w:type="spellEnd"/>
      <w:r w:rsidRPr="002347E3">
        <w:rPr>
          <w:color w:val="000000"/>
          <w:sz w:val="28"/>
          <w:szCs w:val="28"/>
          <w:shd w:val="clear" w:color="auto" w:fill="FFFFFF"/>
          <w:rPrChange w:id="945" w:author="RePack by Diakov" w:date="2023-03-14T12:40:00Z">
            <w:rPr>
              <w:color w:val="000000"/>
              <w:sz w:val="28"/>
              <w:szCs w:val="28"/>
              <w:highlight w:val="yellow"/>
              <w:shd w:val="clear" w:color="auto" w:fill="FFFFFF"/>
            </w:rPr>
          </w:rPrChange>
        </w:rPr>
        <w:t xml:space="preserve">, 2023. — 143 с. — (Высшее образование).  — Образовательная платформа </w:t>
      </w:r>
      <w:proofErr w:type="spellStart"/>
      <w:r w:rsidRPr="002347E3">
        <w:rPr>
          <w:color w:val="000000"/>
          <w:sz w:val="28"/>
          <w:szCs w:val="28"/>
          <w:shd w:val="clear" w:color="auto" w:fill="FFFFFF"/>
          <w:rPrChange w:id="946" w:author="RePack by Diakov" w:date="2023-03-14T12:40:00Z">
            <w:rPr>
              <w:color w:val="000000"/>
              <w:sz w:val="28"/>
              <w:szCs w:val="28"/>
              <w:highlight w:val="yellow"/>
              <w:shd w:val="clear" w:color="auto" w:fill="FFFFFF"/>
            </w:rPr>
          </w:rPrChange>
        </w:rPr>
        <w:t>Юрайт</w:t>
      </w:r>
      <w:proofErr w:type="spellEnd"/>
      <w:r w:rsidRPr="002347E3">
        <w:rPr>
          <w:color w:val="000000"/>
          <w:sz w:val="28"/>
          <w:szCs w:val="28"/>
          <w:shd w:val="clear" w:color="auto" w:fill="FFFFFF"/>
          <w:rPrChange w:id="947" w:author="RePack by Diakov" w:date="2023-03-14T12:40:00Z">
            <w:rPr>
              <w:color w:val="000000"/>
              <w:sz w:val="28"/>
              <w:szCs w:val="28"/>
              <w:highlight w:val="yellow"/>
              <w:shd w:val="clear" w:color="auto" w:fill="FFFFFF"/>
            </w:rPr>
          </w:rPrChange>
        </w:rPr>
        <w:t xml:space="preserve"> [сайт]. — URL: </w:t>
      </w:r>
      <w:r w:rsidRPr="002347E3">
        <w:rPr>
          <w:color w:val="000000"/>
          <w:sz w:val="28"/>
          <w:szCs w:val="28"/>
          <w:u w:val="single"/>
          <w:shd w:val="clear" w:color="auto" w:fill="FFFFFF"/>
          <w:rPrChange w:id="948" w:author="RePack by Diakov" w:date="2023-03-14T12:40:00Z">
            <w:rPr>
              <w:color w:val="000000"/>
              <w:sz w:val="28"/>
              <w:szCs w:val="28"/>
              <w:highlight w:val="yellow"/>
              <w:u w:val="single"/>
              <w:shd w:val="clear" w:color="auto" w:fill="FFFFFF"/>
            </w:rPr>
          </w:rPrChange>
        </w:rPr>
        <w:t>https://urait.ru/bcode/512298</w:t>
      </w:r>
      <w:r w:rsidRPr="002347E3">
        <w:rPr>
          <w:color w:val="000000"/>
          <w:sz w:val="28"/>
          <w:szCs w:val="28"/>
          <w:shd w:val="clear" w:color="auto" w:fill="FFFFFF"/>
          <w:rPrChange w:id="949" w:author="RePack by Diakov" w:date="2023-03-14T12:40:00Z">
            <w:rPr>
              <w:color w:val="000000"/>
              <w:sz w:val="28"/>
              <w:szCs w:val="28"/>
              <w:highlight w:val="yellow"/>
              <w:shd w:val="clear" w:color="auto" w:fill="FFFFFF"/>
            </w:rPr>
          </w:rPrChange>
        </w:rPr>
        <w:t xml:space="preserve"> (дата обращения: 28.02.2023). — </w:t>
      </w:r>
      <w:proofErr w:type="gramStart"/>
      <w:r w:rsidRPr="002347E3">
        <w:rPr>
          <w:color w:val="000000"/>
          <w:sz w:val="28"/>
          <w:szCs w:val="28"/>
          <w:shd w:val="clear" w:color="auto" w:fill="FFFFFF"/>
          <w:rPrChange w:id="950" w:author="RePack by Diakov" w:date="2023-03-14T12:40:00Z">
            <w:rPr>
              <w:color w:val="000000"/>
              <w:sz w:val="28"/>
              <w:szCs w:val="28"/>
              <w:highlight w:val="yellow"/>
              <w:shd w:val="clear" w:color="auto" w:fill="FFFFFF"/>
            </w:rPr>
          </w:rPrChange>
        </w:rPr>
        <w:t>Текст :</w:t>
      </w:r>
      <w:proofErr w:type="gramEnd"/>
      <w:r w:rsidRPr="002347E3">
        <w:rPr>
          <w:color w:val="000000"/>
          <w:sz w:val="28"/>
          <w:szCs w:val="28"/>
          <w:shd w:val="clear" w:color="auto" w:fill="FFFFFF"/>
          <w:rPrChange w:id="951" w:author="RePack by Diakov" w:date="2023-03-14T12:40:00Z">
            <w:rPr>
              <w:color w:val="000000"/>
              <w:sz w:val="28"/>
              <w:szCs w:val="28"/>
              <w:highlight w:val="yellow"/>
              <w:shd w:val="clear" w:color="auto" w:fill="FFFFFF"/>
            </w:rPr>
          </w:rPrChange>
        </w:rPr>
        <w:t xml:space="preserve"> электронный</w:t>
      </w:r>
    </w:p>
    <w:p w14:paraId="64849A00" w14:textId="77777777" w:rsidR="00BD6732" w:rsidRPr="002347E3" w:rsidRDefault="00BD6732" w:rsidP="00BF75F7">
      <w:pPr>
        <w:pStyle w:val="a4"/>
        <w:tabs>
          <w:tab w:val="left" w:pos="0"/>
          <w:tab w:val="left" w:pos="993"/>
          <w:tab w:val="left" w:pos="1418"/>
        </w:tabs>
        <w:spacing w:line="360" w:lineRule="auto"/>
        <w:ind w:left="0" w:firstLine="426"/>
        <w:jc w:val="both"/>
        <w:rPr>
          <w:iCs/>
          <w:color w:val="0D0D0D" w:themeColor="text1" w:themeTint="F2"/>
          <w:sz w:val="28"/>
          <w:szCs w:val="28"/>
          <w:shd w:val="clear" w:color="auto" w:fill="FFFFFF"/>
        </w:rPr>
      </w:pPr>
    </w:p>
    <w:p w14:paraId="47302ACA" w14:textId="7F94D747" w:rsidR="004D12CB" w:rsidRPr="002347E3" w:rsidRDefault="00293A2B" w:rsidP="00BF75F7">
      <w:pPr>
        <w:tabs>
          <w:tab w:val="left" w:pos="0"/>
          <w:tab w:val="left" w:pos="993"/>
          <w:tab w:val="left" w:pos="1418"/>
        </w:tabs>
        <w:spacing w:line="360" w:lineRule="auto"/>
        <w:ind w:firstLine="426"/>
        <w:jc w:val="both"/>
        <w:rPr>
          <w:sz w:val="28"/>
          <w:szCs w:val="28"/>
          <w:rPrChange w:id="952" w:author="RePack by Diakov" w:date="2023-03-14T12:40:00Z">
            <w:rPr>
              <w:sz w:val="28"/>
              <w:szCs w:val="28"/>
              <w:highlight w:val="yellow"/>
            </w:rPr>
          </w:rPrChange>
        </w:rPr>
      </w:pPr>
      <w:r w:rsidRPr="002347E3">
        <w:rPr>
          <w:b/>
          <w:sz w:val="28"/>
          <w:szCs w:val="28"/>
          <w:rPrChange w:id="953" w:author="RePack by Diakov" w:date="2023-03-14T12:40:00Z">
            <w:rPr>
              <w:b/>
              <w:sz w:val="28"/>
              <w:szCs w:val="28"/>
              <w:highlight w:val="yellow"/>
            </w:rPr>
          </w:rPrChange>
        </w:rPr>
        <w:t>9.</w:t>
      </w:r>
      <w:r w:rsidRPr="002347E3">
        <w:rPr>
          <w:sz w:val="28"/>
          <w:szCs w:val="28"/>
          <w:rPrChange w:id="954" w:author="RePack by Diakov" w:date="2023-03-14T12:40:00Z">
            <w:rPr>
              <w:sz w:val="28"/>
              <w:szCs w:val="28"/>
              <w:highlight w:val="yellow"/>
            </w:rPr>
          </w:rPrChange>
        </w:rPr>
        <w:t xml:space="preserve"> </w:t>
      </w:r>
      <w:r w:rsidRPr="002347E3">
        <w:rPr>
          <w:b/>
          <w:sz w:val="28"/>
          <w:szCs w:val="28"/>
          <w:rPrChange w:id="955" w:author="RePack by Diakov" w:date="2023-03-14T12:40:00Z">
            <w:rPr>
              <w:b/>
              <w:sz w:val="28"/>
              <w:szCs w:val="28"/>
              <w:highlight w:val="yellow"/>
            </w:rPr>
          </w:rPrChange>
        </w:rPr>
        <w:t>Перечень ресурсов информационно-коммуникативной сети «Интернет», необходимых для освоения дисциплины</w:t>
      </w:r>
      <w:r w:rsidR="007A3F73" w:rsidRPr="002347E3">
        <w:rPr>
          <w:b/>
          <w:sz w:val="28"/>
          <w:szCs w:val="28"/>
          <w:rPrChange w:id="956" w:author="RePack by Diakov" w:date="2023-03-14T12:40:00Z">
            <w:rPr>
              <w:b/>
              <w:sz w:val="28"/>
              <w:szCs w:val="28"/>
              <w:highlight w:val="yellow"/>
            </w:rPr>
          </w:rPrChange>
        </w:rPr>
        <w:t>:</w:t>
      </w:r>
    </w:p>
    <w:p w14:paraId="30674EC1" w14:textId="7EA39132" w:rsidR="009F1ECF" w:rsidRPr="002347E3" w:rsidRDefault="00842F3F" w:rsidP="00BF75F7">
      <w:pPr>
        <w:pStyle w:val="a4"/>
        <w:numPr>
          <w:ilvl w:val="0"/>
          <w:numId w:val="5"/>
        </w:numPr>
        <w:tabs>
          <w:tab w:val="left" w:pos="-426"/>
          <w:tab w:val="left" w:pos="142"/>
          <w:tab w:val="left" w:pos="851"/>
          <w:tab w:val="left" w:pos="993"/>
          <w:tab w:val="left" w:pos="1418"/>
        </w:tabs>
        <w:spacing w:line="360" w:lineRule="auto"/>
        <w:ind w:left="0" w:firstLine="426"/>
        <w:jc w:val="both"/>
        <w:rPr>
          <w:rStyle w:val="ac"/>
          <w:sz w:val="28"/>
          <w:szCs w:val="28"/>
          <w:rPrChange w:id="957" w:author="RePack by Diakov" w:date="2023-03-14T12:40:00Z">
            <w:rPr>
              <w:rStyle w:val="ac"/>
              <w:sz w:val="28"/>
              <w:szCs w:val="28"/>
              <w:highlight w:val="yellow"/>
            </w:rPr>
          </w:rPrChange>
        </w:rPr>
      </w:pPr>
      <w:r w:rsidRPr="002347E3">
        <w:rPr>
          <w:sz w:val="28"/>
          <w:szCs w:val="28"/>
          <w:rPrChange w:id="958" w:author="RePack by Diakov" w:date="2023-03-14T12:40:00Z">
            <w:rPr>
              <w:color w:val="0000FF" w:themeColor="hyperlink"/>
              <w:sz w:val="28"/>
              <w:szCs w:val="28"/>
              <w:highlight w:val="yellow"/>
              <w:u w:val="single"/>
            </w:rPr>
          </w:rPrChange>
        </w:rPr>
        <w:lastRenderedPageBreak/>
        <w:t xml:space="preserve">Федеральная антимонопольная служба Российской Федерации </w:t>
      </w:r>
      <w:r w:rsidR="004D12CB" w:rsidRPr="002347E3">
        <w:rPr>
          <w:sz w:val="28"/>
          <w:szCs w:val="28"/>
          <w:rPrChange w:id="959" w:author="RePack by Diakov" w:date="2023-03-14T12:40:00Z">
            <w:rPr>
              <w:sz w:val="28"/>
              <w:szCs w:val="28"/>
              <w:highlight w:val="yellow"/>
            </w:rPr>
          </w:rPrChange>
        </w:rPr>
        <w:t>(в особенности разделы «Нормативно-правовые акты», «Разъяснения», «Аналитические материалы», «База решений») https://fas.gov.ru/.</w:t>
      </w:r>
    </w:p>
    <w:p w14:paraId="6F5CE26C" w14:textId="5B9DD3BA" w:rsidR="00842F3F" w:rsidRPr="002347E3" w:rsidRDefault="00842F3F" w:rsidP="00BF75F7">
      <w:pPr>
        <w:pStyle w:val="a4"/>
        <w:numPr>
          <w:ilvl w:val="0"/>
          <w:numId w:val="5"/>
        </w:numPr>
        <w:tabs>
          <w:tab w:val="left" w:pos="-426"/>
          <w:tab w:val="left" w:pos="142"/>
          <w:tab w:val="left" w:pos="851"/>
          <w:tab w:val="left" w:pos="993"/>
          <w:tab w:val="left" w:pos="1418"/>
        </w:tabs>
        <w:spacing w:line="360" w:lineRule="auto"/>
        <w:ind w:left="0" w:firstLine="426"/>
        <w:jc w:val="both"/>
        <w:rPr>
          <w:rStyle w:val="ac"/>
          <w:color w:val="auto"/>
          <w:sz w:val="28"/>
          <w:szCs w:val="28"/>
          <w:u w:val="none"/>
          <w:rPrChange w:id="960" w:author="RePack by Diakov" w:date="2023-03-14T12:40:00Z">
            <w:rPr>
              <w:rStyle w:val="ac"/>
              <w:color w:val="auto"/>
              <w:sz w:val="28"/>
              <w:szCs w:val="28"/>
              <w:highlight w:val="yellow"/>
              <w:u w:val="none"/>
            </w:rPr>
          </w:rPrChange>
        </w:rPr>
      </w:pPr>
      <w:r w:rsidRPr="002347E3">
        <w:rPr>
          <w:rStyle w:val="ac"/>
          <w:color w:val="auto"/>
          <w:sz w:val="28"/>
          <w:szCs w:val="28"/>
          <w:u w:val="none"/>
          <w:rPrChange w:id="961" w:author="RePack by Diakov" w:date="2023-03-14T12:40:00Z">
            <w:rPr>
              <w:rStyle w:val="ac"/>
              <w:color w:val="auto"/>
              <w:sz w:val="28"/>
              <w:szCs w:val="28"/>
              <w:highlight w:val="yellow"/>
              <w:u w:val="none"/>
            </w:rPr>
          </w:rPrChange>
        </w:rPr>
        <w:t xml:space="preserve">Официальный сайт Центрального банка Российской Федерации </w:t>
      </w:r>
      <w:r w:rsidRPr="002347E3">
        <w:rPr>
          <w:sz w:val="28"/>
          <w:szCs w:val="28"/>
          <w:rPrChange w:id="962" w:author="RePack by Diakov" w:date="2023-03-14T12:40:00Z">
            <w:rPr>
              <w:sz w:val="28"/>
              <w:szCs w:val="28"/>
              <w:highlight w:val="yellow"/>
            </w:rPr>
          </w:rPrChange>
        </w:rPr>
        <w:t>http://www.cbr.ru/</w:t>
      </w:r>
    </w:p>
    <w:p w14:paraId="54A1B20D" w14:textId="77777777" w:rsidR="009F1ECF" w:rsidRPr="002347E3" w:rsidRDefault="009F1ECF" w:rsidP="00BF75F7">
      <w:pPr>
        <w:pStyle w:val="a4"/>
        <w:numPr>
          <w:ilvl w:val="0"/>
          <w:numId w:val="5"/>
        </w:numPr>
        <w:tabs>
          <w:tab w:val="left" w:pos="0"/>
          <w:tab w:val="left" w:pos="142"/>
          <w:tab w:val="left" w:pos="851"/>
          <w:tab w:val="left" w:pos="993"/>
          <w:tab w:val="left" w:pos="1418"/>
        </w:tabs>
        <w:spacing w:line="360" w:lineRule="auto"/>
        <w:ind w:left="0" w:firstLine="426"/>
        <w:jc w:val="both"/>
        <w:rPr>
          <w:rStyle w:val="ac"/>
          <w:color w:val="auto"/>
          <w:sz w:val="28"/>
          <w:szCs w:val="28"/>
          <w:u w:val="none"/>
          <w:rPrChange w:id="963" w:author="RePack by Diakov" w:date="2023-03-14T12:40:00Z">
            <w:rPr>
              <w:rStyle w:val="ac"/>
              <w:color w:val="auto"/>
              <w:sz w:val="28"/>
              <w:szCs w:val="28"/>
              <w:highlight w:val="yellow"/>
              <w:u w:val="none"/>
            </w:rPr>
          </w:rPrChange>
        </w:rPr>
      </w:pPr>
      <w:r w:rsidRPr="002347E3">
        <w:rPr>
          <w:rStyle w:val="ac"/>
          <w:color w:val="auto"/>
          <w:sz w:val="28"/>
          <w:szCs w:val="28"/>
          <w:u w:val="none"/>
          <w:rPrChange w:id="964" w:author="RePack by Diakov" w:date="2023-03-14T12:40:00Z">
            <w:rPr>
              <w:rStyle w:val="ac"/>
              <w:color w:val="auto"/>
              <w:sz w:val="28"/>
              <w:szCs w:val="28"/>
              <w:highlight w:val="yellow"/>
              <w:u w:val="none"/>
            </w:rPr>
          </w:rPrChange>
        </w:rPr>
        <w:t xml:space="preserve">Официальный сайт Евразийской экономической комиссии в сети Интернет по адресу: </w:t>
      </w:r>
      <w:r w:rsidRPr="002347E3">
        <w:rPr>
          <w:rStyle w:val="ac"/>
          <w:color w:val="auto"/>
          <w:sz w:val="28"/>
          <w:szCs w:val="28"/>
          <w:rPrChange w:id="965" w:author="RePack by Diakov" w:date="2023-03-14T12:40:00Z">
            <w:rPr>
              <w:rStyle w:val="ac"/>
              <w:color w:val="auto"/>
              <w:sz w:val="28"/>
              <w:szCs w:val="28"/>
              <w:highlight w:val="yellow"/>
            </w:rPr>
          </w:rPrChange>
        </w:rPr>
        <w:t>http://www.eurasiancommission.org</w:t>
      </w:r>
      <w:r w:rsidRPr="002347E3">
        <w:rPr>
          <w:rStyle w:val="ac"/>
          <w:color w:val="auto"/>
          <w:sz w:val="28"/>
          <w:szCs w:val="28"/>
          <w:u w:val="none"/>
          <w:rPrChange w:id="966" w:author="RePack by Diakov" w:date="2023-03-14T12:40:00Z">
            <w:rPr>
              <w:rStyle w:val="ac"/>
              <w:color w:val="auto"/>
              <w:sz w:val="28"/>
              <w:szCs w:val="28"/>
              <w:highlight w:val="yellow"/>
              <w:u w:val="none"/>
            </w:rPr>
          </w:rPrChange>
        </w:rPr>
        <w:t>.</w:t>
      </w:r>
    </w:p>
    <w:p w14:paraId="5A389030" w14:textId="77777777" w:rsidR="009F1ECF" w:rsidRPr="002347E3" w:rsidRDefault="009F1ECF" w:rsidP="00BF75F7">
      <w:pPr>
        <w:pStyle w:val="a4"/>
        <w:numPr>
          <w:ilvl w:val="0"/>
          <w:numId w:val="5"/>
        </w:numPr>
        <w:tabs>
          <w:tab w:val="left" w:pos="0"/>
          <w:tab w:val="left" w:pos="142"/>
          <w:tab w:val="left" w:pos="851"/>
          <w:tab w:val="left" w:pos="993"/>
          <w:tab w:val="left" w:pos="1418"/>
        </w:tabs>
        <w:spacing w:line="360" w:lineRule="auto"/>
        <w:ind w:left="0" w:firstLine="426"/>
        <w:jc w:val="both"/>
        <w:rPr>
          <w:rStyle w:val="ac"/>
          <w:color w:val="auto"/>
          <w:sz w:val="28"/>
          <w:szCs w:val="28"/>
          <w:u w:val="none"/>
          <w:rPrChange w:id="967" w:author="RePack by Diakov" w:date="2023-03-14T12:40:00Z">
            <w:rPr>
              <w:rStyle w:val="ac"/>
              <w:color w:val="auto"/>
              <w:sz w:val="28"/>
              <w:szCs w:val="28"/>
              <w:highlight w:val="yellow"/>
              <w:u w:val="none"/>
            </w:rPr>
          </w:rPrChange>
        </w:rPr>
      </w:pPr>
      <w:r w:rsidRPr="002347E3">
        <w:rPr>
          <w:rStyle w:val="ac"/>
          <w:color w:val="auto"/>
          <w:sz w:val="28"/>
          <w:szCs w:val="28"/>
          <w:u w:val="none"/>
          <w:rPrChange w:id="968" w:author="RePack by Diakov" w:date="2023-03-14T12:40:00Z">
            <w:rPr>
              <w:rStyle w:val="ac"/>
              <w:color w:val="auto"/>
              <w:sz w:val="28"/>
              <w:szCs w:val="28"/>
              <w:highlight w:val="yellow"/>
              <w:u w:val="none"/>
            </w:rPr>
          </w:rPrChange>
        </w:rPr>
        <w:t xml:space="preserve">Официальный сайт Департамента конкуренции Комиссии ЕС в сети Интернет по адресу: </w:t>
      </w:r>
      <w:r w:rsidRPr="002347E3">
        <w:rPr>
          <w:rStyle w:val="ac"/>
          <w:color w:val="auto"/>
          <w:sz w:val="28"/>
          <w:szCs w:val="28"/>
          <w:rPrChange w:id="969" w:author="RePack by Diakov" w:date="2023-03-14T12:40:00Z">
            <w:rPr>
              <w:rStyle w:val="ac"/>
              <w:color w:val="auto"/>
              <w:sz w:val="28"/>
              <w:szCs w:val="28"/>
              <w:highlight w:val="yellow"/>
            </w:rPr>
          </w:rPrChange>
        </w:rPr>
        <w:t>http://ec.europa.eu/competition/index_en.html</w:t>
      </w:r>
      <w:r w:rsidRPr="002347E3">
        <w:rPr>
          <w:rStyle w:val="ac"/>
          <w:color w:val="auto"/>
          <w:sz w:val="28"/>
          <w:szCs w:val="28"/>
          <w:u w:val="none"/>
          <w:rPrChange w:id="970" w:author="RePack by Diakov" w:date="2023-03-14T12:40:00Z">
            <w:rPr>
              <w:rStyle w:val="ac"/>
              <w:color w:val="auto"/>
              <w:sz w:val="28"/>
              <w:szCs w:val="28"/>
              <w:highlight w:val="yellow"/>
              <w:u w:val="none"/>
            </w:rPr>
          </w:rPrChange>
        </w:rPr>
        <w:t>.</w:t>
      </w:r>
    </w:p>
    <w:p w14:paraId="792F1D96" w14:textId="08FBFA21" w:rsidR="009F1ECF" w:rsidRPr="002347E3" w:rsidRDefault="009F1ECF" w:rsidP="00BF75F7">
      <w:pPr>
        <w:pStyle w:val="a4"/>
        <w:numPr>
          <w:ilvl w:val="0"/>
          <w:numId w:val="5"/>
        </w:numPr>
        <w:tabs>
          <w:tab w:val="left" w:pos="0"/>
          <w:tab w:val="left" w:pos="142"/>
          <w:tab w:val="left" w:pos="851"/>
          <w:tab w:val="left" w:pos="993"/>
          <w:tab w:val="left" w:pos="1418"/>
        </w:tabs>
        <w:spacing w:line="360" w:lineRule="auto"/>
        <w:ind w:left="0" w:firstLine="426"/>
        <w:jc w:val="both"/>
        <w:rPr>
          <w:rStyle w:val="ac"/>
          <w:color w:val="auto"/>
          <w:sz w:val="28"/>
          <w:szCs w:val="28"/>
          <w:u w:val="none"/>
          <w:rPrChange w:id="971" w:author="RePack by Diakov" w:date="2023-03-14T12:40:00Z">
            <w:rPr>
              <w:rStyle w:val="ac"/>
              <w:color w:val="auto"/>
              <w:sz w:val="28"/>
              <w:szCs w:val="28"/>
              <w:highlight w:val="yellow"/>
              <w:u w:val="none"/>
            </w:rPr>
          </w:rPrChange>
        </w:rPr>
      </w:pPr>
      <w:r w:rsidRPr="002347E3">
        <w:rPr>
          <w:rStyle w:val="ac"/>
          <w:color w:val="auto"/>
          <w:sz w:val="28"/>
          <w:szCs w:val="28"/>
          <w:u w:val="none"/>
          <w:rPrChange w:id="972" w:author="RePack by Diakov" w:date="2023-03-14T12:40:00Z">
            <w:rPr>
              <w:rStyle w:val="ac"/>
              <w:color w:val="auto"/>
              <w:sz w:val="28"/>
              <w:szCs w:val="28"/>
              <w:highlight w:val="yellow"/>
              <w:u w:val="none"/>
            </w:rPr>
          </w:rPrChange>
        </w:rPr>
        <w:t xml:space="preserve">Официальный сайт Федеральной торговой комиссии США в сети Интернет по адресу: </w:t>
      </w:r>
      <w:r w:rsidRPr="002347E3">
        <w:rPr>
          <w:rStyle w:val="ac"/>
          <w:color w:val="auto"/>
          <w:sz w:val="28"/>
          <w:szCs w:val="28"/>
          <w:rPrChange w:id="973" w:author="RePack by Diakov" w:date="2023-03-14T12:40:00Z">
            <w:rPr>
              <w:rStyle w:val="ac"/>
              <w:color w:val="auto"/>
              <w:sz w:val="28"/>
              <w:szCs w:val="28"/>
              <w:highlight w:val="yellow"/>
            </w:rPr>
          </w:rPrChange>
        </w:rPr>
        <w:t>http://www.ftc.gov/.</w:t>
      </w:r>
    </w:p>
    <w:p w14:paraId="55DCB4F4" w14:textId="77777777" w:rsidR="00D827A6" w:rsidRPr="002347E3" w:rsidRDefault="00D827A6" w:rsidP="00BF75F7">
      <w:pPr>
        <w:pStyle w:val="a4"/>
        <w:numPr>
          <w:ilvl w:val="0"/>
          <w:numId w:val="5"/>
        </w:numPr>
        <w:tabs>
          <w:tab w:val="left" w:pos="0"/>
          <w:tab w:val="left" w:pos="142"/>
          <w:tab w:val="left" w:pos="851"/>
          <w:tab w:val="left" w:pos="993"/>
          <w:tab w:val="left" w:pos="1418"/>
        </w:tabs>
        <w:spacing w:line="360" w:lineRule="auto"/>
        <w:ind w:left="0" w:firstLine="426"/>
        <w:jc w:val="both"/>
        <w:rPr>
          <w:iCs/>
          <w:color w:val="0D0D0D" w:themeColor="text1" w:themeTint="F2"/>
          <w:sz w:val="28"/>
          <w:szCs w:val="28"/>
          <w:shd w:val="clear" w:color="auto" w:fill="FFFFFF"/>
          <w:rPrChange w:id="974" w:author="RePack by Diakov" w:date="2023-03-14T12:40:00Z">
            <w:rPr>
              <w:iCs/>
              <w:color w:val="0D0D0D" w:themeColor="text1" w:themeTint="F2"/>
              <w:sz w:val="28"/>
              <w:szCs w:val="28"/>
              <w:highlight w:val="yellow"/>
              <w:shd w:val="clear" w:color="auto" w:fill="FFFFFF"/>
            </w:rPr>
          </w:rPrChange>
        </w:rPr>
      </w:pPr>
      <w:r w:rsidRPr="002347E3">
        <w:rPr>
          <w:color w:val="000000"/>
          <w:sz w:val="28"/>
          <w:szCs w:val="28"/>
          <w:shd w:val="clear" w:color="auto" w:fill="FFFFFF"/>
          <w:rPrChange w:id="975" w:author="RePack by Diakov" w:date="2023-03-14T12:40:00Z">
            <w:rPr>
              <w:color w:val="000000"/>
              <w:sz w:val="28"/>
              <w:szCs w:val="28"/>
              <w:highlight w:val="yellow"/>
              <w:shd w:val="clear" w:color="auto" w:fill="FFFFFF"/>
            </w:rPr>
          </w:rPrChange>
        </w:rPr>
        <w:t xml:space="preserve">Акимова И.В. Новеллы в сфере контроля за осуществлением иностранных инвестиций в стратегические отрасли экономики / Акимова И.В., Симакова К.Б. // Российское конкурентное право и экономика. 2019. № </w:t>
      </w:r>
      <w:proofErr w:type="gramStart"/>
      <w:r w:rsidRPr="002347E3">
        <w:rPr>
          <w:color w:val="000000"/>
          <w:sz w:val="28"/>
          <w:szCs w:val="28"/>
          <w:shd w:val="clear" w:color="auto" w:fill="FFFFFF"/>
          <w:rPrChange w:id="976" w:author="RePack by Diakov" w:date="2023-03-14T12:40:00Z">
            <w:rPr>
              <w:color w:val="000000"/>
              <w:sz w:val="28"/>
              <w:szCs w:val="28"/>
              <w:highlight w:val="yellow"/>
              <w:shd w:val="clear" w:color="auto" w:fill="FFFFFF"/>
            </w:rPr>
          </w:rPrChange>
        </w:rPr>
        <w:t>3.-</w:t>
      </w:r>
      <w:proofErr w:type="gramEnd"/>
      <w:r w:rsidRPr="002347E3">
        <w:rPr>
          <w:color w:val="000000"/>
          <w:sz w:val="28"/>
          <w:szCs w:val="28"/>
          <w:shd w:val="clear" w:color="auto" w:fill="FFFFFF"/>
          <w:rPrChange w:id="977" w:author="RePack by Diakov" w:date="2023-03-14T12:40:00Z">
            <w:rPr>
              <w:color w:val="000000"/>
              <w:sz w:val="28"/>
              <w:szCs w:val="28"/>
              <w:highlight w:val="yellow"/>
              <w:shd w:val="clear" w:color="auto" w:fill="FFFFFF"/>
            </w:rPr>
          </w:rPrChange>
        </w:rPr>
        <w:t>С.30-35.</w:t>
      </w:r>
      <w:r w:rsidRPr="002347E3">
        <w:rPr>
          <w:sz w:val="28"/>
          <w:szCs w:val="28"/>
          <w:rPrChange w:id="978" w:author="RePack by Diakov" w:date="2023-03-14T12:40:00Z">
            <w:rPr>
              <w:sz w:val="28"/>
              <w:szCs w:val="28"/>
              <w:highlight w:val="yellow"/>
            </w:rPr>
          </w:rPrChange>
        </w:rPr>
        <w:t xml:space="preserve"> </w:t>
      </w:r>
      <w:r w:rsidRPr="002347E3">
        <w:rPr>
          <w:sz w:val="28"/>
          <w:szCs w:val="28"/>
          <w:u w:val="single"/>
          <w:shd w:val="clear" w:color="auto" w:fill="FFFFFF"/>
          <w:rPrChange w:id="979" w:author="RePack by Diakov" w:date="2023-03-14T12:40:00Z">
            <w:rPr>
              <w:sz w:val="28"/>
              <w:szCs w:val="28"/>
              <w:highlight w:val="yellow"/>
              <w:u w:val="single"/>
              <w:shd w:val="clear" w:color="auto" w:fill="FFFFFF"/>
            </w:rPr>
          </w:rPrChange>
        </w:rPr>
        <w:t>http://elib.fa.ru/art2019/bv1770.pdf</w:t>
      </w:r>
    </w:p>
    <w:p w14:paraId="387993A5" w14:textId="77777777" w:rsidR="00D827A6" w:rsidRPr="002347E3" w:rsidRDefault="00D827A6" w:rsidP="00BF75F7">
      <w:pPr>
        <w:pStyle w:val="a4"/>
        <w:numPr>
          <w:ilvl w:val="0"/>
          <w:numId w:val="5"/>
        </w:numPr>
        <w:tabs>
          <w:tab w:val="left" w:pos="0"/>
          <w:tab w:val="left" w:pos="142"/>
          <w:tab w:val="left" w:pos="851"/>
          <w:tab w:val="left" w:pos="993"/>
          <w:tab w:val="left" w:pos="1418"/>
        </w:tabs>
        <w:spacing w:line="360" w:lineRule="auto"/>
        <w:ind w:left="0" w:firstLine="426"/>
        <w:jc w:val="both"/>
        <w:rPr>
          <w:iCs/>
          <w:color w:val="0D0D0D" w:themeColor="text1" w:themeTint="F2"/>
          <w:sz w:val="28"/>
          <w:szCs w:val="28"/>
          <w:shd w:val="clear" w:color="auto" w:fill="FFFFFF"/>
          <w:rPrChange w:id="980" w:author="RePack by Diakov" w:date="2023-03-14T12:40:00Z">
            <w:rPr>
              <w:iCs/>
              <w:color w:val="0D0D0D" w:themeColor="text1" w:themeTint="F2"/>
              <w:sz w:val="28"/>
              <w:szCs w:val="28"/>
              <w:highlight w:val="yellow"/>
              <w:shd w:val="clear" w:color="auto" w:fill="FFFFFF"/>
            </w:rPr>
          </w:rPrChange>
        </w:rPr>
      </w:pPr>
      <w:r w:rsidRPr="002347E3">
        <w:rPr>
          <w:color w:val="000000"/>
          <w:sz w:val="28"/>
          <w:szCs w:val="28"/>
          <w:shd w:val="clear" w:color="auto" w:fill="FFFFFF"/>
          <w:rPrChange w:id="981" w:author="RePack by Diakov" w:date="2023-03-14T12:40:00Z">
            <w:rPr>
              <w:color w:val="000000"/>
              <w:sz w:val="28"/>
              <w:szCs w:val="28"/>
              <w:highlight w:val="yellow"/>
              <w:shd w:val="clear" w:color="auto" w:fill="FFFFFF"/>
            </w:rPr>
          </w:rPrChange>
        </w:rPr>
        <w:t xml:space="preserve">Кашеваров А.Б. Ведомственная апелляция ФАС России: процедура и практика / Кашеваров А.Б., Акимова И.В., Симакова К.Б. // Российское конкурентное право и экономика. 2021. № </w:t>
      </w:r>
      <w:proofErr w:type="gramStart"/>
      <w:r w:rsidRPr="002347E3">
        <w:rPr>
          <w:color w:val="000000"/>
          <w:sz w:val="28"/>
          <w:szCs w:val="28"/>
          <w:shd w:val="clear" w:color="auto" w:fill="FFFFFF"/>
          <w:rPrChange w:id="982" w:author="RePack by Diakov" w:date="2023-03-14T12:40:00Z">
            <w:rPr>
              <w:color w:val="000000"/>
              <w:sz w:val="28"/>
              <w:szCs w:val="28"/>
              <w:highlight w:val="yellow"/>
              <w:shd w:val="clear" w:color="auto" w:fill="FFFFFF"/>
            </w:rPr>
          </w:rPrChange>
        </w:rPr>
        <w:t>2.-</w:t>
      </w:r>
      <w:proofErr w:type="gramEnd"/>
      <w:r w:rsidRPr="002347E3">
        <w:rPr>
          <w:color w:val="000000"/>
          <w:sz w:val="28"/>
          <w:szCs w:val="28"/>
          <w:shd w:val="clear" w:color="auto" w:fill="FFFFFF"/>
          <w:rPrChange w:id="983" w:author="RePack by Diakov" w:date="2023-03-14T12:40:00Z">
            <w:rPr>
              <w:color w:val="000000"/>
              <w:sz w:val="28"/>
              <w:szCs w:val="28"/>
              <w:highlight w:val="yellow"/>
              <w:shd w:val="clear" w:color="auto" w:fill="FFFFFF"/>
            </w:rPr>
          </w:rPrChange>
        </w:rPr>
        <w:t xml:space="preserve">С.18 </w:t>
      </w:r>
      <w:r w:rsidRPr="002347E3">
        <w:rPr>
          <w:rStyle w:val="arm-note"/>
          <w:color w:val="000000"/>
          <w:sz w:val="28"/>
          <w:szCs w:val="28"/>
          <w:u w:val="single"/>
          <w:rPrChange w:id="984" w:author="RePack by Diakov" w:date="2023-03-14T12:40:00Z">
            <w:rPr>
              <w:rStyle w:val="arm-note"/>
              <w:color w:val="000000"/>
              <w:sz w:val="28"/>
              <w:szCs w:val="28"/>
              <w:highlight w:val="yellow"/>
              <w:u w:val="single"/>
            </w:rPr>
          </w:rPrChange>
        </w:rPr>
        <w:t>http://elib.fa.ru/art2021/bv1339.pdf</w:t>
      </w:r>
    </w:p>
    <w:p w14:paraId="1D49BF33" w14:textId="77777777" w:rsidR="00866230" w:rsidRPr="002347E3" w:rsidRDefault="00866230" w:rsidP="00BF75F7">
      <w:pPr>
        <w:widowControl w:val="0"/>
        <w:numPr>
          <w:ilvl w:val="0"/>
          <w:numId w:val="5"/>
        </w:numPr>
        <w:tabs>
          <w:tab w:val="left" w:pos="142"/>
          <w:tab w:val="left" w:pos="851"/>
          <w:tab w:val="left" w:pos="993"/>
          <w:tab w:val="left" w:pos="1418"/>
        </w:tabs>
        <w:spacing w:line="360" w:lineRule="auto"/>
        <w:ind w:left="0" w:firstLine="426"/>
        <w:jc w:val="both"/>
        <w:rPr>
          <w:b/>
          <w:sz w:val="28"/>
          <w:szCs w:val="28"/>
          <w:rPrChange w:id="985" w:author="RePack by Diakov" w:date="2023-03-14T12:40:00Z">
            <w:rPr>
              <w:b/>
              <w:sz w:val="28"/>
              <w:szCs w:val="28"/>
              <w:highlight w:val="yellow"/>
            </w:rPr>
          </w:rPrChange>
        </w:rPr>
      </w:pPr>
      <w:r w:rsidRPr="002347E3">
        <w:rPr>
          <w:sz w:val="28"/>
          <w:szCs w:val="28"/>
          <w:rPrChange w:id="986" w:author="RePack by Diakov" w:date="2023-03-14T12:40:00Z">
            <w:rPr>
              <w:sz w:val="28"/>
              <w:szCs w:val="28"/>
              <w:highlight w:val="yellow"/>
            </w:rPr>
          </w:rPrChange>
        </w:rPr>
        <w:t xml:space="preserve">Библиотечно-информационный комплекс </w:t>
      </w:r>
      <w:proofErr w:type="spellStart"/>
      <w:r w:rsidRPr="002347E3">
        <w:rPr>
          <w:sz w:val="28"/>
          <w:szCs w:val="28"/>
          <w:rPrChange w:id="987" w:author="RePack by Diakov" w:date="2023-03-14T12:40:00Z">
            <w:rPr>
              <w:sz w:val="28"/>
              <w:szCs w:val="28"/>
              <w:highlight w:val="yellow"/>
            </w:rPr>
          </w:rPrChange>
        </w:rPr>
        <w:t>Финуниверситета</w:t>
      </w:r>
      <w:proofErr w:type="spellEnd"/>
      <w:r w:rsidRPr="002347E3">
        <w:rPr>
          <w:sz w:val="28"/>
          <w:szCs w:val="28"/>
          <w:rPrChange w:id="988" w:author="RePack by Diakov" w:date="2023-03-14T12:40:00Z">
            <w:rPr>
              <w:sz w:val="28"/>
              <w:szCs w:val="28"/>
              <w:highlight w:val="yellow"/>
            </w:rPr>
          </w:rPrChange>
        </w:rPr>
        <w:t xml:space="preserve"> (электронная библиотека, ресурсы на русском языке): </w:t>
      </w:r>
      <w:r w:rsidRPr="002347E3">
        <w:rPr>
          <w:sz w:val="28"/>
          <w:szCs w:val="28"/>
          <w:u w:val="single"/>
          <w:rPrChange w:id="989" w:author="RePack by Diakov" w:date="2023-03-14T12:40:00Z">
            <w:rPr>
              <w:sz w:val="28"/>
              <w:szCs w:val="28"/>
              <w:highlight w:val="yellow"/>
              <w:u w:val="single"/>
            </w:rPr>
          </w:rPrChange>
        </w:rPr>
        <w:t>http://www.library.fa.ru/res_mainres.asp?cat=rus</w:t>
      </w:r>
    </w:p>
    <w:p w14:paraId="3138C93E" w14:textId="77777777" w:rsidR="00866230" w:rsidRPr="002347E3" w:rsidRDefault="00866230" w:rsidP="00BF75F7">
      <w:pPr>
        <w:widowControl w:val="0"/>
        <w:numPr>
          <w:ilvl w:val="0"/>
          <w:numId w:val="5"/>
        </w:numPr>
        <w:tabs>
          <w:tab w:val="left" w:pos="142"/>
          <w:tab w:val="left" w:pos="851"/>
          <w:tab w:val="left" w:pos="993"/>
          <w:tab w:val="left" w:pos="1418"/>
        </w:tabs>
        <w:spacing w:line="360" w:lineRule="auto"/>
        <w:ind w:left="0" w:firstLine="426"/>
        <w:jc w:val="both"/>
        <w:rPr>
          <w:b/>
          <w:sz w:val="28"/>
          <w:szCs w:val="28"/>
          <w:rPrChange w:id="990" w:author="RePack by Diakov" w:date="2023-03-14T12:40:00Z">
            <w:rPr>
              <w:b/>
              <w:sz w:val="28"/>
              <w:szCs w:val="28"/>
              <w:highlight w:val="yellow"/>
            </w:rPr>
          </w:rPrChange>
        </w:rPr>
      </w:pPr>
      <w:r w:rsidRPr="002347E3">
        <w:rPr>
          <w:sz w:val="28"/>
          <w:szCs w:val="28"/>
          <w:rPrChange w:id="991" w:author="RePack by Diakov" w:date="2023-03-14T12:40:00Z">
            <w:rPr>
              <w:sz w:val="28"/>
              <w:szCs w:val="28"/>
              <w:highlight w:val="yellow"/>
            </w:rPr>
          </w:rPrChange>
        </w:rPr>
        <w:t xml:space="preserve">Библиотечно-информационный комплекс </w:t>
      </w:r>
      <w:proofErr w:type="spellStart"/>
      <w:r w:rsidRPr="002347E3">
        <w:rPr>
          <w:sz w:val="28"/>
          <w:szCs w:val="28"/>
          <w:rPrChange w:id="992" w:author="RePack by Diakov" w:date="2023-03-14T12:40:00Z">
            <w:rPr>
              <w:sz w:val="28"/>
              <w:szCs w:val="28"/>
              <w:highlight w:val="yellow"/>
            </w:rPr>
          </w:rPrChange>
        </w:rPr>
        <w:t>Финуниверситета</w:t>
      </w:r>
      <w:proofErr w:type="spellEnd"/>
      <w:r w:rsidRPr="002347E3">
        <w:rPr>
          <w:sz w:val="28"/>
          <w:szCs w:val="28"/>
          <w:rPrChange w:id="993" w:author="RePack by Diakov" w:date="2023-03-14T12:40:00Z">
            <w:rPr>
              <w:sz w:val="28"/>
              <w:szCs w:val="28"/>
              <w:highlight w:val="yellow"/>
            </w:rPr>
          </w:rPrChange>
        </w:rPr>
        <w:t xml:space="preserve"> (электронная библиотека, ресурсы на иностранных языках): </w:t>
      </w:r>
      <w:r w:rsidRPr="002347E3">
        <w:rPr>
          <w:sz w:val="28"/>
          <w:szCs w:val="28"/>
          <w:u w:val="single"/>
          <w:rPrChange w:id="994" w:author="RePack by Diakov" w:date="2023-03-14T12:40:00Z">
            <w:rPr>
              <w:sz w:val="28"/>
              <w:szCs w:val="28"/>
              <w:highlight w:val="yellow"/>
              <w:u w:val="single"/>
            </w:rPr>
          </w:rPrChange>
        </w:rPr>
        <w:t>http://library.fa.ru/res_mainres.asp?cat=en</w:t>
      </w:r>
    </w:p>
    <w:p w14:paraId="26AA2FBA" w14:textId="77777777" w:rsidR="0084738C" w:rsidRPr="0084738C" w:rsidRDefault="0084738C" w:rsidP="00BF75F7">
      <w:pPr>
        <w:tabs>
          <w:tab w:val="left" w:pos="-426"/>
          <w:tab w:val="left" w:pos="993"/>
          <w:tab w:val="left" w:pos="1418"/>
        </w:tabs>
        <w:spacing w:line="360" w:lineRule="auto"/>
        <w:ind w:firstLine="426"/>
        <w:jc w:val="both"/>
        <w:rPr>
          <w:iCs/>
          <w:sz w:val="28"/>
          <w:szCs w:val="28"/>
          <w:u w:val="single"/>
          <w:shd w:val="clear" w:color="auto" w:fill="FFFFFF"/>
        </w:rPr>
      </w:pPr>
    </w:p>
    <w:p w14:paraId="2DDD45E6" w14:textId="223016AF" w:rsidR="001E16FA" w:rsidRDefault="001E16FA" w:rsidP="00693C26">
      <w:pPr>
        <w:pStyle w:val="a4"/>
        <w:widowControl w:val="0"/>
        <w:numPr>
          <w:ilvl w:val="0"/>
          <w:numId w:val="4"/>
        </w:numPr>
        <w:tabs>
          <w:tab w:val="left" w:pos="0"/>
          <w:tab w:val="left" w:pos="338"/>
        </w:tabs>
        <w:spacing w:line="276" w:lineRule="auto"/>
        <w:jc w:val="both"/>
        <w:rPr>
          <w:rFonts w:eastAsia="Calibri"/>
          <w:b/>
          <w:bCs/>
          <w:sz w:val="28"/>
          <w:szCs w:val="28"/>
        </w:rPr>
      </w:pPr>
      <w:r w:rsidRPr="003E50BC">
        <w:rPr>
          <w:rFonts w:eastAsia="Calibri"/>
          <w:b/>
          <w:bCs/>
          <w:sz w:val="28"/>
          <w:szCs w:val="28"/>
        </w:rPr>
        <w:t>Методические указания для обучающихся по освоению дисциплины</w:t>
      </w:r>
      <w:bookmarkEnd w:id="846"/>
      <w:bookmarkEnd w:id="847"/>
    </w:p>
    <w:p w14:paraId="29E2F95D" w14:textId="7E29A396" w:rsidR="007767A6" w:rsidRPr="003E50BC" w:rsidDel="00BF75F7" w:rsidRDefault="007767A6" w:rsidP="007767A6">
      <w:pPr>
        <w:pStyle w:val="a4"/>
        <w:widowControl w:val="0"/>
        <w:tabs>
          <w:tab w:val="left" w:pos="0"/>
          <w:tab w:val="left" w:pos="338"/>
        </w:tabs>
        <w:spacing w:line="276" w:lineRule="auto"/>
        <w:ind w:left="1084"/>
        <w:jc w:val="both"/>
        <w:rPr>
          <w:del w:id="995" w:author="Молчанова Алла Владиславовна" w:date="2023-05-04T10:57:00Z"/>
          <w:rFonts w:eastAsia="Calibri"/>
          <w:b/>
          <w:bCs/>
          <w:sz w:val="28"/>
          <w:szCs w:val="28"/>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996" w:author="Молчанова Алла Владиславовна" w:date="2023-05-04T10:55:00Z">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977"/>
        <w:gridCol w:w="7938"/>
        <w:tblGridChange w:id="997">
          <w:tblGrid>
            <w:gridCol w:w="2835"/>
            <w:gridCol w:w="7938"/>
          </w:tblGrid>
        </w:tblGridChange>
      </w:tblGrid>
      <w:tr w:rsidR="001E16FA" w:rsidRPr="00F04A27" w14:paraId="1410DFF8" w14:textId="77777777" w:rsidTr="00BF75F7">
        <w:tc>
          <w:tcPr>
            <w:tcW w:w="2977" w:type="dxa"/>
            <w:shd w:val="clear" w:color="auto" w:fill="auto"/>
            <w:tcPrChange w:id="998" w:author="Молчанова Алла Владиславовна" w:date="2023-05-04T10:55:00Z">
              <w:tcPr>
                <w:tcW w:w="2835" w:type="dxa"/>
                <w:shd w:val="clear" w:color="auto" w:fill="auto"/>
              </w:tcPr>
            </w:tcPrChange>
          </w:tcPr>
          <w:p w14:paraId="1CCF507D" w14:textId="77777777" w:rsidR="001E16FA" w:rsidRPr="00F04A27" w:rsidRDefault="001E16FA" w:rsidP="009373CB">
            <w:pPr>
              <w:widowControl w:val="0"/>
            </w:pPr>
            <w:r w:rsidRPr="00F04A27">
              <w:t>Положение о реферате, эссе, контрольной работе, домашнем творческом задании студента по дисциплине (модулю)</w:t>
            </w:r>
          </w:p>
          <w:p w14:paraId="584F8D45" w14:textId="77777777" w:rsidR="001E16FA" w:rsidRPr="00F04A27" w:rsidRDefault="001E16FA" w:rsidP="009373CB">
            <w:pPr>
              <w:widowControl w:val="0"/>
            </w:pPr>
          </w:p>
          <w:p w14:paraId="7EEB834D" w14:textId="77777777" w:rsidR="001E16FA" w:rsidRPr="00F04A27" w:rsidRDefault="001E16FA" w:rsidP="009373CB">
            <w:pPr>
              <w:widowControl w:val="0"/>
            </w:pPr>
            <w:r w:rsidRPr="00F04A27">
              <w:t xml:space="preserve">Методическое </w:t>
            </w:r>
            <w:r w:rsidRPr="00F04A27">
              <w:lastRenderedPageBreak/>
              <w:t>обеспечение дисциплины на Информационно-образовательном портале</w:t>
            </w:r>
          </w:p>
          <w:p w14:paraId="2C192F1D" w14:textId="77777777" w:rsidR="001E16FA" w:rsidRPr="00F04A27" w:rsidRDefault="001E16FA" w:rsidP="009373CB">
            <w:pPr>
              <w:widowControl w:val="0"/>
            </w:pPr>
          </w:p>
          <w:p w14:paraId="5D31350A" w14:textId="77777777" w:rsidR="001E16FA" w:rsidRPr="00F04A27" w:rsidRDefault="001E16FA" w:rsidP="009373CB">
            <w:pPr>
              <w:widowControl w:val="0"/>
            </w:pPr>
            <w:r w:rsidRPr="00F04A27">
              <w:t>Обеспечение дисциплины на Форуме ИОП</w:t>
            </w:r>
          </w:p>
        </w:tc>
        <w:tc>
          <w:tcPr>
            <w:tcW w:w="7938" w:type="dxa"/>
            <w:shd w:val="clear" w:color="auto" w:fill="auto"/>
            <w:tcPrChange w:id="999" w:author="Молчанова Алла Владиславовна" w:date="2023-05-04T10:55:00Z">
              <w:tcPr>
                <w:tcW w:w="7938" w:type="dxa"/>
                <w:shd w:val="clear" w:color="auto" w:fill="auto"/>
              </w:tcPr>
            </w:tcPrChange>
          </w:tcPr>
          <w:p w14:paraId="43CCA1BD" w14:textId="77777777" w:rsidR="001E16FA" w:rsidRPr="00E702A4" w:rsidRDefault="001378E4" w:rsidP="009373CB">
            <w:pPr>
              <w:widowControl w:val="0"/>
            </w:pPr>
            <w:r>
              <w:lastRenderedPageBreak/>
              <w:fldChar w:fldCharType="begin"/>
            </w:r>
            <w:r>
              <w:instrText xml:space="preserve"> HYPERLINK "http://www.fa.ru/univer/DocLib/Организация%20учебного%20процесса/Нормативные%20документы%20по%20самостоятельной%20работеПриказ%20№0611_о%20от%2001.04.2014.PDF" </w:instrText>
            </w:r>
            <w:r>
              <w:fldChar w:fldCharType="separate"/>
            </w:r>
            <w:r w:rsidR="001E16FA" w:rsidRPr="00E702A4">
              <w:rPr>
                <w:rStyle w:val="ac"/>
              </w:rPr>
              <w:t>http://www.fa.ru/univer/DocLib/Организация%20учебного%20процесса/Нормативные%20документы%20по%20самостоятельной%20работеПриказ%20№0611_о%20от%2001.04.2014.PDF</w:t>
            </w:r>
            <w:r>
              <w:rPr>
                <w:rStyle w:val="ac"/>
              </w:rPr>
              <w:fldChar w:fldCharType="end"/>
            </w:r>
          </w:p>
          <w:p w14:paraId="1C65B916" w14:textId="77777777" w:rsidR="001E16FA" w:rsidRPr="00E702A4" w:rsidRDefault="001E16FA" w:rsidP="009373CB">
            <w:pPr>
              <w:widowControl w:val="0"/>
            </w:pPr>
          </w:p>
          <w:p w14:paraId="057A4A47" w14:textId="77777777" w:rsidR="001E16FA" w:rsidRPr="00E702A4" w:rsidRDefault="001E16FA" w:rsidP="009373CB">
            <w:pPr>
              <w:widowControl w:val="0"/>
            </w:pPr>
          </w:p>
          <w:p w14:paraId="3F802BA2" w14:textId="77777777" w:rsidR="00BD46D9" w:rsidRPr="00E702A4" w:rsidRDefault="00BD46D9" w:rsidP="009373CB">
            <w:pPr>
              <w:widowControl w:val="0"/>
            </w:pPr>
          </w:p>
          <w:p w14:paraId="3316B547" w14:textId="77777777" w:rsidR="00BD46D9" w:rsidRPr="00E702A4" w:rsidRDefault="00BD46D9" w:rsidP="009373CB">
            <w:pPr>
              <w:widowControl w:val="0"/>
            </w:pPr>
          </w:p>
          <w:p w14:paraId="09352CF4" w14:textId="77777777" w:rsidR="00522C9B" w:rsidRPr="00E702A4" w:rsidRDefault="001378E4" w:rsidP="00522C9B">
            <w:pPr>
              <w:rPr>
                <w:color w:val="365F91" w:themeColor="accent1" w:themeShade="BF"/>
              </w:rPr>
            </w:pPr>
            <w:r>
              <w:lastRenderedPageBreak/>
              <w:fldChar w:fldCharType="begin"/>
            </w:r>
            <w:r>
              <w:instrText xml:space="preserve"> HYPERLINK "https://portal.fa.ru/Catalog?MenuId=Catalog" </w:instrText>
            </w:r>
            <w:r>
              <w:fldChar w:fldCharType="separate"/>
            </w:r>
            <w:r w:rsidR="00522C9B" w:rsidRPr="00E702A4">
              <w:rPr>
                <w:rStyle w:val="ac"/>
                <w:color w:val="365F91" w:themeColor="accent1" w:themeShade="BF"/>
              </w:rPr>
              <w:t>https://portal.fa.ru/Catalog?MenuId=Catalog</w:t>
            </w:r>
            <w:r>
              <w:rPr>
                <w:rStyle w:val="ac"/>
                <w:color w:val="365F91" w:themeColor="accent1" w:themeShade="BF"/>
              </w:rPr>
              <w:fldChar w:fldCharType="end"/>
            </w:r>
          </w:p>
          <w:p w14:paraId="580A3D0B" w14:textId="77777777" w:rsidR="001E16FA" w:rsidRPr="00E702A4" w:rsidRDefault="001E16FA" w:rsidP="009373CB">
            <w:pPr>
              <w:widowControl w:val="0"/>
            </w:pPr>
            <w:r w:rsidRPr="00E702A4">
              <w:t xml:space="preserve">   </w:t>
            </w:r>
          </w:p>
          <w:p w14:paraId="1BD4B5E0" w14:textId="77777777" w:rsidR="001E16FA" w:rsidRPr="00E702A4" w:rsidRDefault="001E16FA" w:rsidP="009373CB">
            <w:pPr>
              <w:widowControl w:val="0"/>
            </w:pPr>
          </w:p>
          <w:p w14:paraId="4A5214E9" w14:textId="77777777" w:rsidR="001E16FA" w:rsidRPr="00E702A4" w:rsidRDefault="001E16FA" w:rsidP="009373CB">
            <w:pPr>
              <w:widowControl w:val="0"/>
            </w:pPr>
          </w:p>
          <w:p w14:paraId="49F913DF" w14:textId="7734876E" w:rsidR="00BD46D9" w:rsidRPr="00E702A4" w:rsidDel="00BF75F7" w:rsidRDefault="00BD46D9" w:rsidP="009373CB">
            <w:pPr>
              <w:widowControl w:val="0"/>
              <w:rPr>
                <w:del w:id="1000" w:author="Молчанова Алла Владиславовна" w:date="2023-05-04T10:55:00Z"/>
              </w:rPr>
            </w:pPr>
          </w:p>
          <w:p w14:paraId="737C3B0F" w14:textId="261B9280" w:rsidR="001E16FA" w:rsidRPr="00E702A4" w:rsidDel="00BF75F7" w:rsidRDefault="001E16FA" w:rsidP="009373CB">
            <w:pPr>
              <w:widowControl w:val="0"/>
              <w:rPr>
                <w:del w:id="1001" w:author="Молчанова Алла Владиславовна" w:date="2023-05-04T10:55:00Z"/>
              </w:rPr>
            </w:pPr>
          </w:p>
          <w:p w14:paraId="7FF2A19C" w14:textId="77777777" w:rsidR="00522C9B" w:rsidRDefault="001378E4" w:rsidP="00522C9B">
            <w:r>
              <w:fldChar w:fldCharType="begin"/>
            </w:r>
            <w:r>
              <w:instrText xml:space="preserve"> HYPERLINK "https://portal.fa.ru/Www/phpBB/viewforum.php?f=19" </w:instrText>
            </w:r>
            <w:r>
              <w:fldChar w:fldCharType="separate"/>
            </w:r>
            <w:r w:rsidR="00522C9B" w:rsidRPr="00E702A4">
              <w:rPr>
                <w:rStyle w:val="ac"/>
              </w:rPr>
              <w:t>https://portal.fa.ru/Www/phpBB/viewforum.php?f=19</w:t>
            </w:r>
            <w:r>
              <w:rPr>
                <w:rStyle w:val="ac"/>
              </w:rPr>
              <w:fldChar w:fldCharType="end"/>
            </w:r>
          </w:p>
          <w:p w14:paraId="1A2EE4EC" w14:textId="77777777" w:rsidR="001E16FA" w:rsidRPr="00F04A27" w:rsidRDefault="001E16FA" w:rsidP="009373CB">
            <w:pPr>
              <w:widowControl w:val="0"/>
            </w:pPr>
          </w:p>
        </w:tc>
      </w:tr>
      <w:tr w:rsidR="006C6276" w:rsidRPr="00F04A27" w14:paraId="7A37F775" w14:textId="77777777" w:rsidTr="00BF75F7">
        <w:tc>
          <w:tcPr>
            <w:tcW w:w="2977" w:type="dxa"/>
            <w:shd w:val="clear" w:color="auto" w:fill="auto"/>
            <w:tcPrChange w:id="1002" w:author="Молчанова Алла Владиславовна" w:date="2023-05-04T10:55:00Z">
              <w:tcPr>
                <w:tcW w:w="2835" w:type="dxa"/>
                <w:shd w:val="clear" w:color="auto" w:fill="auto"/>
              </w:tcPr>
            </w:tcPrChange>
          </w:tcPr>
          <w:p w14:paraId="666CE357" w14:textId="77777777" w:rsidR="006C6276" w:rsidRPr="00F04A27" w:rsidRDefault="006C6276" w:rsidP="00522C9B">
            <w:pPr>
              <w:widowControl w:val="0"/>
            </w:pPr>
            <w:r w:rsidRPr="006556D5">
              <w:lastRenderedPageBreak/>
              <w:t xml:space="preserve">Методические указания по выполнению </w:t>
            </w:r>
            <w:r w:rsidR="00522C9B" w:rsidRPr="006556D5">
              <w:t>контрольной работы</w:t>
            </w:r>
          </w:p>
        </w:tc>
        <w:tc>
          <w:tcPr>
            <w:tcW w:w="7938" w:type="dxa"/>
            <w:shd w:val="clear" w:color="auto" w:fill="auto"/>
            <w:tcPrChange w:id="1003" w:author="Молчанова Алла Владиславовна" w:date="2023-05-04T10:55:00Z">
              <w:tcPr>
                <w:tcW w:w="7938" w:type="dxa"/>
                <w:shd w:val="clear" w:color="auto" w:fill="auto"/>
              </w:tcPr>
            </w:tcPrChange>
          </w:tcPr>
          <w:p w14:paraId="4499AD38" w14:textId="77777777" w:rsidR="006556D5" w:rsidRPr="006556D5" w:rsidRDefault="006556D5" w:rsidP="005C7415">
            <w:pPr>
              <w:spacing w:line="276" w:lineRule="auto"/>
              <w:jc w:val="both"/>
              <w:rPr>
                <w:rStyle w:val="ac"/>
                <w:color w:val="auto"/>
                <w:u w:val="none"/>
              </w:rPr>
            </w:pPr>
            <w:r w:rsidRPr="006556D5">
              <w:rPr>
                <w:rStyle w:val="ac"/>
                <w:color w:val="auto"/>
                <w:u w:val="none"/>
              </w:rPr>
              <w:t>Студентам следует:</w:t>
            </w:r>
          </w:p>
          <w:p w14:paraId="56970653" w14:textId="77777777" w:rsidR="006556D5" w:rsidRPr="006556D5" w:rsidRDefault="006556D5" w:rsidP="005C7415">
            <w:pPr>
              <w:spacing w:line="276" w:lineRule="auto"/>
              <w:jc w:val="both"/>
              <w:rPr>
                <w:rStyle w:val="ac"/>
                <w:color w:val="auto"/>
                <w:u w:val="none"/>
              </w:rPr>
            </w:pPr>
            <w:r w:rsidRPr="006556D5">
              <w:rPr>
                <w:rStyle w:val="ac"/>
                <w:color w:val="auto"/>
                <w:u w:val="none"/>
              </w:rPr>
              <w:t>- внимательно ознакомиться с конспектами лекций;</w:t>
            </w:r>
          </w:p>
          <w:p w14:paraId="7ADA74D7" w14:textId="77777777" w:rsidR="006556D5" w:rsidRPr="006556D5" w:rsidRDefault="006556D5" w:rsidP="005C7415">
            <w:pPr>
              <w:spacing w:line="276" w:lineRule="auto"/>
              <w:jc w:val="both"/>
              <w:rPr>
                <w:rStyle w:val="ac"/>
                <w:color w:val="auto"/>
                <w:u w:val="none"/>
              </w:rPr>
            </w:pPr>
            <w:r w:rsidRPr="006556D5">
              <w:rPr>
                <w:rStyle w:val="ac"/>
                <w:color w:val="auto"/>
                <w:u w:val="none"/>
              </w:rPr>
              <w:t>- изучить презентационный материал, направленный преподавателем;</w:t>
            </w:r>
          </w:p>
          <w:p w14:paraId="29C16261" w14:textId="7C85EDE2" w:rsidR="006556D5" w:rsidRPr="006556D5" w:rsidRDefault="006556D5" w:rsidP="005C7415">
            <w:pPr>
              <w:spacing w:line="276" w:lineRule="auto"/>
              <w:jc w:val="both"/>
              <w:rPr>
                <w:rStyle w:val="ac"/>
                <w:color w:val="auto"/>
                <w:u w:val="none"/>
              </w:rPr>
            </w:pPr>
            <w:r w:rsidRPr="006556D5">
              <w:rPr>
                <w:rStyle w:val="ac"/>
                <w:color w:val="auto"/>
                <w:u w:val="none"/>
              </w:rPr>
              <w:t>-</w:t>
            </w:r>
            <w:r w:rsidR="005C7415">
              <w:rPr>
                <w:rStyle w:val="ac"/>
                <w:color w:val="auto"/>
                <w:u w:val="none"/>
              </w:rPr>
              <w:t xml:space="preserve"> </w:t>
            </w:r>
            <w:r w:rsidRPr="006556D5">
              <w:rPr>
                <w:rStyle w:val="ac"/>
                <w:color w:val="auto"/>
                <w:u w:val="none"/>
              </w:rPr>
              <w:t>самостоятельно решить задачи по вопросам применения антимонопольного законодательства;</w:t>
            </w:r>
          </w:p>
          <w:p w14:paraId="7A5A6DEC" w14:textId="7AE7E9E4" w:rsidR="006C6276" w:rsidRPr="00BD46D9" w:rsidRDefault="006556D5" w:rsidP="005C7415">
            <w:pPr>
              <w:spacing w:line="276" w:lineRule="auto"/>
              <w:jc w:val="both"/>
              <w:rPr>
                <w:rStyle w:val="ac"/>
                <w:color w:val="auto"/>
                <w:u w:val="none"/>
              </w:rPr>
            </w:pPr>
            <w:r w:rsidRPr="006556D5">
              <w:rPr>
                <w:rStyle w:val="ac"/>
                <w:color w:val="auto"/>
                <w:u w:val="none"/>
              </w:rPr>
              <w:t>- при возникновении вопросов при подготовке к контрольной работе обратиться за консультацией к преподавателю.</w:t>
            </w:r>
          </w:p>
        </w:tc>
      </w:tr>
    </w:tbl>
    <w:p w14:paraId="501D461A" w14:textId="3285961C" w:rsidR="001E16FA" w:rsidRDefault="001E16FA" w:rsidP="001E16FA">
      <w:pPr>
        <w:widowControl w:val="0"/>
        <w:spacing w:line="276" w:lineRule="auto"/>
        <w:jc w:val="both"/>
        <w:rPr>
          <w:sz w:val="28"/>
          <w:szCs w:val="28"/>
        </w:rPr>
      </w:pPr>
    </w:p>
    <w:p w14:paraId="65A46683" w14:textId="77777777" w:rsidR="00326101" w:rsidRDefault="00326101" w:rsidP="00DF5E79">
      <w:pPr>
        <w:widowControl w:val="0"/>
        <w:spacing w:line="276" w:lineRule="auto"/>
        <w:ind w:firstLine="709"/>
        <w:jc w:val="both"/>
        <w:rPr>
          <w:b/>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b/>
          <w:bCs/>
          <w:sz w:val="28"/>
          <w:szCs w:val="28"/>
        </w:rPr>
        <w:t>.</w:t>
      </w:r>
    </w:p>
    <w:p w14:paraId="6EFDA47A" w14:textId="4F0A6D4C" w:rsidR="00367F83" w:rsidDel="00BF75F7" w:rsidRDefault="00367F83" w:rsidP="00DF5E79">
      <w:pPr>
        <w:widowControl w:val="0"/>
        <w:spacing w:line="276" w:lineRule="auto"/>
        <w:ind w:firstLine="709"/>
        <w:jc w:val="both"/>
        <w:rPr>
          <w:del w:id="1004" w:author="Молчанова Алла Владиславовна" w:date="2023-05-04T10:55:00Z"/>
          <w:b/>
          <w:bCs/>
          <w:sz w:val="28"/>
          <w:szCs w:val="28"/>
        </w:rPr>
      </w:pPr>
    </w:p>
    <w:p w14:paraId="139BC3F3" w14:textId="77777777"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1005" w:name="_Toc531614950"/>
      <w:bookmarkStart w:id="1006" w:name="_Toc531686467"/>
      <w:bookmarkStart w:id="1007" w:name="_Toc116291478"/>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1005"/>
      <w:bookmarkEnd w:id="1006"/>
      <w:bookmarkEnd w:id="1007"/>
    </w:p>
    <w:p w14:paraId="59B8FCD8" w14:textId="34131F5D" w:rsidR="00326101" w:rsidRPr="00310578" w:rsidRDefault="00326101" w:rsidP="00DF5E79">
      <w:pPr>
        <w:widowControl w:val="0"/>
        <w:spacing w:line="276" w:lineRule="auto"/>
        <w:ind w:firstLine="709"/>
        <w:jc w:val="both"/>
        <w:outlineLvl w:val="0"/>
        <w:rPr>
          <w:rFonts w:eastAsia="Calibri"/>
          <w:bCs/>
          <w:kern w:val="32"/>
          <w:sz w:val="28"/>
          <w:szCs w:val="28"/>
        </w:rPr>
      </w:pPr>
      <w:bookmarkStart w:id="1008" w:name="_Toc531614951"/>
      <w:bookmarkStart w:id="1009" w:name="_Toc531686468"/>
      <w:bookmarkStart w:id="1010" w:name="_Toc116291479"/>
      <w:r w:rsidRPr="00761D69">
        <w:rPr>
          <w:rFonts w:eastAsia="Calibri"/>
          <w:bCs/>
          <w:kern w:val="32"/>
          <w:sz w:val="28"/>
          <w:szCs w:val="28"/>
        </w:rPr>
        <w:t xml:space="preserve">1. </w:t>
      </w:r>
      <w:r w:rsidRPr="00E76E1B">
        <w:rPr>
          <w:rFonts w:eastAsia="Calibri"/>
          <w:bCs/>
          <w:kern w:val="32"/>
          <w:sz w:val="28"/>
          <w:szCs w:val="28"/>
          <w:lang w:val="en-US"/>
        </w:rPr>
        <w:t>Windows</w:t>
      </w:r>
      <w:r w:rsidRPr="00761D69">
        <w:rPr>
          <w:rFonts w:eastAsia="Calibri"/>
          <w:bCs/>
          <w:kern w:val="32"/>
          <w:sz w:val="28"/>
          <w:szCs w:val="28"/>
        </w:rPr>
        <w:t xml:space="preserve">, </w:t>
      </w:r>
      <w:r w:rsidRPr="00E76E1B">
        <w:rPr>
          <w:rFonts w:eastAsia="Calibri"/>
          <w:bCs/>
          <w:kern w:val="32"/>
          <w:sz w:val="28"/>
          <w:szCs w:val="28"/>
          <w:lang w:val="en-US"/>
        </w:rPr>
        <w:t>Microsoft</w:t>
      </w:r>
      <w:r w:rsidRPr="00761D69">
        <w:rPr>
          <w:rFonts w:eastAsia="Calibri"/>
          <w:bCs/>
          <w:kern w:val="32"/>
          <w:sz w:val="28"/>
          <w:szCs w:val="28"/>
        </w:rPr>
        <w:t xml:space="preserve"> </w:t>
      </w:r>
      <w:r w:rsidRPr="00E76E1B">
        <w:rPr>
          <w:rFonts w:eastAsia="Calibri"/>
          <w:bCs/>
          <w:kern w:val="32"/>
          <w:sz w:val="28"/>
          <w:szCs w:val="28"/>
          <w:lang w:val="en-US"/>
        </w:rPr>
        <w:t>Office</w:t>
      </w:r>
      <w:bookmarkEnd w:id="1008"/>
      <w:bookmarkEnd w:id="1009"/>
      <w:r w:rsidR="004D12CB" w:rsidRPr="00761D69">
        <w:rPr>
          <w:rFonts w:eastAsia="Calibri"/>
          <w:bCs/>
          <w:kern w:val="32"/>
          <w:sz w:val="28"/>
          <w:szCs w:val="28"/>
        </w:rPr>
        <w:t>;</w:t>
      </w:r>
      <w:bookmarkEnd w:id="1010"/>
    </w:p>
    <w:p w14:paraId="28C8D3D2" w14:textId="5CA6F086" w:rsidR="00326101" w:rsidRPr="009A5D47" w:rsidRDefault="00326101" w:rsidP="00DF5E79">
      <w:pPr>
        <w:widowControl w:val="0"/>
        <w:spacing w:line="276" w:lineRule="auto"/>
        <w:ind w:firstLine="709"/>
        <w:jc w:val="both"/>
        <w:outlineLvl w:val="0"/>
        <w:rPr>
          <w:rFonts w:eastAsia="Calibri"/>
          <w:bCs/>
          <w:kern w:val="32"/>
          <w:sz w:val="28"/>
          <w:szCs w:val="28"/>
          <w:lang w:val="en-US"/>
          <w:rPrChange w:id="1011" w:author="Молчанова Алла Владиславовна" w:date="2023-05-04T10:39:00Z">
            <w:rPr>
              <w:rFonts w:eastAsia="Calibri"/>
              <w:bCs/>
              <w:kern w:val="32"/>
              <w:sz w:val="28"/>
              <w:szCs w:val="28"/>
            </w:rPr>
          </w:rPrChange>
        </w:rPr>
      </w:pPr>
      <w:bookmarkStart w:id="1012" w:name="_Toc531614952"/>
      <w:bookmarkStart w:id="1013" w:name="_Toc531686469"/>
      <w:bookmarkStart w:id="1014" w:name="_Toc116291480"/>
      <w:r w:rsidRPr="009A5D47">
        <w:rPr>
          <w:rFonts w:eastAsia="Calibri"/>
          <w:bCs/>
          <w:kern w:val="32"/>
          <w:sz w:val="28"/>
          <w:szCs w:val="28"/>
          <w:lang w:val="en-US"/>
          <w:rPrChange w:id="1015" w:author="Молчанова Алла Владиславовна" w:date="2023-05-04T10:39:00Z">
            <w:rPr>
              <w:rFonts w:eastAsia="Calibri"/>
              <w:bCs/>
              <w:kern w:val="32"/>
              <w:sz w:val="28"/>
              <w:szCs w:val="28"/>
            </w:rPr>
          </w:rPrChange>
        </w:rPr>
        <w:t xml:space="preserve">2. </w:t>
      </w:r>
      <w:bookmarkEnd w:id="1012"/>
      <w:bookmarkEnd w:id="1013"/>
      <w:r w:rsidR="00B020A8">
        <w:rPr>
          <w:rFonts w:eastAsia="Calibri"/>
          <w:bCs/>
          <w:kern w:val="32"/>
          <w:sz w:val="28"/>
          <w:szCs w:val="28"/>
        </w:rPr>
        <w:t>Антивирус</w:t>
      </w:r>
      <w:r w:rsidR="00B020A8" w:rsidRPr="009A5D47">
        <w:rPr>
          <w:rFonts w:eastAsia="Calibri"/>
          <w:bCs/>
          <w:kern w:val="32"/>
          <w:sz w:val="28"/>
          <w:szCs w:val="28"/>
          <w:lang w:val="en-US"/>
          <w:rPrChange w:id="1016" w:author="Молчанова Алла Владиславовна" w:date="2023-05-04T10:39:00Z">
            <w:rPr>
              <w:rFonts w:eastAsia="Calibri"/>
              <w:bCs/>
              <w:kern w:val="32"/>
              <w:sz w:val="28"/>
              <w:szCs w:val="28"/>
            </w:rPr>
          </w:rPrChange>
        </w:rPr>
        <w:t xml:space="preserve"> </w:t>
      </w:r>
      <w:r w:rsidR="00B020A8" w:rsidRPr="00E3237A">
        <w:rPr>
          <w:rFonts w:eastAsia="Calibri"/>
          <w:bCs/>
          <w:kern w:val="32"/>
          <w:sz w:val="28"/>
          <w:szCs w:val="28"/>
          <w:lang w:val="en-US"/>
        </w:rPr>
        <w:t>Kaspersky</w:t>
      </w:r>
      <w:r w:rsidR="004D12CB" w:rsidRPr="009A5D47">
        <w:rPr>
          <w:rFonts w:eastAsia="Calibri"/>
          <w:bCs/>
          <w:kern w:val="32"/>
          <w:sz w:val="28"/>
          <w:szCs w:val="28"/>
          <w:lang w:val="en-US"/>
          <w:rPrChange w:id="1017" w:author="Молчанова Алла Владиславовна" w:date="2023-05-04T10:39:00Z">
            <w:rPr>
              <w:rFonts w:eastAsia="Calibri"/>
              <w:bCs/>
              <w:kern w:val="32"/>
              <w:sz w:val="28"/>
              <w:szCs w:val="28"/>
            </w:rPr>
          </w:rPrChange>
        </w:rPr>
        <w:t>.</w:t>
      </w:r>
      <w:bookmarkEnd w:id="1014"/>
    </w:p>
    <w:p w14:paraId="161CE15E" w14:textId="0FFC9027" w:rsidR="00E702A4" w:rsidRPr="009A5D47" w:rsidDel="00BF75F7" w:rsidRDefault="00E702A4" w:rsidP="00DF5E79">
      <w:pPr>
        <w:widowControl w:val="0"/>
        <w:spacing w:line="276" w:lineRule="auto"/>
        <w:ind w:firstLine="709"/>
        <w:jc w:val="both"/>
        <w:outlineLvl w:val="0"/>
        <w:rPr>
          <w:del w:id="1018" w:author="Молчанова Алла Владиславовна" w:date="2023-05-04T10:55:00Z"/>
          <w:rFonts w:eastAsia="Calibri"/>
          <w:b/>
          <w:bCs/>
          <w:kern w:val="32"/>
          <w:sz w:val="28"/>
          <w:szCs w:val="28"/>
          <w:lang w:val="en-US"/>
          <w:rPrChange w:id="1019" w:author="Молчанова Алла Владиславовна" w:date="2023-05-04T10:39:00Z">
            <w:rPr>
              <w:del w:id="1020" w:author="Молчанова Алла Владиславовна" w:date="2023-05-04T10:55:00Z"/>
              <w:rFonts w:eastAsia="Calibri"/>
              <w:b/>
              <w:bCs/>
              <w:kern w:val="32"/>
              <w:sz w:val="28"/>
              <w:szCs w:val="28"/>
            </w:rPr>
          </w:rPrChange>
        </w:rPr>
      </w:pPr>
      <w:bookmarkStart w:id="1021" w:name="_Toc531614953"/>
      <w:bookmarkStart w:id="1022" w:name="_Toc531686470"/>
    </w:p>
    <w:p w14:paraId="3B72E19A" w14:textId="77777777" w:rsidR="00326101" w:rsidRPr="00E76E1B" w:rsidRDefault="00326101" w:rsidP="00DF5E79">
      <w:pPr>
        <w:widowControl w:val="0"/>
        <w:spacing w:line="276" w:lineRule="auto"/>
        <w:ind w:firstLine="709"/>
        <w:jc w:val="both"/>
        <w:outlineLvl w:val="0"/>
        <w:rPr>
          <w:rFonts w:eastAsia="Calibri"/>
          <w:bCs/>
          <w:kern w:val="32"/>
          <w:sz w:val="28"/>
          <w:szCs w:val="28"/>
        </w:rPr>
      </w:pPr>
      <w:bookmarkStart w:id="1023" w:name="_Toc116291481"/>
      <w:r w:rsidRPr="0028525B">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1021"/>
      <w:bookmarkEnd w:id="1022"/>
      <w:bookmarkEnd w:id="1023"/>
    </w:p>
    <w:p w14:paraId="4145A145" w14:textId="77777777"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12"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14:paraId="2748A31E"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13"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14:paraId="28A68194"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14"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14:paraId="16C5CFC7" w14:textId="77777777" w:rsidR="00810B93"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15"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14:paraId="6941A326" w14:textId="426C1B64" w:rsidR="00E702A4" w:rsidDel="00BF75F7" w:rsidRDefault="00E702A4" w:rsidP="00DF5E79">
      <w:pPr>
        <w:widowControl w:val="0"/>
        <w:shd w:val="clear" w:color="auto" w:fill="FFFFFF"/>
        <w:tabs>
          <w:tab w:val="left" w:pos="442"/>
        </w:tabs>
        <w:spacing w:line="276" w:lineRule="auto"/>
        <w:ind w:firstLine="709"/>
        <w:jc w:val="both"/>
        <w:rPr>
          <w:del w:id="1024" w:author="Молчанова Алла Владиславовна" w:date="2023-05-04T10:55:00Z"/>
          <w:rFonts w:eastAsia="Calibri"/>
          <w:b/>
          <w:bCs/>
          <w:sz w:val="28"/>
          <w:szCs w:val="28"/>
        </w:rPr>
      </w:pPr>
    </w:p>
    <w:p w14:paraId="3DC0C3EF" w14:textId="77777777" w:rsidR="00326101" w:rsidRDefault="00326101" w:rsidP="00DF5E79">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27297BF8" w14:textId="77777777" w:rsidR="00326101" w:rsidRPr="00B47314"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14:paraId="7D85B241" w14:textId="77777777" w:rsidR="00326101" w:rsidRPr="00E76E1B" w:rsidRDefault="00326101" w:rsidP="00DF5E79">
      <w:pPr>
        <w:widowControl w:val="0"/>
        <w:shd w:val="clear" w:color="auto" w:fill="FFFFFF"/>
        <w:tabs>
          <w:tab w:val="left" w:pos="442"/>
        </w:tabs>
        <w:spacing w:line="276" w:lineRule="auto"/>
        <w:ind w:firstLine="709"/>
        <w:jc w:val="both"/>
        <w:rPr>
          <w:rFonts w:eastAsia="Calibri"/>
          <w:bCs/>
          <w:sz w:val="28"/>
          <w:szCs w:val="28"/>
        </w:rPr>
      </w:pPr>
    </w:p>
    <w:p w14:paraId="0D146DAA" w14:textId="77777777" w:rsidR="00326101" w:rsidRPr="00F04A27" w:rsidRDefault="00326101" w:rsidP="00DF5E79">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63BFC495" w14:textId="4F3315AE" w:rsidR="00BB545A" w:rsidRPr="00260936" w:rsidRDefault="00326101" w:rsidP="00260936">
      <w:pPr>
        <w:widowControl w:val="0"/>
        <w:tabs>
          <w:tab w:val="left" w:pos="709"/>
        </w:tabs>
        <w:spacing w:line="276" w:lineRule="auto"/>
        <w:ind w:firstLine="709"/>
        <w:jc w:val="both"/>
        <w:rPr>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w:t>
      </w:r>
      <w:r w:rsidR="00260936">
        <w:rPr>
          <w:sz w:val="28"/>
          <w:szCs w:val="28"/>
        </w:rPr>
        <w:t>персональные компьютеры</w:t>
      </w:r>
      <w:r w:rsidRPr="00F04A27">
        <w:rPr>
          <w:sz w:val="28"/>
          <w:szCs w:val="28"/>
        </w:rPr>
        <w:t>, информационные базы данных; интернет, справочники, профессиональные программные продукты.</w:t>
      </w:r>
    </w:p>
    <w:sectPr w:rsidR="00BB545A" w:rsidRPr="00260936" w:rsidSect="006C1B70">
      <w:footerReference w:type="first" r:id="rId16"/>
      <w:pgSz w:w="11906" w:h="16838"/>
      <w:pgMar w:top="1134" w:right="851" w:bottom="1134" w:left="1134" w:header="709" w:footer="709"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AC4FC" w14:textId="77777777" w:rsidR="00542C6A" w:rsidRDefault="00542C6A" w:rsidP="00065107">
      <w:r>
        <w:separator/>
      </w:r>
    </w:p>
  </w:endnote>
  <w:endnote w:type="continuationSeparator" w:id="0">
    <w:p w14:paraId="700FAC8B" w14:textId="77777777" w:rsidR="00542C6A" w:rsidRDefault="00542C6A"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 w:name="-webkit-standar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ED55" w14:textId="77777777" w:rsidR="00761D69" w:rsidRDefault="00761D69"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40</w:t>
    </w:r>
    <w:r>
      <w:rPr>
        <w:rStyle w:val="aff"/>
      </w:rPr>
      <w:fldChar w:fldCharType="end"/>
    </w:r>
  </w:p>
  <w:p w14:paraId="653C9AF6" w14:textId="77777777" w:rsidR="00761D69" w:rsidRDefault="00761D69">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90564"/>
      <w:docPartObj>
        <w:docPartGallery w:val="Page Numbers (Bottom of Page)"/>
        <w:docPartUnique/>
      </w:docPartObj>
    </w:sdtPr>
    <w:sdtEndPr/>
    <w:sdtContent>
      <w:p w14:paraId="15BE66DF" w14:textId="6BA58FFA" w:rsidR="00761D69" w:rsidRDefault="00761D69">
        <w:pPr>
          <w:pStyle w:val="afd"/>
          <w:jc w:val="center"/>
        </w:pPr>
        <w:r>
          <w:fldChar w:fldCharType="begin"/>
        </w:r>
        <w:r>
          <w:instrText>PAGE   \* MERGEFORMAT</w:instrText>
        </w:r>
        <w:r>
          <w:fldChar w:fldCharType="separate"/>
        </w:r>
        <w:r w:rsidR="00147911">
          <w:rPr>
            <w:noProof/>
          </w:rPr>
          <w:t>2</w:t>
        </w:r>
        <w:r>
          <w:fldChar w:fldCharType="end"/>
        </w:r>
      </w:p>
    </w:sdtContent>
  </w:sdt>
  <w:p w14:paraId="48609775" w14:textId="77777777" w:rsidR="00761D69" w:rsidRDefault="00761D69">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C4E4" w14:textId="29202AA8" w:rsidR="00761D69" w:rsidRPr="00352C30" w:rsidRDefault="00761D69">
    <w:pPr>
      <w:pStyle w:val="afd"/>
      <w:jc w:val="center"/>
      <w:rPr>
        <w:color w:val="FFFFFF" w:themeColor="background1"/>
      </w:rPr>
    </w:pPr>
  </w:p>
  <w:p w14:paraId="6F74B71A" w14:textId="77777777" w:rsidR="00761D69" w:rsidRDefault="00761D69">
    <w:pPr>
      <w:pStyle w:val="af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261573"/>
      <w:docPartObj>
        <w:docPartGallery w:val="Page Numbers (Bottom of Page)"/>
        <w:docPartUnique/>
      </w:docPartObj>
    </w:sdtPr>
    <w:sdtEndPr>
      <w:rPr>
        <w:color w:val="FFFFFF" w:themeColor="background1"/>
      </w:rPr>
    </w:sdtEndPr>
    <w:sdtContent>
      <w:p w14:paraId="5DF86E35" w14:textId="5394A3C8" w:rsidR="00761D69" w:rsidRPr="00352C30" w:rsidRDefault="00761D69">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sidR="00147911">
          <w:rPr>
            <w:noProof/>
            <w:color w:val="FFFFFF" w:themeColor="background1"/>
          </w:rPr>
          <w:t>27</w:t>
        </w:r>
        <w:r w:rsidRPr="00352C30">
          <w:rPr>
            <w:color w:val="FFFFFF" w:themeColor="background1"/>
          </w:rPr>
          <w:fldChar w:fldCharType="end"/>
        </w:r>
      </w:p>
    </w:sdtContent>
  </w:sdt>
  <w:p w14:paraId="1EA8C84A" w14:textId="4C187AFA" w:rsidR="00761D69" w:rsidRDefault="00761D69" w:rsidP="00352C30">
    <w:pPr>
      <w:pStyle w:val="afd"/>
      <w:jc w:val="center"/>
    </w:pPr>
    <w:r>
      <w:t>27</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954922"/>
      <w:docPartObj>
        <w:docPartGallery w:val="Page Numbers (Bottom of Page)"/>
        <w:docPartUnique/>
      </w:docPartObj>
    </w:sdtPr>
    <w:sdtEndPr>
      <w:rPr>
        <w:color w:val="FFFFFF" w:themeColor="background1"/>
      </w:rPr>
    </w:sdtEndPr>
    <w:sdtContent>
      <w:p w14:paraId="1747DFAB" w14:textId="77777777" w:rsidR="00761D69" w:rsidRPr="00352C30" w:rsidRDefault="00761D69">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Pr>
            <w:noProof/>
            <w:color w:val="FFFFFF" w:themeColor="background1"/>
          </w:rPr>
          <w:t>32</w:t>
        </w:r>
        <w:r w:rsidRPr="00352C30">
          <w:rPr>
            <w:color w:val="FFFFFF" w:themeColor="background1"/>
          </w:rPr>
          <w:fldChar w:fldCharType="end"/>
        </w:r>
      </w:p>
    </w:sdtContent>
  </w:sdt>
  <w:p w14:paraId="3B5C5CD1" w14:textId="773ED4ED" w:rsidR="00761D69" w:rsidRDefault="00761D69" w:rsidP="00352C30">
    <w:pPr>
      <w:pStyle w:val="afd"/>
      <w:jc w:val="center"/>
    </w:pPr>
    <w:r>
      <w:t>31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F71F8" w14:textId="77777777" w:rsidR="00542C6A" w:rsidRDefault="00542C6A" w:rsidP="00065107">
      <w:r>
        <w:separator/>
      </w:r>
    </w:p>
  </w:footnote>
  <w:footnote w:type="continuationSeparator" w:id="0">
    <w:p w14:paraId="16A64900" w14:textId="77777777" w:rsidR="00542C6A" w:rsidRDefault="00542C6A"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9D5"/>
    <w:multiLevelType w:val="hybridMultilevel"/>
    <w:tmpl w:val="29FADD34"/>
    <w:lvl w:ilvl="0" w:tplc="F1E6924C">
      <w:start w:val="1"/>
      <w:numFmt w:val="decimal"/>
      <w:lvlText w:val="%1."/>
      <w:lvlJc w:val="left"/>
      <w:pPr>
        <w:ind w:left="644"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56E52"/>
    <w:multiLevelType w:val="hybridMultilevel"/>
    <w:tmpl w:val="1D860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096EB4"/>
    <w:multiLevelType w:val="hybridMultilevel"/>
    <w:tmpl w:val="CEA4067C"/>
    <w:lvl w:ilvl="0" w:tplc="0419000F">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C018BF"/>
    <w:multiLevelType w:val="hybridMultilevel"/>
    <w:tmpl w:val="31AA9100"/>
    <w:lvl w:ilvl="0" w:tplc="54D04A76">
      <w:start w:val="1"/>
      <w:numFmt w:val="decimal"/>
      <w:lvlText w:val="%1."/>
      <w:lvlJc w:val="left"/>
      <w:pPr>
        <w:ind w:left="502" w:hanging="360"/>
      </w:pPr>
      <w:rPr>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8E187B"/>
    <w:multiLevelType w:val="hybridMultilevel"/>
    <w:tmpl w:val="CC2085E2"/>
    <w:lvl w:ilvl="0" w:tplc="0419000F">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15:restartNumberingAfterBreak="0">
    <w:nsid w:val="2D972B2E"/>
    <w:multiLevelType w:val="hybridMultilevel"/>
    <w:tmpl w:val="C3C2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8A796E"/>
    <w:multiLevelType w:val="hybridMultilevel"/>
    <w:tmpl w:val="6AA0063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4A966D8"/>
    <w:multiLevelType w:val="hybridMultilevel"/>
    <w:tmpl w:val="96D4D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3574711B"/>
    <w:multiLevelType w:val="hybridMultilevel"/>
    <w:tmpl w:val="62C6DEA6"/>
    <w:lvl w:ilvl="0" w:tplc="0A466880">
      <w:start w:val="1"/>
      <w:numFmt w:val="decimal"/>
      <w:lvlText w:val="%1."/>
      <w:lvlJc w:val="left"/>
      <w:pPr>
        <w:ind w:left="1425" w:hanging="360"/>
      </w:pPr>
      <w:rPr>
        <w:rFonts w:hint="default"/>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15:restartNumberingAfterBreak="0">
    <w:nsid w:val="3796222C"/>
    <w:multiLevelType w:val="hybridMultilevel"/>
    <w:tmpl w:val="C3C2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3A0B16"/>
    <w:multiLevelType w:val="hybridMultilevel"/>
    <w:tmpl w:val="B08A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3002A9"/>
    <w:multiLevelType w:val="hybridMultilevel"/>
    <w:tmpl w:val="C930E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16523A"/>
    <w:multiLevelType w:val="hybridMultilevel"/>
    <w:tmpl w:val="C930E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725F62"/>
    <w:multiLevelType w:val="hybridMultilevel"/>
    <w:tmpl w:val="E7927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F3A7FB3"/>
    <w:multiLevelType w:val="hybridMultilevel"/>
    <w:tmpl w:val="CEA4067C"/>
    <w:lvl w:ilvl="0" w:tplc="0419000F">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96678D"/>
    <w:multiLevelType w:val="hybridMultilevel"/>
    <w:tmpl w:val="B08A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20" w15:restartNumberingAfterBreak="0">
    <w:nsid w:val="71742FD4"/>
    <w:multiLevelType w:val="hybridMultilevel"/>
    <w:tmpl w:val="E846496E"/>
    <w:lvl w:ilvl="0" w:tplc="51189BFA">
      <w:start w:val="1"/>
      <w:numFmt w:val="decimal"/>
      <w:lvlText w:val="%1."/>
      <w:lvlJc w:val="left"/>
      <w:pPr>
        <w:ind w:left="1116" w:hanging="283"/>
      </w:pPr>
      <w:rPr>
        <w:rFonts w:ascii="Times New Roman" w:eastAsia="Times New Roman" w:hAnsi="Times New Roman" w:cs="Times New Roman" w:hint="default"/>
        <w:b w:val="0"/>
        <w:w w:val="99"/>
        <w:sz w:val="28"/>
        <w:szCs w:val="28"/>
        <w:lang w:val="ru-RU" w:eastAsia="en-US" w:bidi="ar-SA"/>
      </w:rPr>
    </w:lvl>
    <w:lvl w:ilvl="1" w:tplc="2FDE9DA2">
      <w:start w:val="10"/>
      <w:numFmt w:val="decimal"/>
      <w:lvlText w:val="%2."/>
      <w:lvlJc w:val="left"/>
      <w:pPr>
        <w:ind w:left="1605" w:hanging="423"/>
        <w:jc w:val="right"/>
      </w:pPr>
      <w:rPr>
        <w:rFonts w:ascii="Times New Roman" w:eastAsia="Times New Roman" w:hAnsi="Times New Roman" w:cs="Times New Roman" w:hint="default"/>
        <w:b/>
        <w:bCs/>
        <w:w w:val="99"/>
        <w:sz w:val="28"/>
        <w:szCs w:val="28"/>
        <w:lang w:val="ru-RU" w:eastAsia="en-US" w:bidi="ar-SA"/>
      </w:rPr>
    </w:lvl>
    <w:lvl w:ilvl="2" w:tplc="C2F6FA2A">
      <w:start w:val="1"/>
      <w:numFmt w:val="decimal"/>
      <w:lvlText w:val="%3."/>
      <w:lvlJc w:val="left"/>
      <w:pPr>
        <w:ind w:left="2249" w:hanging="707"/>
      </w:pPr>
      <w:rPr>
        <w:rFonts w:ascii="Times New Roman" w:eastAsia="Times New Roman" w:hAnsi="Times New Roman" w:cs="Times New Roman" w:hint="default"/>
        <w:w w:val="99"/>
        <w:sz w:val="28"/>
        <w:szCs w:val="28"/>
        <w:lang w:val="ru-RU" w:eastAsia="en-US" w:bidi="ar-SA"/>
      </w:rPr>
    </w:lvl>
    <w:lvl w:ilvl="3" w:tplc="A94C3AB0">
      <w:numFmt w:val="bullet"/>
      <w:lvlText w:val="•"/>
      <w:lvlJc w:val="left"/>
      <w:pPr>
        <w:ind w:left="3363" w:hanging="707"/>
      </w:pPr>
      <w:rPr>
        <w:rFonts w:hint="default"/>
        <w:lang w:val="ru-RU" w:eastAsia="en-US" w:bidi="ar-SA"/>
      </w:rPr>
    </w:lvl>
    <w:lvl w:ilvl="4" w:tplc="C03C487A">
      <w:numFmt w:val="bullet"/>
      <w:lvlText w:val="•"/>
      <w:lvlJc w:val="left"/>
      <w:pPr>
        <w:ind w:left="4486" w:hanging="707"/>
      </w:pPr>
      <w:rPr>
        <w:rFonts w:hint="default"/>
        <w:lang w:val="ru-RU" w:eastAsia="en-US" w:bidi="ar-SA"/>
      </w:rPr>
    </w:lvl>
    <w:lvl w:ilvl="5" w:tplc="C73AA534">
      <w:numFmt w:val="bullet"/>
      <w:lvlText w:val="•"/>
      <w:lvlJc w:val="left"/>
      <w:pPr>
        <w:ind w:left="5609" w:hanging="707"/>
      </w:pPr>
      <w:rPr>
        <w:rFonts w:hint="default"/>
        <w:lang w:val="ru-RU" w:eastAsia="en-US" w:bidi="ar-SA"/>
      </w:rPr>
    </w:lvl>
    <w:lvl w:ilvl="6" w:tplc="60E8058E">
      <w:numFmt w:val="bullet"/>
      <w:lvlText w:val="•"/>
      <w:lvlJc w:val="left"/>
      <w:pPr>
        <w:ind w:left="6732" w:hanging="707"/>
      </w:pPr>
      <w:rPr>
        <w:rFonts w:hint="default"/>
        <w:lang w:val="ru-RU" w:eastAsia="en-US" w:bidi="ar-SA"/>
      </w:rPr>
    </w:lvl>
    <w:lvl w:ilvl="7" w:tplc="668ED68A">
      <w:numFmt w:val="bullet"/>
      <w:lvlText w:val="•"/>
      <w:lvlJc w:val="left"/>
      <w:pPr>
        <w:ind w:left="7855" w:hanging="707"/>
      </w:pPr>
      <w:rPr>
        <w:rFonts w:hint="default"/>
        <w:lang w:val="ru-RU" w:eastAsia="en-US" w:bidi="ar-SA"/>
      </w:rPr>
    </w:lvl>
    <w:lvl w:ilvl="8" w:tplc="0CBC0EA0">
      <w:numFmt w:val="bullet"/>
      <w:lvlText w:val="•"/>
      <w:lvlJc w:val="left"/>
      <w:pPr>
        <w:ind w:left="8978" w:hanging="707"/>
      </w:pPr>
      <w:rPr>
        <w:rFonts w:hint="default"/>
        <w:lang w:val="ru-RU" w:eastAsia="en-US" w:bidi="ar-SA"/>
      </w:rPr>
    </w:lvl>
  </w:abstractNum>
  <w:abstractNum w:abstractNumId="21" w15:restartNumberingAfterBreak="0">
    <w:nsid w:val="764A33BC"/>
    <w:multiLevelType w:val="hybridMultilevel"/>
    <w:tmpl w:val="E91EB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4"/>
  </w:num>
  <w:num w:numId="5">
    <w:abstractNumId w:val="3"/>
  </w:num>
  <w:num w:numId="6">
    <w:abstractNumId w:val="0"/>
  </w:num>
  <w:num w:numId="7">
    <w:abstractNumId w:val="6"/>
  </w:num>
  <w:num w:numId="8">
    <w:abstractNumId w:val="18"/>
  </w:num>
  <w:num w:numId="9">
    <w:abstractNumId w:val="14"/>
  </w:num>
  <w:num w:numId="10">
    <w:abstractNumId w:val="21"/>
  </w:num>
  <w:num w:numId="11">
    <w:abstractNumId w:val="15"/>
  </w:num>
  <w:num w:numId="12">
    <w:abstractNumId w:val="1"/>
  </w:num>
  <w:num w:numId="13">
    <w:abstractNumId w:val="16"/>
  </w:num>
  <w:num w:numId="14">
    <w:abstractNumId w:val="12"/>
  </w:num>
  <w:num w:numId="15">
    <w:abstractNumId w:val="13"/>
  </w:num>
  <w:num w:numId="16">
    <w:abstractNumId w:val="5"/>
  </w:num>
  <w:num w:numId="17">
    <w:abstractNumId w:val="11"/>
  </w:num>
  <w:num w:numId="18">
    <w:abstractNumId w:val="8"/>
  </w:num>
  <w:num w:numId="19">
    <w:abstractNumId w:val="17"/>
  </w:num>
  <w:num w:numId="20">
    <w:abstractNumId w:val="2"/>
  </w:num>
  <w:num w:numId="21">
    <w:abstractNumId w:val="9"/>
  </w:num>
  <w:num w:numId="22">
    <w:abstractNumId w:val="2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осинская Галина Владимировна">
    <w15:presenceInfo w15:providerId="AD" w15:userId="S-1-5-21-253769567-97405767-927750060-219344"/>
  </w15:person>
  <w15:person w15:author="Молчанова Алла Владиславовна">
    <w15:presenceInfo w15:providerId="AD" w15:userId="S-1-5-21-253769567-97405767-927750060-94044"/>
  </w15:person>
  <w15:person w15:author="Irina Akimova">
    <w15:presenceInfo w15:providerId="AD" w15:userId="S-1-5-21-3596691600-3359567809-3942564134-1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6FAC"/>
    <w:rsid w:val="00007B8D"/>
    <w:rsid w:val="00007D67"/>
    <w:rsid w:val="00011975"/>
    <w:rsid w:val="00011F73"/>
    <w:rsid w:val="000124D9"/>
    <w:rsid w:val="0001268E"/>
    <w:rsid w:val="00012E59"/>
    <w:rsid w:val="000139C3"/>
    <w:rsid w:val="00014470"/>
    <w:rsid w:val="00014E37"/>
    <w:rsid w:val="000201EE"/>
    <w:rsid w:val="000203A9"/>
    <w:rsid w:val="00020EE0"/>
    <w:rsid w:val="0002212D"/>
    <w:rsid w:val="000238CD"/>
    <w:rsid w:val="00026170"/>
    <w:rsid w:val="000276D6"/>
    <w:rsid w:val="00031D18"/>
    <w:rsid w:val="00032260"/>
    <w:rsid w:val="000327AC"/>
    <w:rsid w:val="00032A26"/>
    <w:rsid w:val="00036481"/>
    <w:rsid w:val="00036E01"/>
    <w:rsid w:val="000378C8"/>
    <w:rsid w:val="00042860"/>
    <w:rsid w:val="00042D73"/>
    <w:rsid w:val="00043103"/>
    <w:rsid w:val="00043A92"/>
    <w:rsid w:val="00043C0C"/>
    <w:rsid w:val="0004417B"/>
    <w:rsid w:val="0004438D"/>
    <w:rsid w:val="00044BB3"/>
    <w:rsid w:val="00050DB8"/>
    <w:rsid w:val="00053F27"/>
    <w:rsid w:val="00054804"/>
    <w:rsid w:val="00054E2D"/>
    <w:rsid w:val="000574A5"/>
    <w:rsid w:val="00057A1E"/>
    <w:rsid w:val="0006429C"/>
    <w:rsid w:val="00065107"/>
    <w:rsid w:val="00065B6F"/>
    <w:rsid w:val="00066506"/>
    <w:rsid w:val="00066A3E"/>
    <w:rsid w:val="00066A88"/>
    <w:rsid w:val="0006713F"/>
    <w:rsid w:val="00070C14"/>
    <w:rsid w:val="00070FFB"/>
    <w:rsid w:val="00074635"/>
    <w:rsid w:val="000747D5"/>
    <w:rsid w:val="000775C2"/>
    <w:rsid w:val="00077897"/>
    <w:rsid w:val="00077919"/>
    <w:rsid w:val="000820CB"/>
    <w:rsid w:val="00082EE4"/>
    <w:rsid w:val="000830C5"/>
    <w:rsid w:val="0008677F"/>
    <w:rsid w:val="000875F8"/>
    <w:rsid w:val="000910B9"/>
    <w:rsid w:val="000915FA"/>
    <w:rsid w:val="00091BC0"/>
    <w:rsid w:val="0009224D"/>
    <w:rsid w:val="000924AA"/>
    <w:rsid w:val="000924B4"/>
    <w:rsid w:val="00093323"/>
    <w:rsid w:val="0009506D"/>
    <w:rsid w:val="000957D9"/>
    <w:rsid w:val="000964D4"/>
    <w:rsid w:val="00097339"/>
    <w:rsid w:val="0009752D"/>
    <w:rsid w:val="00097E42"/>
    <w:rsid w:val="000A399D"/>
    <w:rsid w:val="000A4225"/>
    <w:rsid w:val="000A55DB"/>
    <w:rsid w:val="000A7333"/>
    <w:rsid w:val="000A7A30"/>
    <w:rsid w:val="000B023A"/>
    <w:rsid w:val="000B05C6"/>
    <w:rsid w:val="000B0F7E"/>
    <w:rsid w:val="000B47D6"/>
    <w:rsid w:val="000B54BC"/>
    <w:rsid w:val="000B55CE"/>
    <w:rsid w:val="000B7F09"/>
    <w:rsid w:val="000C05EF"/>
    <w:rsid w:val="000C0624"/>
    <w:rsid w:val="000C1E12"/>
    <w:rsid w:val="000C341F"/>
    <w:rsid w:val="000C3A4F"/>
    <w:rsid w:val="000C4A98"/>
    <w:rsid w:val="000C57F7"/>
    <w:rsid w:val="000D229B"/>
    <w:rsid w:val="000D3FB9"/>
    <w:rsid w:val="000D5994"/>
    <w:rsid w:val="000D5D44"/>
    <w:rsid w:val="000D63BA"/>
    <w:rsid w:val="000E1764"/>
    <w:rsid w:val="000E53FC"/>
    <w:rsid w:val="000E58DF"/>
    <w:rsid w:val="000E5AB8"/>
    <w:rsid w:val="000E6A51"/>
    <w:rsid w:val="000E6DF0"/>
    <w:rsid w:val="000E776A"/>
    <w:rsid w:val="000F1439"/>
    <w:rsid w:val="000F1BF8"/>
    <w:rsid w:val="000F1E8B"/>
    <w:rsid w:val="000F2451"/>
    <w:rsid w:val="000F54F4"/>
    <w:rsid w:val="000F5AA1"/>
    <w:rsid w:val="000F5F61"/>
    <w:rsid w:val="000F6C04"/>
    <w:rsid w:val="000F7340"/>
    <w:rsid w:val="000F7EDC"/>
    <w:rsid w:val="00100112"/>
    <w:rsid w:val="001010BC"/>
    <w:rsid w:val="00101393"/>
    <w:rsid w:val="0010280D"/>
    <w:rsid w:val="0010379A"/>
    <w:rsid w:val="00106145"/>
    <w:rsid w:val="001066E8"/>
    <w:rsid w:val="00107283"/>
    <w:rsid w:val="00107375"/>
    <w:rsid w:val="001077AC"/>
    <w:rsid w:val="001117C5"/>
    <w:rsid w:val="0011467F"/>
    <w:rsid w:val="001161E3"/>
    <w:rsid w:val="00116D30"/>
    <w:rsid w:val="00117CA8"/>
    <w:rsid w:val="00124C5E"/>
    <w:rsid w:val="00132BB7"/>
    <w:rsid w:val="00133C67"/>
    <w:rsid w:val="001348F5"/>
    <w:rsid w:val="0013568B"/>
    <w:rsid w:val="001361A9"/>
    <w:rsid w:val="001367A6"/>
    <w:rsid w:val="001378E4"/>
    <w:rsid w:val="00140CDA"/>
    <w:rsid w:val="00141944"/>
    <w:rsid w:val="00142C6D"/>
    <w:rsid w:val="00143683"/>
    <w:rsid w:val="00144D41"/>
    <w:rsid w:val="00144E39"/>
    <w:rsid w:val="00145429"/>
    <w:rsid w:val="00146089"/>
    <w:rsid w:val="00147911"/>
    <w:rsid w:val="0015007E"/>
    <w:rsid w:val="001517B4"/>
    <w:rsid w:val="00151D13"/>
    <w:rsid w:val="001527E2"/>
    <w:rsid w:val="00152A6A"/>
    <w:rsid w:val="0015316D"/>
    <w:rsid w:val="0015320C"/>
    <w:rsid w:val="00153BD4"/>
    <w:rsid w:val="001541EB"/>
    <w:rsid w:val="0015537B"/>
    <w:rsid w:val="00155B14"/>
    <w:rsid w:val="00161085"/>
    <w:rsid w:val="001640F5"/>
    <w:rsid w:val="00164B41"/>
    <w:rsid w:val="001650EB"/>
    <w:rsid w:val="00165417"/>
    <w:rsid w:val="00165B67"/>
    <w:rsid w:val="001678E3"/>
    <w:rsid w:val="00170278"/>
    <w:rsid w:val="00170796"/>
    <w:rsid w:val="00170B39"/>
    <w:rsid w:val="00172D77"/>
    <w:rsid w:val="001758B6"/>
    <w:rsid w:val="0017629D"/>
    <w:rsid w:val="00176AE2"/>
    <w:rsid w:val="0017718D"/>
    <w:rsid w:val="001775CF"/>
    <w:rsid w:val="00177CCE"/>
    <w:rsid w:val="00180510"/>
    <w:rsid w:val="00180A5D"/>
    <w:rsid w:val="001833A8"/>
    <w:rsid w:val="00183610"/>
    <w:rsid w:val="00183F3E"/>
    <w:rsid w:val="00184713"/>
    <w:rsid w:val="001906CB"/>
    <w:rsid w:val="00190FD5"/>
    <w:rsid w:val="001915A9"/>
    <w:rsid w:val="0019220A"/>
    <w:rsid w:val="001925F1"/>
    <w:rsid w:val="00192F91"/>
    <w:rsid w:val="001937FF"/>
    <w:rsid w:val="00193DC2"/>
    <w:rsid w:val="00193F3E"/>
    <w:rsid w:val="0019416A"/>
    <w:rsid w:val="00195192"/>
    <w:rsid w:val="001954F9"/>
    <w:rsid w:val="00195611"/>
    <w:rsid w:val="00196089"/>
    <w:rsid w:val="001960EA"/>
    <w:rsid w:val="001A007E"/>
    <w:rsid w:val="001A048F"/>
    <w:rsid w:val="001A180F"/>
    <w:rsid w:val="001A1F22"/>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715F"/>
    <w:rsid w:val="001C7EF3"/>
    <w:rsid w:val="001D1532"/>
    <w:rsid w:val="001D1D2B"/>
    <w:rsid w:val="001D6A6D"/>
    <w:rsid w:val="001E16E7"/>
    <w:rsid w:val="001E16FA"/>
    <w:rsid w:val="001E19E1"/>
    <w:rsid w:val="001E1E51"/>
    <w:rsid w:val="001E3667"/>
    <w:rsid w:val="001E6B24"/>
    <w:rsid w:val="001E6B9A"/>
    <w:rsid w:val="001F15C8"/>
    <w:rsid w:val="001F5CD4"/>
    <w:rsid w:val="001F6D3A"/>
    <w:rsid w:val="001F7207"/>
    <w:rsid w:val="00200093"/>
    <w:rsid w:val="002016A5"/>
    <w:rsid w:val="002028C6"/>
    <w:rsid w:val="002055BB"/>
    <w:rsid w:val="00206052"/>
    <w:rsid w:val="00206382"/>
    <w:rsid w:val="0020723F"/>
    <w:rsid w:val="00210604"/>
    <w:rsid w:val="00213582"/>
    <w:rsid w:val="00215944"/>
    <w:rsid w:val="002174AE"/>
    <w:rsid w:val="00221189"/>
    <w:rsid w:val="00221749"/>
    <w:rsid w:val="00221BA3"/>
    <w:rsid w:val="002229E1"/>
    <w:rsid w:val="00222B79"/>
    <w:rsid w:val="00223A4E"/>
    <w:rsid w:val="00224DF4"/>
    <w:rsid w:val="00225103"/>
    <w:rsid w:val="002255D2"/>
    <w:rsid w:val="00225777"/>
    <w:rsid w:val="0022581D"/>
    <w:rsid w:val="00227863"/>
    <w:rsid w:val="00227CCA"/>
    <w:rsid w:val="00230F51"/>
    <w:rsid w:val="002318AB"/>
    <w:rsid w:val="00231C5B"/>
    <w:rsid w:val="002347E3"/>
    <w:rsid w:val="00245253"/>
    <w:rsid w:val="00245A73"/>
    <w:rsid w:val="00245AD8"/>
    <w:rsid w:val="00245D1C"/>
    <w:rsid w:val="002472FA"/>
    <w:rsid w:val="00247C9D"/>
    <w:rsid w:val="00247D66"/>
    <w:rsid w:val="00251202"/>
    <w:rsid w:val="00251696"/>
    <w:rsid w:val="0025488C"/>
    <w:rsid w:val="00256012"/>
    <w:rsid w:val="00256434"/>
    <w:rsid w:val="002565B0"/>
    <w:rsid w:val="00256A6C"/>
    <w:rsid w:val="00256D24"/>
    <w:rsid w:val="00256E7A"/>
    <w:rsid w:val="002574D2"/>
    <w:rsid w:val="002577EC"/>
    <w:rsid w:val="00260936"/>
    <w:rsid w:val="00260C03"/>
    <w:rsid w:val="00260C04"/>
    <w:rsid w:val="00262892"/>
    <w:rsid w:val="00263E50"/>
    <w:rsid w:val="00265615"/>
    <w:rsid w:val="0026590F"/>
    <w:rsid w:val="00265AC1"/>
    <w:rsid w:val="00265C24"/>
    <w:rsid w:val="00265DA7"/>
    <w:rsid w:val="0026651A"/>
    <w:rsid w:val="0026732D"/>
    <w:rsid w:val="002677D1"/>
    <w:rsid w:val="00271764"/>
    <w:rsid w:val="00273550"/>
    <w:rsid w:val="002739B2"/>
    <w:rsid w:val="002743AD"/>
    <w:rsid w:val="00275572"/>
    <w:rsid w:val="00276774"/>
    <w:rsid w:val="00276963"/>
    <w:rsid w:val="002779AB"/>
    <w:rsid w:val="00280D3E"/>
    <w:rsid w:val="00284C29"/>
    <w:rsid w:val="0028525B"/>
    <w:rsid w:val="00285A09"/>
    <w:rsid w:val="00286E9B"/>
    <w:rsid w:val="0028722A"/>
    <w:rsid w:val="002900CE"/>
    <w:rsid w:val="0029025E"/>
    <w:rsid w:val="00292148"/>
    <w:rsid w:val="0029247B"/>
    <w:rsid w:val="00293A2B"/>
    <w:rsid w:val="00294957"/>
    <w:rsid w:val="00294A42"/>
    <w:rsid w:val="002A0E7A"/>
    <w:rsid w:val="002A23B8"/>
    <w:rsid w:val="002A2D8C"/>
    <w:rsid w:val="002A5119"/>
    <w:rsid w:val="002A576E"/>
    <w:rsid w:val="002B0A7A"/>
    <w:rsid w:val="002B149F"/>
    <w:rsid w:val="002B1F6D"/>
    <w:rsid w:val="002B2638"/>
    <w:rsid w:val="002B3ABC"/>
    <w:rsid w:val="002B5DC8"/>
    <w:rsid w:val="002B64C8"/>
    <w:rsid w:val="002B6C66"/>
    <w:rsid w:val="002C1855"/>
    <w:rsid w:val="002C3B32"/>
    <w:rsid w:val="002C4642"/>
    <w:rsid w:val="002C4A06"/>
    <w:rsid w:val="002C6430"/>
    <w:rsid w:val="002C7E85"/>
    <w:rsid w:val="002D1A22"/>
    <w:rsid w:val="002D2021"/>
    <w:rsid w:val="002D2719"/>
    <w:rsid w:val="002D343B"/>
    <w:rsid w:val="002D34D5"/>
    <w:rsid w:val="002D44C1"/>
    <w:rsid w:val="002D621E"/>
    <w:rsid w:val="002E0CEC"/>
    <w:rsid w:val="002E2617"/>
    <w:rsid w:val="002E5B8B"/>
    <w:rsid w:val="002E6EB2"/>
    <w:rsid w:val="002E73FE"/>
    <w:rsid w:val="002E789A"/>
    <w:rsid w:val="002E7B0D"/>
    <w:rsid w:val="002F03C4"/>
    <w:rsid w:val="002F07F9"/>
    <w:rsid w:val="002F11CB"/>
    <w:rsid w:val="002F2C20"/>
    <w:rsid w:val="002F3328"/>
    <w:rsid w:val="002F3612"/>
    <w:rsid w:val="002F5A4E"/>
    <w:rsid w:val="002F6262"/>
    <w:rsid w:val="002F6851"/>
    <w:rsid w:val="002F76E5"/>
    <w:rsid w:val="002F7C13"/>
    <w:rsid w:val="00302FA6"/>
    <w:rsid w:val="0030533E"/>
    <w:rsid w:val="00306E9C"/>
    <w:rsid w:val="00307351"/>
    <w:rsid w:val="0030768A"/>
    <w:rsid w:val="00307FE3"/>
    <w:rsid w:val="003100F9"/>
    <w:rsid w:val="00310578"/>
    <w:rsid w:val="00312BE4"/>
    <w:rsid w:val="00314216"/>
    <w:rsid w:val="0031578B"/>
    <w:rsid w:val="003163BD"/>
    <w:rsid w:val="003208FA"/>
    <w:rsid w:val="0032304C"/>
    <w:rsid w:val="003241EE"/>
    <w:rsid w:val="00326101"/>
    <w:rsid w:val="003264A3"/>
    <w:rsid w:val="003279A9"/>
    <w:rsid w:val="00330411"/>
    <w:rsid w:val="00330CEF"/>
    <w:rsid w:val="00331662"/>
    <w:rsid w:val="00332598"/>
    <w:rsid w:val="0033526C"/>
    <w:rsid w:val="00336A68"/>
    <w:rsid w:val="00336BF9"/>
    <w:rsid w:val="0033732E"/>
    <w:rsid w:val="00337EFC"/>
    <w:rsid w:val="003404DA"/>
    <w:rsid w:val="00342773"/>
    <w:rsid w:val="00345098"/>
    <w:rsid w:val="00345C1E"/>
    <w:rsid w:val="00345F5E"/>
    <w:rsid w:val="00346118"/>
    <w:rsid w:val="00346401"/>
    <w:rsid w:val="00351860"/>
    <w:rsid w:val="00352C30"/>
    <w:rsid w:val="003563EF"/>
    <w:rsid w:val="00356508"/>
    <w:rsid w:val="00361594"/>
    <w:rsid w:val="00361CE0"/>
    <w:rsid w:val="00362063"/>
    <w:rsid w:val="00362379"/>
    <w:rsid w:val="00362A80"/>
    <w:rsid w:val="00364D16"/>
    <w:rsid w:val="00365F34"/>
    <w:rsid w:val="0036771C"/>
    <w:rsid w:val="00367F83"/>
    <w:rsid w:val="00370A69"/>
    <w:rsid w:val="003726AA"/>
    <w:rsid w:val="00375567"/>
    <w:rsid w:val="00375713"/>
    <w:rsid w:val="00376B72"/>
    <w:rsid w:val="00377463"/>
    <w:rsid w:val="00380BC8"/>
    <w:rsid w:val="0038200D"/>
    <w:rsid w:val="003832E8"/>
    <w:rsid w:val="00384575"/>
    <w:rsid w:val="003849B3"/>
    <w:rsid w:val="00384D6D"/>
    <w:rsid w:val="0038518A"/>
    <w:rsid w:val="003857A2"/>
    <w:rsid w:val="003904BA"/>
    <w:rsid w:val="003907C4"/>
    <w:rsid w:val="00391008"/>
    <w:rsid w:val="00391BA3"/>
    <w:rsid w:val="0039299A"/>
    <w:rsid w:val="00392A13"/>
    <w:rsid w:val="00393B88"/>
    <w:rsid w:val="00394B60"/>
    <w:rsid w:val="003A0125"/>
    <w:rsid w:val="003A29E8"/>
    <w:rsid w:val="003A2E5F"/>
    <w:rsid w:val="003A3930"/>
    <w:rsid w:val="003A4A47"/>
    <w:rsid w:val="003A4E2A"/>
    <w:rsid w:val="003B0490"/>
    <w:rsid w:val="003B2421"/>
    <w:rsid w:val="003B2679"/>
    <w:rsid w:val="003B2777"/>
    <w:rsid w:val="003B7C24"/>
    <w:rsid w:val="003B7EA0"/>
    <w:rsid w:val="003C0632"/>
    <w:rsid w:val="003C12E3"/>
    <w:rsid w:val="003C3048"/>
    <w:rsid w:val="003C3051"/>
    <w:rsid w:val="003C7E72"/>
    <w:rsid w:val="003C7E93"/>
    <w:rsid w:val="003D07AE"/>
    <w:rsid w:val="003D1499"/>
    <w:rsid w:val="003D40E3"/>
    <w:rsid w:val="003D43DE"/>
    <w:rsid w:val="003D62A3"/>
    <w:rsid w:val="003D6D8F"/>
    <w:rsid w:val="003E0E34"/>
    <w:rsid w:val="003E1056"/>
    <w:rsid w:val="003E399D"/>
    <w:rsid w:val="003E3A06"/>
    <w:rsid w:val="003E3F87"/>
    <w:rsid w:val="003E3FA2"/>
    <w:rsid w:val="003E43AB"/>
    <w:rsid w:val="003E50BC"/>
    <w:rsid w:val="003E6191"/>
    <w:rsid w:val="003E6756"/>
    <w:rsid w:val="003E7500"/>
    <w:rsid w:val="003F2C0C"/>
    <w:rsid w:val="003F6E47"/>
    <w:rsid w:val="003F7C13"/>
    <w:rsid w:val="00403C16"/>
    <w:rsid w:val="0040677A"/>
    <w:rsid w:val="00406B12"/>
    <w:rsid w:val="00407369"/>
    <w:rsid w:val="00410594"/>
    <w:rsid w:val="004149D8"/>
    <w:rsid w:val="00416460"/>
    <w:rsid w:val="00417AA0"/>
    <w:rsid w:val="004208DD"/>
    <w:rsid w:val="00420D7B"/>
    <w:rsid w:val="00420D99"/>
    <w:rsid w:val="00421B60"/>
    <w:rsid w:val="00421F8B"/>
    <w:rsid w:val="00422109"/>
    <w:rsid w:val="00422478"/>
    <w:rsid w:val="0042257D"/>
    <w:rsid w:val="004237AF"/>
    <w:rsid w:val="00423803"/>
    <w:rsid w:val="004246C5"/>
    <w:rsid w:val="00425CD0"/>
    <w:rsid w:val="00430292"/>
    <w:rsid w:val="004307C7"/>
    <w:rsid w:val="004311F6"/>
    <w:rsid w:val="004312D6"/>
    <w:rsid w:val="00431E3F"/>
    <w:rsid w:val="004322EC"/>
    <w:rsid w:val="0043322B"/>
    <w:rsid w:val="004337D9"/>
    <w:rsid w:val="00433947"/>
    <w:rsid w:val="00436DC2"/>
    <w:rsid w:val="00437A2D"/>
    <w:rsid w:val="00441D19"/>
    <w:rsid w:val="00442166"/>
    <w:rsid w:val="00442AE6"/>
    <w:rsid w:val="00442D51"/>
    <w:rsid w:val="004437BA"/>
    <w:rsid w:val="00443DAB"/>
    <w:rsid w:val="00443EB0"/>
    <w:rsid w:val="00447551"/>
    <w:rsid w:val="004478AC"/>
    <w:rsid w:val="00450267"/>
    <w:rsid w:val="004502E6"/>
    <w:rsid w:val="00452288"/>
    <w:rsid w:val="004523E2"/>
    <w:rsid w:val="00452E87"/>
    <w:rsid w:val="004532B6"/>
    <w:rsid w:val="00455CEC"/>
    <w:rsid w:val="004570CA"/>
    <w:rsid w:val="0045741B"/>
    <w:rsid w:val="00457FCB"/>
    <w:rsid w:val="00461B03"/>
    <w:rsid w:val="00462C5B"/>
    <w:rsid w:val="00462C9D"/>
    <w:rsid w:val="00464061"/>
    <w:rsid w:val="00465583"/>
    <w:rsid w:val="004677B1"/>
    <w:rsid w:val="004709D9"/>
    <w:rsid w:val="00471D42"/>
    <w:rsid w:val="0047298B"/>
    <w:rsid w:val="00473AEF"/>
    <w:rsid w:val="004746E4"/>
    <w:rsid w:val="004747C3"/>
    <w:rsid w:val="00475211"/>
    <w:rsid w:val="004753D4"/>
    <w:rsid w:val="00476C0A"/>
    <w:rsid w:val="00477882"/>
    <w:rsid w:val="00477AB0"/>
    <w:rsid w:val="00480AAF"/>
    <w:rsid w:val="00481A77"/>
    <w:rsid w:val="004824C8"/>
    <w:rsid w:val="0048454B"/>
    <w:rsid w:val="004862C6"/>
    <w:rsid w:val="00486DD1"/>
    <w:rsid w:val="004872EA"/>
    <w:rsid w:val="00487CF0"/>
    <w:rsid w:val="00490982"/>
    <w:rsid w:val="00491E45"/>
    <w:rsid w:val="004934F9"/>
    <w:rsid w:val="004943A6"/>
    <w:rsid w:val="00495513"/>
    <w:rsid w:val="00495FFB"/>
    <w:rsid w:val="00496046"/>
    <w:rsid w:val="004971E2"/>
    <w:rsid w:val="004972C8"/>
    <w:rsid w:val="004A1928"/>
    <w:rsid w:val="004A418A"/>
    <w:rsid w:val="004A6B53"/>
    <w:rsid w:val="004A7510"/>
    <w:rsid w:val="004B0D6B"/>
    <w:rsid w:val="004B1424"/>
    <w:rsid w:val="004B1C5B"/>
    <w:rsid w:val="004B2B81"/>
    <w:rsid w:val="004B3B17"/>
    <w:rsid w:val="004B79D9"/>
    <w:rsid w:val="004B7F32"/>
    <w:rsid w:val="004C1DB1"/>
    <w:rsid w:val="004C2592"/>
    <w:rsid w:val="004C2655"/>
    <w:rsid w:val="004C2FA9"/>
    <w:rsid w:val="004C326F"/>
    <w:rsid w:val="004C3761"/>
    <w:rsid w:val="004C3CD4"/>
    <w:rsid w:val="004C59B1"/>
    <w:rsid w:val="004C60FC"/>
    <w:rsid w:val="004C75DB"/>
    <w:rsid w:val="004D12CB"/>
    <w:rsid w:val="004D1502"/>
    <w:rsid w:val="004D1F98"/>
    <w:rsid w:val="004D2227"/>
    <w:rsid w:val="004D2F75"/>
    <w:rsid w:val="004D3D89"/>
    <w:rsid w:val="004D41D1"/>
    <w:rsid w:val="004D4587"/>
    <w:rsid w:val="004D4769"/>
    <w:rsid w:val="004D54EF"/>
    <w:rsid w:val="004D58B0"/>
    <w:rsid w:val="004D727E"/>
    <w:rsid w:val="004E0771"/>
    <w:rsid w:val="004E28F1"/>
    <w:rsid w:val="004E3A3F"/>
    <w:rsid w:val="004E72F4"/>
    <w:rsid w:val="004E755C"/>
    <w:rsid w:val="004F0718"/>
    <w:rsid w:val="004F36E1"/>
    <w:rsid w:val="004F481A"/>
    <w:rsid w:val="004F6852"/>
    <w:rsid w:val="004F74DF"/>
    <w:rsid w:val="0050184D"/>
    <w:rsid w:val="005022F1"/>
    <w:rsid w:val="00504920"/>
    <w:rsid w:val="00507E00"/>
    <w:rsid w:val="005109C1"/>
    <w:rsid w:val="00510A2D"/>
    <w:rsid w:val="00510D7C"/>
    <w:rsid w:val="00511D1E"/>
    <w:rsid w:val="00512093"/>
    <w:rsid w:val="0051214E"/>
    <w:rsid w:val="00512922"/>
    <w:rsid w:val="00514F31"/>
    <w:rsid w:val="00514FA0"/>
    <w:rsid w:val="00515CCD"/>
    <w:rsid w:val="00521768"/>
    <w:rsid w:val="00522793"/>
    <w:rsid w:val="00522C9B"/>
    <w:rsid w:val="0052321B"/>
    <w:rsid w:val="00523467"/>
    <w:rsid w:val="005241D5"/>
    <w:rsid w:val="00530A8A"/>
    <w:rsid w:val="00534892"/>
    <w:rsid w:val="00535055"/>
    <w:rsid w:val="00536980"/>
    <w:rsid w:val="00537A0F"/>
    <w:rsid w:val="00537A10"/>
    <w:rsid w:val="00540521"/>
    <w:rsid w:val="00540BD3"/>
    <w:rsid w:val="00541E48"/>
    <w:rsid w:val="0054249C"/>
    <w:rsid w:val="00542C6A"/>
    <w:rsid w:val="00545B55"/>
    <w:rsid w:val="00546D77"/>
    <w:rsid w:val="0055009B"/>
    <w:rsid w:val="00552298"/>
    <w:rsid w:val="005543C7"/>
    <w:rsid w:val="005547E2"/>
    <w:rsid w:val="00554D8E"/>
    <w:rsid w:val="005573CA"/>
    <w:rsid w:val="005575B9"/>
    <w:rsid w:val="0056161C"/>
    <w:rsid w:val="00562268"/>
    <w:rsid w:val="00563365"/>
    <w:rsid w:val="0056362E"/>
    <w:rsid w:val="0056497A"/>
    <w:rsid w:val="00565FAB"/>
    <w:rsid w:val="00570520"/>
    <w:rsid w:val="005730F6"/>
    <w:rsid w:val="00573411"/>
    <w:rsid w:val="00573433"/>
    <w:rsid w:val="00573BCB"/>
    <w:rsid w:val="005744E3"/>
    <w:rsid w:val="005745BE"/>
    <w:rsid w:val="005748EB"/>
    <w:rsid w:val="005751B8"/>
    <w:rsid w:val="00576D99"/>
    <w:rsid w:val="005776D8"/>
    <w:rsid w:val="005807D5"/>
    <w:rsid w:val="005818CC"/>
    <w:rsid w:val="00582606"/>
    <w:rsid w:val="0058289C"/>
    <w:rsid w:val="00582B99"/>
    <w:rsid w:val="005832D2"/>
    <w:rsid w:val="00585923"/>
    <w:rsid w:val="00591BD2"/>
    <w:rsid w:val="005924B6"/>
    <w:rsid w:val="00592A6F"/>
    <w:rsid w:val="00592B85"/>
    <w:rsid w:val="00593CF7"/>
    <w:rsid w:val="00595922"/>
    <w:rsid w:val="00596024"/>
    <w:rsid w:val="005972B0"/>
    <w:rsid w:val="00597967"/>
    <w:rsid w:val="005A0258"/>
    <w:rsid w:val="005A1F04"/>
    <w:rsid w:val="005A2A82"/>
    <w:rsid w:val="005A5AEF"/>
    <w:rsid w:val="005B12A9"/>
    <w:rsid w:val="005B142B"/>
    <w:rsid w:val="005B171B"/>
    <w:rsid w:val="005B372B"/>
    <w:rsid w:val="005B40C5"/>
    <w:rsid w:val="005B509E"/>
    <w:rsid w:val="005B5511"/>
    <w:rsid w:val="005B7A6B"/>
    <w:rsid w:val="005C10C1"/>
    <w:rsid w:val="005C148E"/>
    <w:rsid w:val="005C1D14"/>
    <w:rsid w:val="005C1F73"/>
    <w:rsid w:val="005C4371"/>
    <w:rsid w:val="005C4D8E"/>
    <w:rsid w:val="005C5E2F"/>
    <w:rsid w:val="005C67B8"/>
    <w:rsid w:val="005C70BC"/>
    <w:rsid w:val="005C7415"/>
    <w:rsid w:val="005D19F3"/>
    <w:rsid w:val="005D44B5"/>
    <w:rsid w:val="005D5F43"/>
    <w:rsid w:val="005D676E"/>
    <w:rsid w:val="005D77F4"/>
    <w:rsid w:val="005E05F1"/>
    <w:rsid w:val="005E0F3B"/>
    <w:rsid w:val="005E21FB"/>
    <w:rsid w:val="005E3EC5"/>
    <w:rsid w:val="005E4F99"/>
    <w:rsid w:val="005E5E28"/>
    <w:rsid w:val="005E65D9"/>
    <w:rsid w:val="005E6CF8"/>
    <w:rsid w:val="005F1C78"/>
    <w:rsid w:val="005F3AFA"/>
    <w:rsid w:val="005F4274"/>
    <w:rsid w:val="005F55B7"/>
    <w:rsid w:val="005F58A3"/>
    <w:rsid w:val="005F6CB6"/>
    <w:rsid w:val="005F759F"/>
    <w:rsid w:val="00600903"/>
    <w:rsid w:val="00601B86"/>
    <w:rsid w:val="006042BB"/>
    <w:rsid w:val="0060486F"/>
    <w:rsid w:val="00604A3B"/>
    <w:rsid w:val="00604D42"/>
    <w:rsid w:val="0061073A"/>
    <w:rsid w:val="00610B00"/>
    <w:rsid w:val="006112A2"/>
    <w:rsid w:val="0061139E"/>
    <w:rsid w:val="00611D6E"/>
    <w:rsid w:val="00612917"/>
    <w:rsid w:val="00612D63"/>
    <w:rsid w:val="00613DDA"/>
    <w:rsid w:val="00613FD6"/>
    <w:rsid w:val="006148CE"/>
    <w:rsid w:val="00614D6C"/>
    <w:rsid w:val="00614D79"/>
    <w:rsid w:val="00615EAA"/>
    <w:rsid w:val="00617923"/>
    <w:rsid w:val="00621944"/>
    <w:rsid w:val="00621D66"/>
    <w:rsid w:val="00622E0C"/>
    <w:rsid w:val="006239E6"/>
    <w:rsid w:val="00624151"/>
    <w:rsid w:val="006242E3"/>
    <w:rsid w:val="00626213"/>
    <w:rsid w:val="00626841"/>
    <w:rsid w:val="0063084A"/>
    <w:rsid w:val="00630E31"/>
    <w:rsid w:val="0063109B"/>
    <w:rsid w:val="006317EE"/>
    <w:rsid w:val="006355E5"/>
    <w:rsid w:val="00636CFC"/>
    <w:rsid w:val="00636E0C"/>
    <w:rsid w:val="006376EE"/>
    <w:rsid w:val="006409DB"/>
    <w:rsid w:val="006409E8"/>
    <w:rsid w:val="006418ED"/>
    <w:rsid w:val="006439F7"/>
    <w:rsid w:val="00643CE7"/>
    <w:rsid w:val="00643D9A"/>
    <w:rsid w:val="0064463F"/>
    <w:rsid w:val="00646B1F"/>
    <w:rsid w:val="00646FFB"/>
    <w:rsid w:val="00647ECC"/>
    <w:rsid w:val="0065342F"/>
    <w:rsid w:val="006536B6"/>
    <w:rsid w:val="00654FC0"/>
    <w:rsid w:val="006556D5"/>
    <w:rsid w:val="00661305"/>
    <w:rsid w:val="006613FE"/>
    <w:rsid w:val="00661CE7"/>
    <w:rsid w:val="00662056"/>
    <w:rsid w:val="006625DC"/>
    <w:rsid w:val="00662955"/>
    <w:rsid w:val="00663A4E"/>
    <w:rsid w:val="00664F07"/>
    <w:rsid w:val="0066668E"/>
    <w:rsid w:val="0066722D"/>
    <w:rsid w:val="00670768"/>
    <w:rsid w:val="006707F1"/>
    <w:rsid w:val="0067114D"/>
    <w:rsid w:val="00671D90"/>
    <w:rsid w:val="00672A63"/>
    <w:rsid w:val="00672FDD"/>
    <w:rsid w:val="00673730"/>
    <w:rsid w:val="00674B44"/>
    <w:rsid w:val="00676380"/>
    <w:rsid w:val="006763B6"/>
    <w:rsid w:val="00677B48"/>
    <w:rsid w:val="00680307"/>
    <w:rsid w:val="00682DAA"/>
    <w:rsid w:val="00682F70"/>
    <w:rsid w:val="00682F80"/>
    <w:rsid w:val="00683172"/>
    <w:rsid w:val="006849D0"/>
    <w:rsid w:val="00684E4C"/>
    <w:rsid w:val="00685459"/>
    <w:rsid w:val="00685EA7"/>
    <w:rsid w:val="00690957"/>
    <w:rsid w:val="00690C69"/>
    <w:rsid w:val="00690C6D"/>
    <w:rsid w:val="00690DF0"/>
    <w:rsid w:val="00691ED4"/>
    <w:rsid w:val="00693C26"/>
    <w:rsid w:val="00693D0C"/>
    <w:rsid w:val="006961B4"/>
    <w:rsid w:val="00696430"/>
    <w:rsid w:val="00696A00"/>
    <w:rsid w:val="006A005C"/>
    <w:rsid w:val="006A14DD"/>
    <w:rsid w:val="006A19CE"/>
    <w:rsid w:val="006A225C"/>
    <w:rsid w:val="006A3058"/>
    <w:rsid w:val="006A30E1"/>
    <w:rsid w:val="006A40CD"/>
    <w:rsid w:val="006A42E4"/>
    <w:rsid w:val="006A45E0"/>
    <w:rsid w:val="006A7235"/>
    <w:rsid w:val="006B0291"/>
    <w:rsid w:val="006B07B8"/>
    <w:rsid w:val="006B0C0D"/>
    <w:rsid w:val="006B4B95"/>
    <w:rsid w:val="006B53E1"/>
    <w:rsid w:val="006B569B"/>
    <w:rsid w:val="006B67F8"/>
    <w:rsid w:val="006B6CB2"/>
    <w:rsid w:val="006B72DF"/>
    <w:rsid w:val="006C1B70"/>
    <w:rsid w:val="006C1CDE"/>
    <w:rsid w:val="006C1E8A"/>
    <w:rsid w:val="006C2F46"/>
    <w:rsid w:val="006C42E0"/>
    <w:rsid w:val="006C4C98"/>
    <w:rsid w:val="006C6276"/>
    <w:rsid w:val="006C6F2E"/>
    <w:rsid w:val="006C7C2C"/>
    <w:rsid w:val="006D0E9A"/>
    <w:rsid w:val="006D28F0"/>
    <w:rsid w:val="006E0670"/>
    <w:rsid w:val="006E405B"/>
    <w:rsid w:val="006E4353"/>
    <w:rsid w:val="006E5A0E"/>
    <w:rsid w:val="006E6B88"/>
    <w:rsid w:val="006E6CD5"/>
    <w:rsid w:val="006E71ED"/>
    <w:rsid w:val="006E7B4E"/>
    <w:rsid w:val="006E7D5F"/>
    <w:rsid w:val="006F1EFB"/>
    <w:rsid w:val="006F3EC6"/>
    <w:rsid w:val="006F4A54"/>
    <w:rsid w:val="006F4D08"/>
    <w:rsid w:val="006F4E64"/>
    <w:rsid w:val="006F7A29"/>
    <w:rsid w:val="007028B3"/>
    <w:rsid w:val="007035C8"/>
    <w:rsid w:val="00703ABE"/>
    <w:rsid w:val="00703CD7"/>
    <w:rsid w:val="00703E0A"/>
    <w:rsid w:val="00711BCB"/>
    <w:rsid w:val="00712AFB"/>
    <w:rsid w:val="007145CB"/>
    <w:rsid w:val="00714E9F"/>
    <w:rsid w:val="00716DE5"/>
    <w:rsid w:val="0071785B"/>
    <w:rsid w:val="00720073"/>
    <w:rsid w:val="00721979"/>
    <w:rsid w:val="0072277C"/>
    <w:rsid w:val="00723D24"/>
    <w:rsid w:val="00731512"/>
    <w:rsid w:val="0073190B"/>
    <w:rsid w:val="007347F1"/>
    <w:rsid w:val="00735C9B"/>
    <w:rsid w:val="00736F37"/>
    <w:rsid w:val="0073735E"/>
    <w:rsid w:val="0073756F"/>
    <w:rsid w:val="0074356E"/>
    <w:rsid w:val="00744DEF"/>
    <w:rsid w:val="00745DB0"/>
    <w:rsid w:val="007467C8"/>
    <w:rsid w:val="0075210D"/>
    <w:rsid w:val="00753810"/>
    <w:rsid w:val="0075396F"/>
    <w:rsid w:val="00754E1F"/>
    <w:rsid w:val="00756838"/>
    <w:rsid w:val="00756A21"/>
    <w:rsid w:val="00760654"/>
    <w:rsid w:val="0076083B"/>
    <w:rsid w:val="00761D69"/>
    <w:rsid w:val="007634A4"/>
    <w:rsid w:val="00763FFB"/>
    <w:rsid w:val="00765321"/>
    <w:rsid w:val="007674F8"/>
    <w:rsid w:val="00772F6A"/>
    <w:rsid w:val="00773722"/>
    <w:rsid w:val="00773A27"/>
    <w:rsid w:val="00773A5E"/>
    <w:rsid w:val="0077488F"/>
    <w:rsid w:val="00774C80"/>
    <w:rsid w:val="007767A6"/>
    <w:rsid w:val="007776EC"/>
    <w:rsid w:val="0078117A"/>
    <w:rsid w:val="007816E4"/>
    <w:rsid w:val="00783B19"/>
    <w:rsid w:val="007848B3"/>
    <w:rsid w:val="0078505D"/>
    <w:rsid w:val="007865E1"/>
    <w:rsid w:val="0078794D"/>
    <w:rsid w:val="00787EAC"/>
    <w:rsid w:val="00791B94"/>
    <w:rsid w:val="00791D0B"/>
    <w:rsid w:val="007934B0"/>
    <w:rsid w:val="00793AF5"/>
    <w:rsid w:val="00793CF6"/>
    <w:rsid w:val="00793E2E"/>
    <w:rsid w:val="007945B8"/>
    <w:rsid w:val="00796C61"/>
    <w:rsid w:val="00796EE3"/>
    <w:rsid w:val="00796F27"/>
    <w:rsid w:val="007A0278"/>
    <w:rsid w:val="007A1DA5"/>
    <w:rsid w:val="007A3948"/>
    <w:rsid w:val="007A3F73"/>
    <w:rsid w:val="007A40F8"/>
    <w:rsid w:val="007A560E"/>
    <w:rsid w:val="007A653C"/>
    <w:rsid w:val="007A6A56"/>
    <w:rsid w:val="007A7039"/>
    <w:rsid w:val="007A7DFE"/>
    <w:rsid w:val="007B027A"/>
    <w:rsid w:val="007B2158"/>
    <w:rsid w:val="007B2FB4"/>
    <w:rsid w:val="007B5B76"/>
    <w:rsid w:val="007C1C05"/>
    <w:rsid w:val="007C3182"/>
    <w:rsid w:val="007C463A"/>
    <w:rsid w:val="007C6BD9"/>
    <w:rsid w:val="007C71F7"/>
    <w:rsid w:val="007D3587"/>
    <w:rsid w:val="007D47E0"/>
    <w:rsid w:val="007D6193"/>
    <w:rsid w:val="007D666E"/>
    <w:rsid w:val="007D700E"/>
    <w:rsid w:val="007E3055"/>
    <w:rsid w:val="007E45DA"/>
    <w:rsid w:val="007E6901"/>
    <w:rsid w:val="007E7D9A"/>
    <w:rsid w:val="007F0033"/>
    <w:rsid w:val="007F1F96"/>
    <w:rsid w:val="007F41BB"/>
    <w:rsid w:val="007F47BD"/>
    <w:rsid w:val="007F4E52"/>
    <w:rsid w:val="007F5BB6"/>
    <w:rsid w:val="007F76A2"/>
    <w:rsid w:val="008019EB"/>
    <w:rsid w:val="00801D3A"/>
    <w:rsid w:val="00802301"/>
    <w:rsid w:val="008037D0"/>
    <w:rsid w:val="00803BF4"/>
    <w:rsid w:val="008040A1"/>
    <w:rsid w:val="008040B1"/>
    <w:rsid w:val="00804F68"/>
    <w:rsid w:val="00805051"/>
    <w:rsid w:val="00805919"/>
    <w:rsid w:val="00805EF7"/>
    <w:rsid w:val="00805F05"/>
    <w:rsid w:val="00806328"/>
    <w:rsid w:val="0080666F"/>
    <w:rsid w:val="008070CB"/>
    <w:rsid w:val="00810B93"/>
    <w:rsid w:val="008115C7"/>
    <w:rsid w:val="00812214"/>
    <w:rsid w:val="00812E3C"/>
    <w:rsid w:val="00814B25"/>
    <w:rsid w:val="0081631F"/>
    <w:rsid w:val="00816B67"/>
    <w:rsid w:val="00817D77"/>
    <w:rsid w:val="00821316"/>
    <w:rsid w:val="008217C4"/>
    <w:rsid w:val="00822555"/>
    <w:rsid w:val="00823057"/>
    <w:rsid w:val="00823E1E"/>
    <w:rsid w:val="0082427A"/>
    <w:rsid w:val="00826B76"/>
    <w:rsid w:val="00827316"/>
    <w:rsid w:val="00830B35"/>
    <w:rsid w:val="00831316"/>
    <w:rsid w:val="00831DD1"/>
    <w:rsid w:val="0083211D"/>
    <w:rsid w:val="00832835"/>
    <w:rsid w:val="0083332B"/>
    <w:rsid w:val="008348D3"/>
    <w:rsid w:val="00836AB3"/>
    <w:rsid w:val="00840A0A"/>
    <w:rsid w:val="00841324"/>
    <w:rsid w:val="00842F3F"/>
    <w:rsid w:val="0084318A"/>
    <w:rsid w:val="00843222"/>
    <w:rsid w:val="008459DD"/>
    <w:rsid w:val="00846632"/>
    <w:rsid w:val="0084738C"/>
    <w:rsid w:val="00851DC9"/>
    <w:rsid w:val="00854005"/>
    <w:rsid w:val="0085773F"/>
    <w:rsid w:val="00857A3B"/>
    <w:rsid w:val="008603B0"/>
    <w:rsid w:val="00862E64"/>
    <w:rsid w:val="00863440"/>
    <w:rsid w:val="00863772"/>
    <w:rsid w:val="0086400C"/>
    <w:rsid w:val="00864DC5"/>
    <w:rsid w:val="00866230"/>
    <w:rsid w:val="00870127"/>
    <w:rsid w:val="00870C9F"/>
    <w:rsid w:val="00871E50"/>
    <w:rsid w:val="00872FF6"/>
    <w:rsid w:val="008732E9"/>
    <w:rsid w:val="00873FAA"/>
    <w:rsid w:val="008750AE"/>
    <w:rsid w:val="008751F1"/>
    <w:rsid w:val="00875C7A"/>
    <w:rsid w:val="00882050"/>
    <w:rsid w:val="008830E6"/>
    <w:rsid w:val="0088445E"/>
    <w:rsid w:val="00884966"/>
    <w:rsid w:val="00885BFF"/>
    <w:rsid w:val="00886995"/>
    <w:rsid w:val="008874F4"/>
    <w:rsid w:val="00887D39"/>
    <w:rsid w:val="008905E8"/>
    <w:rsid w:val="0089160E"/>
    <w:rsid w:val="00892F0D"/>
    <w:rsid w:val="0089414A"/>
    <w:rsid w:val="00894641"/>
    <w:rsid w:val="008953B3"/>
    <w:rsid w:val="008A0258"/>
    <w:rsid w:val="008A10EB"/>
    <w:rsid w:val="008A18AF"/>
    <w:rsid w:val="008A2FBC"/>
    <w:rsid w:val="008A2FE3"/>
    <w:rsid w:val="008A326E"/>
    <w:rsid w:val="008A68A9"/>
    <w:rsid w:val="008B1254"/>
    <w:rsid w:val="008B18B6"/>
    <w:rsid w:val="008B25CC"/>
    <w:rsid w:val="008B4262"/>
    <w:rsid w:val="008B48BF"/>
    <w:rsid w:val="008B65D1"/>
    <w:rsid w:val="008B65E4"/>
    <w:rsid w:val="008C0829"/>
    <w:rsid w:val="008C1D0B"/>
    <w:rsid w:val="008D0524"/>
    <w:rsid w:val="008D10E8"/>
    <w:rsid w:val="008D2240"/>
    <w:rsid w:val="008D3FBA"/>
    <w:rsid w:val="008D4155"/>
    <w:rsid w:val="008D56E5"/>
    <w:rsid w:val="008D6086"/>
    <w:rsid w:val="008D6099"/>
    <w:rsid w:val="008D6451"/>
    <w:rsid w:val="008D79AE"/>
    <w:rsid w:val="008E1377"/>
    <w:rsid w:val="008E1D1D"/>
    <w:rsid w:val="008E2AAA"/>
    <w:rsid w:val="008E2F8E"/>
    <w:rsid w:val="008E5026"/>
    <w:rsid w:val="008F0AE9"/>
    <w:rsid w:val="008F0E7D"/>
    <w:rsid w:val="008F1134"/>
    <w:rsid w:val="008F1614"/>
    <w:rsid w:val="008F294E"/>
    <w:rsid w:val="008F5544"/>
    <w:rsid w:val="008F5B10"/>
    <w:rsid w:val="008F5EA9"/>
    <w:rsid w:val="008F6663"/>
    <w:rsid w:val="008F6816"/>
    <w:rsid w:val="008F7E39"/>
    <w:rsid w:val="009009C9"/>
    <w:rsid w:val="00902288"/>
    <w:rsid w:val="00902CFC"/>
    <w:rsid w:val="00904C05"/>
    <w:rsid w:val="00905675"/>
    <w:rsid w:val="00907A26"/>
    <w:rsid w:val="009108D4"/>
    <w:rsid w:val="00911825"/>
    <w:rsid w:val="00912569"/>
    <w:rsid w:val="00912C54"/>
    <w:rsid w:val="0091541A"/>
    <w:rsid w:val="009169F8"/>
    <w:rsid w:val="00917DDA"/>
    <w:rsid w:val="0092171E"/>
    <w:rsid w:val="0092171F"/>
    <w:rsid w:val="00921BB6"/>
    <w:rsid w:val="009231C9"/>
    <w:rsid w:val="009253C2"/>
    <w:rsid w:val="009259AC"/>
    <w:rsid w:val="00927745"/>
    <w:rsid w:val="00927D77"/>
    <w:rsid w:val="009311B8"/>
    <w:rsid w:val="00931420"/>
    <w:rsid w:val="00932530"/>
    <w:rsid w:val="009327E7"/>
    <w:rsid w:val="00933B21"/>
    <w:rsid w:val="00934A1F"/>
    <w:rsid w:val="00934CA1"/>
    <w:rsid w:val="0093715D"/>
    <w:rsid w:val="009373CB"/>
    <w:rsid w:val="00937B14"/>
    <w:rsid w:val="00940522"/>
    <w:rsid w:val="00941C7D"/>
    <w:rsid w:val="00941D27"/>
    <w:rsid w:val="00943209"/>
    <w:rsid w:val="009437A2"/>
    <w:rsid w:val="00943F96"/>
    <w:rsid w:val="00946396"/>
    <w:rsid w:val="00953017"/>
    <w:rsid w:val="00953108"/>
    <w:rsid w:val="00953209"/>
    <w:rsid w:val="0095343F"/>
    <w:rsid w:val="00954128"/>
    <w:rsid w:val="0095486D"/>
    <w:rsid w:val="00954BCA"/>
    <w:rsid w:val="009557D3"/>
    <w:rsid w:val="00960280"/>
    <w:rsid w:val="00960C77"/>
    <w:rsid w:val="009637A4"/>
    <w:rsid w:val="00963BDC"/>
    <w:rsid w:val="00964232"/>
    <w:rsid w:val="00965B7D"/>
    <w:rsid w:val="00966118"/>
    <w:rsid w:val="00970054"/>
    <w:rsid w:val="00970608"/>
    <w:rsid w:val="00970751"/>
    <w:rsid w:val="00973317"/>
    <w:rsid w:val="00973504"/>
    <w:rsid w:val="00973518"/>
    <w:rsid w:val="00973CD6"/>
    <w:rsid w:val="0097478A"/>
    <w:rsid w:val="00975102"/>
    <w:rsid w:val="009762C4"/>
    <w:rsid w:val="009775D8"/>
    <w:rsid w:val="00980DB9"/>
    <w:rsid w:val="0098114B"/>
    <w:rsid w:val="00982CD6"/>
    <w:rsid w:val="0098330E"/>
    <w:rsid w:val="00983B51"/>
    <w:rsid w:val="00984306"/>
    <w:rsid w:val="00984A3B"/>
    <w:rsid w:val="00984BF7"/>
    <w:rsid w:val="00984D52"/>
    <w:rsid w:val="0098638B"/>
    <w:rsid w:val="00987EF1"/>
    <w:rsid w:val="00990881"/>
    <w:rsid w:val="00994F4D"/>
    <w:rsid w:val="00996673"/>
    <w:rsid w:val="009971BF"/>
    <w:rsid w:val="009A429B"/>
    <w:rsid w:val="009A42E3"/>
    <w:rsid w:val="009A4CE0"/>
    <w:rsid w:val="009A5D47"/>
    <w:rsid w:val="009A70BE"/>
    <w:rsid w:val="009B16A6"/>
    <w:rsid w:val="009B1CDB"/>
    <w:rsid w:val="009B3DA0"/>
    <w:rsid w:val="009B5D81"/>
    <w:rsid w:val="009B604C"/>
    <w:rsid w:val="009B7089"/>
    <w:rsid w:val="009B7174"/>
    <w:rsid w:val="009C0197"/>
    <w:rsid w:val="009C1943"/>
    <w:rsid w:val="009C29FA"/>
    <w:rsid w:val="009C2FD3"/>
    <w:rsid w:val="009C4F89"/>
    <w:rsid w:val="009C5673"/>
    <w:rsid w:val="009C7BE6"/>
    <w:rsid w:val="009C7DA4"/>
    <w:rsid w:val="009D2EC2"/>
    <w:rsid w:val="009D35EA"/>
    <w:rsid w:val="009D37CC"/>
    <w:rsid w:val="009D508C"/>
    <w:rsid w:val="009D730B"/>
    <w:rsid w:val="009E1383"/>
    <w:rsid w:val="009E2BCE"/>
    <w:rsid w:val="009E4E3C"/>
    <w:rsid w:val="009E5B87"/>
    <w:rsid w:val="009E6065"/>
    <w:rsid w:val="009E657A"/>
    <w:rsid w:val="009F1ECF"/>
    <w:rsid w:val="009F4FB7"/>
    <w:rsid w:val="009F7383"/>
    <w:rsid w:val="009F7802"/>
    <w:rsid w:val="00A0221E"/>
    <w:rsid w:val="00A02890"/>
    <w:rsid w:val="00A02D8D"/>
    <w:rsid w:val="00A04C42"/>
    <w:rsid w:val="00A05909"/>
    <w:rsid w:val="00A06B7B"/>
    <w:rsid w:val="00A070ED"/>
    <w:rsid w:val="00A10880"/>
    <w:rsid w:val="00A10AC7"/>
    <w:rsid w:val="00A13331"/>
    <w:rsid w:val="00A13CDC"/>
    <w:rsid w:val="00A13E81"/>
    <w:rsid w:val="00A1415E"/>
    <w:rsid w:val="00A15514"/>
    <w:rsid w:val="00A16B9E"/>
    <w:rsid w:val="00A205D2"/>
    <w:rsid w:val="00A215BF"/>
    <w:rsid w:val="00A222F6"/>
    <w:rsid w:val="00A22669"/>
    <w:rsid w:val="00A237FC"/>
    <w:rsid w:val="00A23BB5"/>
    <w:rsid w:val="00A27F2B"/>
    <w:rsid w:val="00A3064F"/>
    <w:rsid w:val="00A3274A"/>
    <w:rsid w:val="00A32917"/>
    <w:rsid w:val="00A3631F"/>
    <w:rsid w:val="00A3669E"/>
    <w:rsid w:val="00A37727"/>
    <w:rsid w:val="00A40FD8"/>
    <w:rsid w:val="00A412F7"/>
    <w:rsid w:val="00A42573"/>
    <w:rsid w:val="00A459E9"/>
    <w:rsid w:val="00A45DAE"/>
    <w:rsid w:val="00A45E06"/>
    <w:rsid w:val="00A47E45"/>
    <w:rsid w:val="00A5033B"/>
    <w:rsid w:val="00A5119B"/>
    <w:rsid w:val="00A512D6"/>
    <w:rsid w:val="00A52943"/>
    <w:rsid w:val="00A54975"/>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809DF"/>
    <w:rsid w:val="00A81527"/>
    <w:rsid w:val="00A81F7F"/>
    <w:rsid w:val="00A8604D"/>
    <w:rsid w:val="00A862FC"/>
    <w:rsid w:val="00A934C9"/>
    <w:rsid w:val="00A937E9"/>
    <w:rsid w:val="00A940E0"/>
    <w:rsid w:val="00A941DC"/>
    <w:rsid w:val="00A9558E"/>
    <w:rsid w:val="00A95F90"/>
    <w:rsid w:val="00A96AB3"/>
    <w:rsid w:val="00A96B8D"/>
    <w:rsid w:val="00A97004"/>
    <w:rsid w:val="00AA0912"/>
    <w:rsid w:val="00AA2175"/>
    <w:rsid w:val="00AA26FD"/>
    <w:rsid w:val="00AA3F34"/>
    <w:rsid w:val="00AB4A56"/>
    <w:rsid w:val="00AC1636"/>
    <w:rsid w:val="00AC4210"/>
    <w:rsid w:val="00AC61BF"/>
    <w:rsid w:val="00AC6791"/>
    <w:rsid w:val="00AC6C4A"/>
    <w:rsid w:val="00AC7062"/>
    <w:rsid w:val="00AC7986"/>
    <w:rsid w:val="00AD1AF7"/>
    <w:rsid w:val="00AD1FD3"/>
    <w:rsid w:val="00AD2C81"/>
    <w:rsid w:val="00AD358E"/>
    <w:rsid w:val="00AD451F"/>
    <w:rsid w:val="00AD5CB2"/>
    <w:rsid w:val="00AD6ADA"/>
    <w:rsid w:val="00AD7EF7"/>
    <w:rsid w:val="00AE11FC"/>
    <w:rsid w:val="00AE2711"/>
    <w:rsid w:val="00AE3666"/>
    <w:rsid w:val="00AE4CCE"/>
    <w:rsid w:val="00AE5DC1"/>
    <w:rsid w:val="00AE67A1"/>
    <w:rsid w:val="00AE6C9B"/>
    <w:rsid w:val="00AF0A54"/>
    <w:rsid w:val="00AF13ED"/>
    <w:rsid w:val="00AF21D9"/>
    <w:rsid w:val="00AF2D3D"/>
    <w:rsid w:val="00AF2F92"/>
    <w:rsid w:val="00AF37F8"/>
    <w:rsid w:val="00AF417A"/>
    <w:rsid w:val="00AF4CE6"/>
    <w:rsid w:val="00AF6B76"/>
    <w:rsid w:val="00AF7FC1"/>
    <w:rsid w:val="00B00DFC"/>
    <w:rsid w:val="00B020A8"/>
    <w:rsid w:val="00B025F8"/>
    <w:rsid w:val="00B02DEE"/>
    <w:rsid w:val="00B04984"/>
    <w:rsid w:val="00B04A06"/>
    <w:rsid w:val="00B055EF"/>
    <w:rsid w:val="00B057B0"/>
    <w:rsid w:val="00B065B0"/>
    <w:rsid w:val="00B0671C"/>
    <w:rsid w:val="00B07129"/>
    <w:rsid w:val="00B07B1C"/>
    <w:rsid w:val="00B100DD"/>
    <w:rsid w:val="00B10A09"/>
    <w:rsid w:val="00B10BC0"/>
    <w:rsid w:val="00B11AD6"/>
    <w:rsid w:val="00B11D8F"/>
    <w:rsid w:val="00B13096"/>
    <w:rsid w:val="00B13303"/>
    <w:rsid w:val="00B136C7"/>
    <w:rsid w:val="00B14114"/>
    <w:rsid w:val="00B172D6"/>
    <w:rsid w:val="00B17803"/>
    <w:rsid w:val="00B201A1"/>
    <w:rsid w:val="00B205DD"/>
    <w:rsid w:val="00B2158E"/>
    <w:rsid w:val="00B22C6D"/>
    <w:rsid w:val="00B25F64"/>
    <w:rsid w:val="00B3131C"/>
    <w:rsid w:val="00B3238F"/>
    <w:rsid w:val="00B323C4"/>
    <w:rsid w:val="00B339B3"/>
    <w:rsid w:val="00B33BB4"/>
    <w:rsid w:val="00B347E5"/>
    <w:rsid w:val="00B3612A"/>
    <w:rsid w:val="00B41241"/>
    <w:rsid w:val="00B4132D"/>
    <w:rsid w:val="00B416DB"/>
    <w:rsid w:val="00B4259A"/>
    <w:rsid w:val="00B4506A"/>
    <w:rsid w:val="00B45533"/>
    <w:rsid w:val="00B45981"/>
    <w:rsid w:val="00B473AE"/>
    <w:rsid w:val="00B47E45"/>
    <w:rsid w:val="00B52232"/>
    <w:rsid w:val="00B533E3"/>
    <w:rsid w:val="00B57B3F"/>
    <w:rsid w:val="00B57E0B"/>
    <w:rsid w:val="00B608F8"/>
    <w:rsid w:val="00B60EEE"/>
    <w:rsid w:val="00B61A9F"/>
    <w:rsid w:val="00B63565"/>
    <w:rsid w:val="00B64074"/>
    <w:rsid w:val="00B64103"/>
    <w:rsid w:val="00B64234"/>
    <w:rsid w:val="00B646F8"/>
    <w:rsid w:val="00B64891"/>
    <w:rsid w:val="00B64BD2"/>
    <w:rsid w:val="00B6579A"/>
    <w:rsid w:val="00B66C14"/>
    <w:rsid w:val="00B66E75"/>
    <w:rsid w:val="00B67CE7"/>
    <w:rsid w:val="00B71E02"/>
    <w:rsid w:val="00B7231E"/>
    <w:rsid w:val="00B72581"/>
    <w:rsid w:val="00B72685"/>
    <w:rsid w:val="00B7412E"/>
    <w:rsid w:val="00B77619"/>
    <w:rsid w:val="00B82CB8"/>
    <w:rsid w:val="00B82ECA"/>
    <w:rsid w:val="00B85C87"/>
    <w:rsid w:val="00B86154"/>
    <w:rsid w:val="00B86D3A"/>
    <w:rsid w:val="00B906C8"/>
    <w:rsid w:val="00B906F2"/>
    <w:rsid w:val="00B9388D"/>
    <w:rsid w:val="00B93F35"/>
    <w:rsid w:val="00B94E3A"/>
    <w:rsid w:val="00B95402"/>
    <w:rsid w:val="00BA088C"/>
    <w:rsid w:val="00BA4EFC"/>
    <w:rsid w:val="00BA509A"/>
    <w:rsid w:val="00BA5368"/>
    <w:rsid w:val="00BB12F2"/>
    <w:rsid w:val="00BB2627"/>
    <w:rsid w:val="00BB2692"/>
    <w:rsid w:val="00BB3216"/>
    <w:rsid w:val="00BB3417"/>
    <w:rsid w:val="00BB3D04"/>
    <w:rsid w:val="00BB545A"/>
    <w:rsid w:val="00BB7919"/>
    <w:rsid w:val="00BB7FE1"/>
    <w:rsid w:val="00BC1A05"/>
    <w:rsid w:val="00BC2503"/>
    <w:rsid w:val="00BC5145"/>
    <w:rsid w:val="00BC71AB"/>
    <w:rsid w:val="00BD081A"/>
    <w:rsid w:val="00BD10C3"/>
    <w:rsid w:val="00BD10FD"/>
    <w:rsid w:val="00BD211B"/>
    <w:rsid w:val="00BD253A"/>
    <w:rsid w:val="00BD25B7"/>
    <w:rsid w:val="00BD2C1A"/>
    <w:rsid w:val="00BD2DCF"/>
    <w:rsid w:val="00BD46D9"/>
    <w:rsid w:val="00BD5026"/>
    <w:rsid w:val="00BD6732"/>
    <w:rsid w:val="00BD6E9E"/>
    <w:rsid w:val="00BD797B"/>
    <w:rsid w:val="00BE019D"/>
    <w:rsid w:val="00BE02DD"/>
    <w:rsid w:val="00BE206D"/>
    <w:rsid w:val="00BE3458"/>
    <w:rsid w:val="00BE40E1"/>
    <w:rsid w:val="00BE4222"/>
    <w:rsid w:val="00BE4D69"/>
    <w:rsid w:val="00BE5EAF"/>
    <w:rsid w:val="00BE5FCE"/>
    <w:rsid w:val="00BE6DB0"/>
    <w:rsid w:val="00BE7B3A"/>
    <w:rsid w:val="00BF0F67"/>
    <w:rsid w:val="00BF5551"/>
    <w:rsid w:val="00BF63A3"/>
    <w:rsid w:val="00BF75F7"/>
    <w:rsid w:val="00C0131C"/>
    <w:rsid w:val="00C017B8"/>
    <w:rsid w:val="00C07516"/>
    <w:rsid w:val="00C104D1"/>
    <w:rsid w:val="00C117EE"/>
    <w:rsid w:val="00C134F8"/>
    <w:rsid w:val="00C14C01"/>
    <w:rsid w:val="00C16451"/>
    <w:rsid w:val="00C21392"/>
    <w:rsid w:val="00C21D92"/>
    <w:rsid w:val="00C22D26"/>
    <w:rsid w:val="00C24706"/>
    <w:rsid w:val="00C2494E"/>
    <w:rsid w:val="00C25C9B"/>
    <w:rsid w:val="00C2748D"/>
    <w:rsid w:val="00C275D1"/>
    <w:rsid w:val="00C31875"/>
    <w:rsid w:val="00C32BD9"/>
    <w:rsid w:val="00C3459A"/>
    <w:rsid w:val="00C3708D"/>
    <w:rsid w:val="00C40977"/>
    <w:rsid w:val="00C44DFE"/>
    <w:rsid w:val="00C47B36"/>
    <w:rsid w:val="00C51156"/>
    <w:rsid w:val="00C51AD6"/>
    <w:rsid w:val="00C52604"/>
    <w:rsid w:val="00C52C02"/>
    <w:rsid w:val="00C5690C"/>
    <w:rsid w:val="00C60C29"/>
    <w:rsid w:val="00C61259"/>
    <w:rsid w:val="00C624DB"/>
    <w:rsid w:val="00C659A4"/>
    <w:rsid w:val="00C6690C"/>
    <w:rsid w:val="00C72163"/>
    <w:rsid w:val="00C734FD"/>
    <w:rsid w:val="00C741A8"/>
    <w:rsid w:val="00C74963"/>
    <w:rsid w:val="00C7542A"/>
    <w:rsid w:val="00C75A1F"/>
    <w:rsid w:val="00C778BA"/>
    <w:rsid w:val="00C81846"/>
    <w:rsid w:val="00C82E9C"/>
    <w:rsid w:val="00C851F9"/>
    <w:rsid w:val="00C8790B"/>
    <w:rsid w:val="00C90CA6"/>
    <w:rsid w:val="00C92B70"/>
    <w:rsid w:val="00C9382E"/>
    <w:rsid w:val="00C96464"/>
    <w:rsid w:val="00C97165"/>
    <w:rsid w:val="00CA0899"/>
    <w:rsid w:val="00CA22F5"/>
    <w:rsid w:val="00CA3593"/>
    <w:rsid w:val="00CA396B"/>
    <w:rsid w:val="00CA3E71"/>
    <w:rsid w:val="00CA40E1"/>
    <w:rsid w:val="00CA4C65"/>
    <w:rsid w:val="00CA5806"/>
    <w:rsid w:val="00CA5D10"/>
    <w:rsid w:val="00CA7381"/>
    <w:rsid w:val="00CA7586"/>
    <w:rsid w:val="00CB0981"/>
    <w:rsid w:val="00CB0D08"/>
    <w:rsid w:val="00CB143A"/>
    <w:rsid w:val="00CB176A"/>
    <w:rsid w:val="00CB1C03"/>
    <w:rsid w:val="00CB4995"/>
    <w:rsid w:val="00CB4DCB"/>
    <w:rsid w:val="00CB53BF"/>
    <w:rsid w:val="00CC0D64"/>
    <w:rsid w:val="00CC3016"/>
    <w:rsid w:val="00CC34E5"/>
    <w:rsid w:val="00CC57D3"/>
    <w:rsid w:val="00CC5F17"/>
    <w:rsid w:val="00CD08CF"/>
    <w:rsid w:val="00CD1204"/>
    <w:rsid w:val="00CD1DD6"/>
    <w:rsid w:val="00CD1EE1"/>
    <w:rsid w:val="00CD2F67"/>
    <w:rsid w:val="00CD3A39"/>
    <w:rsid w:val="00CD552F"/>
    <w:rsid w:val="00CD5983"/>
    <w:rsid w:val="00CD618B"/>
    <w:rsid w:val="00CE02EF"/>
    <w:rsid w:val="00CE09B0"/>
    <w:rsid w:val="00CE30E4"/>
    <w:rsid w:val="00CE617D"/>
    <w:rsid w:val="00CE73D5"/>
    <w:rsid w:val="00CF15B3"/>
    <w:rsid w:val="00CF1AAB"/>
    <w:rsid w:val="00CF1B0B"/>
    <w:rsid w:val="00CF6488"/>
    <w:rsid w:val="00CF674C"/>
    <w:rsid w:val="00D01B51"/>
    <w:rsid w:val="00D051F1"/>
    <w:rsid w:val="00D05A55"/>
    <w:rsid w:val="00D07099"/>
    <w:rsid w:val="00D078B6"/>
    <w:rsid w:val="00D07F5F"/>
    <w:rsid w:val="00D11102"/>
    <w:rsid w:val="00D133DA"/>
    <w:rsid w:val="00D13CDC"/>
    <w:rsid w:val="00D1411C"/>
    <w:rsid w:val="00D1626F"/>
    <w:rsid w:val="00D16876"/>
    <w:rsid w:val="00D2138D"/>
    <w:rsid w:val="00D25A69"/>
    <w:rsid w:val="00D27D98"/>
    <w:rsid w:val="00D369DF"/>
    <w:rsid w:val="00D374E0"/>
    <w:rsid w:val="00D378B4"/>
    <w:rsid w:val="00D40957"/>
    <w:rsid w:val="00D414E8"/>
    <w:rsid w:val="00D41D2B"/>
    <w:rsid w:val="00D446AA"/>
    <w:rsid w:val="00D47170"/>
    <w:rsid w:val="00D50AB0"/>
    <w:rsid w:val="00D50CC5"/>
    <w:rsid w:val="00D52E46"/>
    <w:rsid w:val="00D535F7"/>
    <w:rsid w:val="00D545A3"/>
    <w:rsid w:val="00D55659"/>
    <w:rsid w:val="00D558D9"/>
    <w:rsid w:val="00D56913"/>
    <w:rsid w:val="00D56B24"/>
    <w:rsid w:val="00D62780"/>
    <w:rsid w:val="00D635CE"/>
    <w:rsid w:val="00D64149"/>
    <w:rsid w:val="00D652D0"/>
    <w:rsid w:val="00D66D93"/>
    <w:rsid w:val="00D67E43"/>
    <w:rsid w:val="00D701A3"/>
    <w:rsid w:val="00D7041C"/>
    <w:rsid w:val="00D7127D"/>
    <w:rsid w:val="00D71499"/>
    <w:rsid w:val="00D720B8"/>
    <w:rsid w:val="00D72F83"/>
    <w:rsid w:val="00D73126"/>
    <w:rsid w:val="00D74523"/>
    <w:rsid w:val="00D74989"/>
    <w:rsid w:val="00D770D1"/>
    <w:rsid w:val="00D77895"/>
    <w:rsid w:val="00D827A6"/>
    <w:rsid w:val="00D83952"/>
    <w:rsid w:val="00D85AB4"/>
    <w:rsid w:val="00D87853"/>
    <w:rsid w:val="00D91156"/>
    <w:rsid w:val="00D9477D"/>
    <w:rsid w:val="00D953B8"/>
    <w:rsid w:val="00D9572E"/>
    <w:rsid w:val="00D957CE"/>
    <w:rsid w:val="00D95B60"/>
    <w:rsid w:val="00D9615F"/>
    <w:rsid w:val="00D967BE"/>
    <w:rsid w:val="00DA0743"/>
    <w:rsid w:val="00DA282D"/>
    <w:rsid w:val="00DA6620"/>
    <w:rsid w:val="00DA739D"/>
    <w:rsid w:val="00DB1273"/>
    <w:rsid w:val="00DB1DE8"/>
    <w:rsid w:val="00DB3D64"/>
    <w:rsid w:val="00DB3D82"/>
    <w:rsid w:val="00DB4827"/>
    <w:rsid w:val="00DB4A42"/>
    <w:rsid w:val="00DB6FC9"/>
    <w:rsid w:val="00DB738C"/>
    <w:rsid w:val="00DB73A4"/>
    <w:rsid w:val="00DB75CC"/>
    <w:rsid w:val="00DC03F1"/>
    <w:rsid w:val="00DC0647"/>
    <w:rsid w:val="00DC1E5E"/>
    <w:rsid w:val="00DC2C6F"/>
    <w:rsid w:val="00DC48D2"/>
    <w:rsid w:val="00DC56D6"/>
    <w:rsid w:val="00DC6919"/>
    <w:rsid w:val="00DD019A"/>
    <w:rsid w:val="00DD1109"/>
    <w:rsid w:val="00DD1D83"/>
    <w:rsid w:val="00DD237B"/>
    <w:rsid w:val="00DE1435"/>
    <w:rsid w:val="00DE150F"/>
    <w:rsid w:val="00DE1C5F"/>
    <w:rsid w:val="00DE1EF8"/>
    <w:rsid w:val="00DE43D9"/>
    <w:rsid w:val="00DE4D4A"/>
    <w:rsid w:val="00DE5372"/>
    <w:rsid w:val="00DE5EFC"/>
    <w:rsid w:val="00DE5F72"/>
    <w:rsid w:val="00DE6DF9"/>
    <w:rsid w:val="00DE7293"/>
    <w:rsid w:val="00DE7A51"/>
    <w:rsid w:val="00DF0BAA"/>
    <w:rsid w:val="00DF2415"/>
    <w:rsid w:val="00DF2B48"/>
    <w:rsid w:val="00DF5E45"/>
    <w:rsid w:val="00DF5E79"/>
    <w:rsid w:val="00DF682A"/>
    <w:rsid w:val="00E0194E"/>
    <w:rsid w:val="00E01A34"/>
    <w:rsid w:val="00E01F0B"/>
    <w:rsid w:val="00E02813"/>
    <w:rsid w:val="00E02BB4"/>
    <w:rsid w:val="00E05756"/>
    <w:rsid w:val="00E068ED"/>
    <w:rsid w:val="00E107D1"/>
    <w:rsid w:val="00E12BCD"/>
    <w:rsid w:val="00E1403E"/>
    <w:rsid w:val="00E144D2"/>
    <w:rsid w:val="00E14B96"/>
    <w:rsid w:val="00E14C75"/>
    <w:rsid w:val="00E15823"/>
    <w:rsid w:val="00E159CC"/>
    <w:rsid w:val="00E203C4"/>
    <w:rsid w:val="00E20500"/>
    <w:rsid w:val="00E209CF"/>
    <w:rsid w:val="00E20EE6"/>
    <w:rsid w:val="00E23421"/>
    <w:rsid w:val="00E24814"/>
    <w:rsid w:val="00E24FCF"/>
    <w:rsid w:val="00E2709E"/>
    <w:rsid w:val="00E27330"/>
    <w:rsid w:val="00E2794E"/>
    <w:rsid w:val="00E31584"/>
    <w:rsid w:val="00E317DF"/>
    <w:rsid w:val="00E32505"/>
    <w:rsid w:val="00E33DE1"/>
    <w:rsid w:val="00E33EAA"/>
    <w:rsid w:val="00E35123"/>
    <w:rsid w:val="00E35F6D"/>
    <w:rsid w:val="00E369D4"/>
    <w:rsid w:val="00E412B6"/>
    <w:rsid w:val="00E42BF3"/>
    <w:rsid w:val="00E42E4C"/>
    <w:rsid w:val="00E468C1"/>
    <w:rsid w:val="00E52065"/>
    <w:rsid w:val="00E52410"/>
    <w:rsid w:val="00E546C7"/>
    <w:rsid w:val="00E5614E"/>
    <w:rsid w:val="00E56177"/>
    <w:rsid w:val="00E576E7"/>
    <w:rsid w:val="00E6022B"/>
    <w:rsid w:val="00E60E62"/>
    <w:rsid w:val="00E61F00"/>
    <w:rsid w:val="00E65027"/>
    <w:rsid w:val="00E66031"/>
    <w:rsid w:val="00E666A4"/>
    <w:rsid w:val="00E702A4"/>
    <w:rsid w:val="00E70662"/>
    <w:rsid w:val="00E732AD"/>
    <w:rsid w:val="00E73633"/>
    <w:rsid w:val="00E73BFA"/>
    <w:rsid w:val="00E74697"/>
    <w:rsid w:val="00E767A9"/>
    <w:rsid w:val="00E77261"/>
    <w:rsid w:val="00E779D3"/>
    <w:rsid w:val="00E77D12"/>
    <w:rsid w:val="00E80284"/>
    <w:rsid w:val="00E8067E"/>
    <w:rsid w:val="00E81C05"/>
    <w:rsid w:val="00E81CDB"/>
    <w:rsid w:val="00E82990"/>
    <w:rsid w:val="00E84BC4"/>
    <w:rsid w:val="00E84D28"/>
    <w:rsid w:val="00E851F4"/>
    <w:rsid w:val="00E8525D"/>
    <w:rsid w:val="00E90A87"/>
    <w:rsid w:val="00E90D41"/>
    <w:rsid w:val="00E90E00"/>
    <w:rsid w:val="00E92C9B"/>
    <w:rsid w:val="00E9343F"/>
    <w:rsid w:val="00E93A29"/>
    <w:rsid w:val="00E93B96"/>
    <w:rsid w:val="00E949BF"/>
    <w:rsid w:val="00E96D7D"/>
    <w:rsid w:val="00E978BD"/>
    <w:rsid w:val="00E97A75"/>
    <w:rsid w:val="00EA0A86"/>
    <w:rsid w:val="00EA0BBF"/>
    <w:rsid w:val="00EA0F20"/>
    <w:rsid w:val="00EA16C4"/>
    <w:rsid w:val="00EA4600"/>
    <w:rsid w:val="00EA5273"/>
    <w:rsid w:val="00EA6000"/>
    <w:rsid w:val="00EA7751"/>
    <w:rsid w:val="00EA794E"/>
    <w:rsid w:val="00EB3DAD"/>
    <w:rsid w:val="00EB4995"/>
    <w:rsid w:val="00EB5925"/>
    <w:rsid w:val="00EC0845"/>
    <w:rsid w:val="00EC2095"/>
    <w:rsid w:val="00EC25C9"/>
    <w:rsid w:val="00EC653E"/>
    <w:rsid w:val="00EC6B17"/>
    <w:rsid w:val="00EC7E9F"/>
    <w:rsid w:val="00ED0CBE"/>
    <w:rsid w:val="00ED2461"/>
    <w:rsid w:val="00ED35BD"/>
    <w:rsid w:val="00ED38D1"/>
    <w:rsid w:val="00ED3E5A"/>
    <w:rsid w:val="00ED54FB"/>
    <w:rsid w:val="00ED602E"/>
    <w:rsid w:val="00ED6C34"/>
    <w:rsid w:val="00ED6C9F"/>
    <w:rsid w:val="00ED7CCF"/>
    <w:rsid w:val="00EE039B"/>
    <w:rsid w:val="00EE4E1A"/>
    <w:rsid w:val="00EE53E5"/>
    <w:rsid w:val="00EE5B19"/>
    <w:rsid w:val="00EE7211"/>
    <w:rsid w:val="00EE752C"/>
    <w:rsid w:val="00EF050F"/>
    <w:rsid w:val="00EF0BF5"/>
    <w:rsid w:val="00EF212B"/>
    <w:rsid w:val="00EF25B2"/>
    <w:rsid w:val="00EF2DCD"/>
    <w:rsid w:val="00EF3F6C"/>
    <w:rsid w:val="00EF4F2C"/>
    <w:rsid w:val="00EF58D5"/>
    <w:rsid w:val="00EF612A"/>
    <w:rsid w:val="00F00CAA"/>
    <w:rsid w:val="00F02135"/>
    <w:rsid w:val="00F03179"/>
    <w:rsid w:val="00F03659"/>
    <w:rsid w:val="00F05368"/>
    <w:rsid w:val="00F05908"/>
    <w:rsid w:val="00F078E7"/>
    <w:rsid w:val="00F07D50"/>
    <w:rsid w:val="00F11E60"/>
    <w:rsid w:val="00F12F16"/>
    <w:rsid w:val="00F13597"/>
    <w:rsid w:val="00F154CF"/>
    <w:rsid w:val="00F1567F"/>
    <w:rsid w:val="00F1627A"/>
    <w:rsid w:val="00F16D9F"/>
    <w:rsid w:val="00F16E22"/>
    <w:rsid w:val="00F16F54"/>
    <w:rsid w:val="00F20998"/>
    <w:rsid w:val="00F20C64"/>
    <w:rsid w:val="00F21646"/>
    <w:rsid w:val="00F21CCE"/>
    <w:rsid w:val="00F21E9A"/>
    <w:rsid w:val="00F2283A"/>
    <w:rsid w:val="00F24B7D"/>
    <w:rsid w:val="00F24D34"/>
    <w:rsid w:val="00F24D61"/>
    <w:rsid w:val="00F312B1"/>
    <w:rsid w:val="00F346EA"/>
    <w:rsid w:val="00F34CED"/>
    <w:rsid w:val="00F3736A"/>
    <w:rsid w:val="00F41D24"/>
    <w:rsid w:val="00F45277"/>
    <w:rsid w:val="00F453AC"/>
    <w:rsid w:val="00F50A7B"/>
    <w:rsid w:val="00F512E3"/>
    <w:rsid w:val="00F52454"/>
    <w:rsid w:val="00F53A5A"/>
    <w:rsid w:val="00F544EF"/>
    <w:rsid w:val="00F54CE1"/>
    <w:rsid w:val="00F60815"/>
    <w:rsid w:val="00F6118A"/>
    <w:rsid w:val="00F61728"/>
    <w:rsid w:val="00F642C7"/>
    <w:rsid w:val="00F6654B"/>
    <w:rsid w:val="00F719CF"/>
    <w:rsid w:val="00F72D9D"/>
    <w:rsid w:val="00F7414D"/>
    <w:rsid w:val="00F74466"/>
    <w:rsid w:val="00F7476A"/>
    <w:rsid w:val="00F74E6F"/>
    <w:rsid w:val="00F76043"/>
    <w:rsid w:val="00F770B7"/>
    <w:rsid w:val="00F8019F"/>
    <w:rsid w:val="00F80B36"/>
    <w:rsid w:val="00F828AB"/>
    <w:rsid w:val="00F84002"/>
    <w:rsid w:val="00F85A15"/>
    <w:rsid w:val="00F8650A"/>
    <w:rsid w:val="00F86659"/>
    <w:rsid w:val="00F92D5E"/>
    <w:rsid w:val="00F9604D"/>
    <w:rsid w:val="00F96C8F"/>
    <w:rsid w:val="00F9706E"/>
    <w:rsid w:val="00FA1A88"/>
    <w:rsid w:val="00FA29B6"/>
    <w:rsid w:val="00FA3321"/>
    <w:rsid w:val="00FA37F9"/>
    <w:rsid w:val="00FA7935"/>
    <w:rsid w:val="00FB0DED"/>
    <w:rsid w:val="00FB2035"/>
    <w:rsid w:val="00FB41DA"/>
    <w:rsid w:val="00FC02BB"/>
    <w:rsid w:val="00FC2462"/>
    <w:rsid w:val="00FC25B8"/>
    <w:rsid w:val="00FC3110"/>
    <w:rsid w:val="00FC4523"/>
    <w:rsid w:val="00FC49A1"/>
    <w:rsid w:val="00FC59C8"/>
    <w:rsid w:val="00FD042F"/>
    <w:rsid w:val="00FD0FA3"/>
    <w:rsid w:val="00FD332B"/>
    <w:rsid w:val="00FD3A43"/>
    <w:rsid w:val="00FD45DC"/>
    <w:rsid w:val="00FD6531"/>
    <w:rsid w:val="00FE0244"/>
    <w:rsid w:val="00FE0E35"/>
    <w:rsid w:val="00FE10D7"/>
    <w:rsid w:val="00FE1343"/>
    <w:rsid w:val="00FE35B1"/>
    <w:rsid w:val="00FE7770"/>
    <w:rsid w:val="00FF0D6D"/>
    <w:rsid w:val="00FF2686"/>
    <w:rsid w:val="00FF3448"/>
    <w:rsid w:val="00FF3747"/>
    <w:rsid w:val="00FF68AA"/>
    <w:rsid w:val="00FF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B5E4A4"/>
  <w15:docId w15:val="{F02A2F8C-8813-4B16-9744-216C1265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nhideWhenUsed/>
    <w:qFormat/>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Заголовок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rsid w:val="006439F7"/>
  </w:style>
  <w:style w:type="character" w:customStyle="1" w:styleId="11">
    <w:name w:val="Заголовок 1 Знак"/>
    <w:aliases w:val="Заголовок 1 Самый! Знак"/>
    <w:basedOn w:val="a1"/>
    <w:link w:val="10"/>
    <w:uiPriority w:val="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iPriority w:val="39"/>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iPriority w:val="99"/>
    <w:unhideWhenUsed/>
    <w:rsid w:val="00921BB6"/>
    <w:pPr>
      <w:tabs>
        <w:tab w:val="center" w:pos="4677"/>
        <w:tab w:val="right" w:pos="9355"/>
      </w:tabs>
    </w:pPr>
  </w:style>
  <w:style w:type="character" w:customStyle="1" w:styleId="afe">
    <w:name w:val="Нижний колонтитул Знак"/>
    <w:basedOn w:val="a1"/>
    <w:link w:val="afd"/>
    <w:uiPriority w:val="99"/>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uiPriority w:val="99"/>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uiPriority w:val="99"/>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D770D1"/>
    <w:rPr>
      <w:color w:val="605E5C"/>
      <w:shd w:val="clear" w:color="auto" w:fill="E1DFDD"/>
    </w:rPr>
  </w:style>
  <w:style w:type="character" w:customStyle="1" w:styleId="arm-entry">
    <w:name w:val="arm-entry"/>
    <w:basedOn w:val="a1"/>
    <w:rsid w:val="00C75A1F"/>
  </w:style>
  <w:style w:type="character" w:customStyle="1" w:styleId="arm-titleproper">
    <w:name w:val="arm-titleproper"/>
    <w:basedOn w:val="a1"/>
    <w:rsid w:val="00C75A1F"/>
  </w:style>
  <w:style w:type="character" w:customStyle="1" w:styleId="arm-punct">
    <w:name w:val="arm-punct"/>
    <w:basedOn w:val="a1"/>
    <w:rsid w:val="00C75A1F"/>
  </w:style>
  <w:style w:type="character" w:customStyle="1" w:styleId="arm-firstresponsibility">
    <w:name w:val="arm-firstresponsibility"/>
    <w:basedOn w:val="a1"/>
    <w:rsid w:val="00C75A1F"/>
  </w:style>
  <w:style w:type="character" w:customStyle="1" w:styleId="arm-dateofpublication">
    <w:name w:val="arm-dateofpublication"/>
    <w:basedOn w:val="a1"/>
    <w:rsid w:val="00C75A1F"/>
  </w:style>
  <w:style w:type="character" w:customStyle="1" w:styleId="arm-note">
    <w:name w:val="arm-note"/>
    <w:basedOn w:val="a1"/>
    <w:rsid w:val="00C75A1F"/>
  </w:style>
  <w:style w:type="character" w:customStyle="1" w:styleId="FontStyle73">
    <w:name w:val="Font Style73"/>
    <w:basedOn w:val="a1"/>
    <w:uiPriority w:val="99"/>
    <w:rsid w:val="00DB482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785125003">
      <w:bodyDiv w:val="1"/>
      <w:marLeft w:val="0"/>
      <w:marRight w:val="0"/>
      <w:marTop w:val="0"/>
      <w:marBottom w:val="0"/>
      <w:divBdr>
        <w:top w:val="none" w:sz="0" w:space="0" w:color="auto"/>
        <w:left w:val="none" w:sz="0" w:space="0" w:color="auto"/>
        <w:bottom w:val="none" w:sz="0" w:space="0" w:color="auto"/>
        <w:right w:val="none" w:sz="0" w:space="0" w:color="auto"/>
      </w:divBdr>
      <w:divsChild>
        <w:div w:id="1710952345">
          <w:marLeft w:val="0"/>
          <w:marRight w:val="0"/>
          <w:marTop w:val="0"/>
          <w:marBottom w:val="0"/>
          <w:divBdr>
            <w:top w:val="none" w:sz="0" w:space="0" w:color="auto"/>
            <w:left w:val="none" w:sz="0" w:space="0" w:color="auto"/>
            <w:bottom w:val="none" w:sz="0" w:space="0" w:color="auto"/>
            <w:right w:val="none" w:sz="0" w:space="0" w:color="auto"/>
          </w:divBdr>
        </w:div>
        <w:div w:id="1122725498">
          <w:marLeft w:val="0"/>
          <w:marRight w:val="0"/>
          <w:marTop w:val="0"/>
          <w:marBottom w:val="0"/>
          <w:divBdr>
            <w:top w:val="none" w:sz="0" w:space="0" w:color="auto"/>
            <w:left w:val="none" w:sz="0" w:space="0" w:color="auto"/>
            <w:bottom w:val="none" w:sz="0" w:space="0" w:color="auto"/>
            <w:right w:val="none" w:sz="0" w:space="0" w:color="auto"/>
          </w:divBdr>
          <w:divsChild>
            <w:div w:id="2140150944">
              <w:marLeft w:val="0"/>
              <w:marRight w:val="0"/>
              <w:marTop w:val="0"/>
              <w:marBottom w:val="0"/>
              <w:divBdr>
                <w:top w:val="none" w:sz="0" w:space="0" w:color="auto"/>
                <w:left w:val="none" w:sz="0" w:space="0" w:color="auto"/>
                <w:bottom w:val="none" w:sz="0" w:space="0" w:color="auto"/>
                <w:right w:val="none" w:sz="0" w:space="0" w:color="auto"/>
              </w:divBdr>
            </w:div>
          </w:divsChild>
        </w:div>
        <w:div w:id="1349521759">
          <w:marLeft w:val="0"/>
          <w:marRight w:val="0"/>
          <w:marTop w:val="0"/>
          <w:marBottom w:val="0"/>
          <w:divBdr>
            <w:top w:val="none" w:sz="0" w:space="0" w:color="auto"/>
            <w:left w:val="none" w:sz="0" w:space="0" w:color="auto"/>
            <w:bottom w:val="none" w:sz="0" w:space="0" w:color="auto"/>
            <w:right w:val="none" w:sz="0" w:space="0" w:color="auto"/>
          </w:divBdr>
          <w:divsChild>
            <w:div w:id="509174771">
              <w:marLeft w:val="0"/>
              <w:marRight w:val="0"/>
              <w:marTop w:val="0"/>
              <w:marBottom w:val="0"/>
              <w:divBdr>
                <w:top w:val="none" w:sz="0" w:space="0" w:color="auto"/>
                <w:left w:val="none" w:sz="0" w:space="0" w:color="auto"/>
                <w:bottom w:val="none" w:sz="0" w:space="0" w:color="auto"/>
                <w:right w:val="none" w:sz="0" w:space="0" w:color="auto"/>
              </w:divBdr>
              <w:divsChild>
                <w:div w:id="1451165817">
                  <w:marLeft w:val="0"/>
                  <w:marRight w:val="0"/>
                  <w:marTop w:val="0"/>
                  <w:marBottom w:val="0"/>
                  <w:divBdr>
                    <w:top w:val="none" w:sz="0" w:space="0" w:color="auto"/>
                    <w:left w:val="none" w:sz="0" w:space="0" w:color="auto"/>
                    <w:bottom w:val="none" w:sz="0" w:space="0" w:color="auto"/>
                    <w:right w:val="none" w:sz="0" w:space="0" w:color="auto"/>
                  </w:divBdr>
                </w:div>
              </w:divsChild>
            </w:div>
            <w:div w:id="381708177">
              <w:marLeft w:val="0"/>
              <w:marRight w:val="0"/>
              <w:marTop w:val="0"/>
              <w:marBottom w:val="0"/>
              <w:divBdr>
                <w:top w:val="none" w:sz="0" w:space="0" w:color="auto"/>
                <w:left w:val="none" w:sz="0" w:space="0" w:color="auto"/>
                <w:bottom w:val="none" w:sz="0" w:space="0" w:color="auto"/>
                <w:right w:val="none" w:sz="0" w:space="0" w:color="auto"/>
              </w:divBdr>
              <w:divsChild>
                <w:div w:id="1255169848">
                  <w:marLeft w:val="0"/>
                  <w:marRight w:val="0"/>
                  <w:marTop w:val="0"/>
                  <w:marBottom w:val="0"/>
                  <w:divBdr>
                    <w:top w:val="none" w:sz="0" w:space="0" w:color="auto"/>
                    <w:left w:val="none" w:sz="0" w:space="0" w:color="auto"/>
                    <w:bottom w:val="none" w:sz="0" w:space="0" w:color="auto"/>
                    <w:right w:val="none" w:sz="0" w:space="0" w:color="auto"/>
                  </w:divBdr>
                </w:div>
                <w:div w:id="29402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
          <w:marLeft w:val="0"/>
          <w:marRight w:val="0"/>
          <w:marTop w:val="0"/>
          <w:marBottom w:val="0"/>
          <w:divBdr>
            <w:top w:val="none" w:sz="0" w:space="0" w:color="auto"/>
            <w:left w:val="none" w:sz="0" w:space="0" w:color="auto"/>
            <w:bottom w:val="none" w:sz="0" w:space="0" w:color="auto"/>
            <w:right w:val="none" w:sz="0" w:space="0" w:color="auto"/>
          </w:divBdr>
        </w:div>
      </w:divsChild>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34464532">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7275">
      <w:bodyDiv w:val="1"/>
      <w:marLeft w:val="0"/>
      <w:marRight w:val="0"/>
      <w:marTop w:val="0"/>
      <w:marBottom w:val="0"/>
      <w:divBdr>
        <w:top w:val="none" w:sz="0" w:space="0" w:color="auto"/>
        <w:left w:val="none" w:sz="0" w:space="0" w:color="auto"/>
        <w:bottom w:val="none" w:sz="0" w:space="0" w:color="auto"/>
        <w:right w:val="none" w:sz="0" w:space="0" w:color="auto"/>
      </w:divBdr>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arant.ru"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skrin.ru/" TargetMode="Externa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87E5E-422D-494A-BDF8-367C9293E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11984</Words>
  <Characters>68315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9</cp:revision>
  <cp:lastPrinted>2023-06-21T08:12:00Z</cp:lastPrinted>
  <dcterms:created xsi:type="dcterms:W3CDTF">2023-05-04T07:41:00Z</dcterms:created>
  <dcterms:modified xsi:type="dcterms:W3CDTF">2023-06-30T11:57:00Z</dcterms:modified>
</cp:coreProperties>
</file>